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55"/>
        <w:gridCol w:w="1681"/>
        <w:gridCol w:w="4067"/>
      </w:tblGrid>
      <w:tr w:rsidR="00977FE2" w14:paraId="02EE08D1" w14:textId="77777777" w:rsidTr="007900C6">
        <w:tc>
          <w:tcPr>
            <w:tcW w:w="3855" w:type="dxa"/>
          </w:tcPr>
          <w:p w14:paraId="49C4434F" w14:textId="2EB5D150" w:rsidR="00977FE2" w:rsidRPr="00006254" w:rsidRDefault="00977FE2">
            <w:pPr>
              <w:ind w:firstLine="709"/>
              <w:jc w:val="both"/>
            </w:pPr>
            <w:bookmarkStart w:id="0" w:name="_GoBack"/>
            <w:bookmarkEnd w:id="0"/>
          </w:p>
        </w:tc>
        <w:tc>
          <w:tcPr>
            <w:tcW w:w="1681" w:type="dxa"/>
          </w:tcPr>
          <w:p w14:paraId="0956FACE" w14:textId="77777777" w:rsidR="00977FE2" w:rsidRPr="00006254" w:rsidRDefault="00977FE2">
            <w:pPr>
              <w:ind w:firstLine="709"/>
              <w:jc w:val="both"/>
            </w:pPr>
          </w:p>
        </w:tc>
        <w:tc>
          <w:tcPr>
            <w:tcW w:w="4067" w:type="dxa"/>
          </w:tcPr>
          <w:p w14:paraId="68E060CA" w14:textId="77777777" w:rsidR="00977FE2" w:rsidRPr="00006254" w:rsidRDefault="00D46F42">
            <w:pPr>
              <w:ind w:firstLine="709"/>
              <w:jc w:val="both"/>
            </w:pPr>
            <w:r w:rsidRPr="00006254">
              <w:rPr>
                <w:b/>
                <w:spacing w:val="40"/>
              </w:rPr>
              <w:t>УТВЕРЖДЕНО:</w:t>
            </w:r>
          </w:p>
        </w:tc>
      </w:tr>
      <w:tr w:rsidR="00977FE2" w14:paraId="63010450" w14:textId="77777777" w:rsidTr="007900C6">
        <w:tc>
          <w:tcPr>
            <w:tcW w:w="3855" w:type="dxa"/>
          </w:tcPr>
          <w:p w14:paraId="025AF0AB" w14:textId="102BBA9D" w:rsidR="00977FE2" w:rsidRPr="007900C6" w:rsidRDefault="00977FE2">
            <w:pPr>
              <w:jc w:val="both"/>
              <w:rPr>
                <w:sz w:val="24"/>
                <w:szCs w:val="24"/>
              </w:rPr>
            </w:pPr>
          </w:p>
        </w:tc>
        <w:tc>
          <w:tcPr>
            <w:tcW w:w="1681" w:type="dxa"/>
          </w:tcPr>
          <w:p w14:paraId="75CF8945" w14:textId="77777777" w:rsidR="00977FE2" w:rsidRPr="007900C6" w:rsidRDefault="00977FE2">
            <w:pPr>
              <w:spacing w:after="120"/>
              <w:ind w:firstLine="709"/>
              <w:jc w:val="both"/>
              <w:rPr>
                <w:sz w:val="24"/>
                <w:szCs w:val="24"/>
              </w:rPr>
            </w:pPr>
          </w:p>
        </w:tc>
        <w:tc>
          <w:tcPr>
            <w:tcW w:w="4067" w:type="dxa"/>
          </w:tcPr>
          <w:p w14:paraId="35D21476" w14:textId="77777777" w:rsidR="00977FE2" w:rsidRPr="007900C6" w:rsidRDefault="00D46F42">
            <w:pPr>
              <w:ind w:hanging="7"/>
              <w:jc w:val="both"/>
              <w:rPr>
                <w:sz w:val="24"/>
                <w:szCs w:val="24"/>
              </w:rPr>
            </w:pPr>
            <w:r w:rsidRPr="007900C6">
              <w:rPr>
                <w:sz w:val="24"/>
                <w:szCs w:val="24"/>
              </w:rPr>
              <w:t>Генеральный директор</w:t>
            </w:r>
          </w:p>
          <w:p w14:paraId="5767C151" w14:textId="77777777" w:rsidR="00977FE2" w:rsidRPr="007900C6" w:rsidRDefault="00D46F42">
            <w:pPr>
              <w:spacing w:after="120"/>
              <w:ind w:hanging="7"/>
              <w:jc w:val="both"/>
              <w:rPr>
                <w:sz w:val="24"/>
                <w:szCs w:val="24"/>
              </w:rPr>
            </w:pPr>
            <w:r w:rsidRPr="007900C6">
              <w:rPr>
                <w:sz w:val="24"/>
                <w:szCs w:val="24"/>
              </w:rPr>
              <w:t>АО «Крымэнерго»</w:t>
            </w:r>
          </w:p>
          <w:p w14:paraId="42702115" w14:textId="77777777" w:rsidR="00977FE2" w:rsidRPr="007900C6" w:rsidRDefault="00D46F42">
            <w:pPr>
              <w:spacing w:after="120"/>
              <w:ind w:hanging="7"/>
              <w:jc w:val="both"/>
              <w:rPr>
                <w:sz w:val="24"/>
                <w:szCs w:val="24"/>
              </w:rPr>
            </w:pPr>
            <w:r w:rsidRPr="007900C6">
              <w:rPr>
                <w:sz w:val="24"/>
                <w:szCs w:val="24"/>
              </w:rPr>
              <w:t>_________________А.Н. Воробьев</w:t>
            </w:r>
          </w:p>
          <w:p w14:paraId="62B2089B" w14:textId="77777777" w:rsidR="00977FE2" w:rsidRPr="007900C6" w:rsidRDefault="00D46F42">
            <w:pPr>
              <w:ind w:hanging="7"/>
              <w:jc w:val="both"/>
              <w:rPr>
                <w:sz w:val="24"/>
                <w:szCs w:val="24"/>
              </w:rPr>
            </w:pPr>
            <w:r w:rsidRPr="007900C6">
              <w:rPr>
                <w:sz w:val="24"/>
                <w:szCs w:val="24"/>
              </w:rPr>
              <w:t>«____»___________________2024г.</w:t>
            </w:r>
          </w:p>
        </w:tc>
      </w:tr>
      <w:tr w:rsidR="00977FE2" w14:paraId="53D126F1" w14:textId="77777777" w:rsidTr="007900C6">
        <w:tc>
          <w:tcPr>
            <w:tcW w:w="3855" w:type="dxa"/>
          </w:tcPr>
          <w:p w14:paraId="390F6161" w14:textId="77777777" w:rsidR="00977FE2" w:rsidRPr="007900C6" w:rsidRDefault="00977FE2">
            <w:pPr>
              <w:spacing w:after="120"/>
              <w:jc w:val="both"/>
              <w:rPr>
                <w:sz w:val="24"/>
                <w:szCs w:val="24"/>
              </w:rPr>
            </w:pPr>
          </w:p>
        </w:tc>
        <w:tc>
          <w:tcPr>
            <w:tcW w:w="1681" w:type="dxa"/>
          </w:tcPr>
          <w:p w14:paraId="1E17AACB" w14:textId="77777777" w:rsidR="00977FE2" w:rsidRPr="007900C6" w:rsidRDefault="00977FE2">
            <w:pPr>
              <w:spacing w:after="120"/>
              <w:ind w:firstLine="709"/>
              <w:jc w:val="both"/>
              <w:rPr>
                <w:sz w:val="24"/>
                <w:szCs w:val="24"/>
              </w:rPr>
            </w:pPr>
          </w:p>
        </w:tc>
        <w:tc>
          <w:tcPr>
            <w:tcW w:w="4067" w:type="dxa"/>
          </w:tcPr>
          <w:p w14:paraId="0CFFFE73" w14:textId="77777777" w:rsidR="00977FE2" w:rsidRPr="007900C6" w:rsidRDefault="00977FE2">
            <w:pPr>
              <w:spacing w:after="120"/>
              <w:ind w:hanging="7"/>
              <w:jc w:val="both"/>
              <w:rPr>
                <w:b/>
                <w:spacing w:val="40"/>
                <w:sz w:val="24"/>
                <w:szCs w:val="24"/>
              </w:rPr>
            </w:pPr>
          </w:p>
        </w:tc>
      </w:tr>
      <w:tr w:rsidR="00977FE2" w14:paraId="292D404A" w14:textId="77777777" w:rsidTr="007900C6">
        <w:tc>
          <w:tcPr>
            <w:tcW w:w="3855" w:type="dxa"/>
          </w:tcPr>
          <w:p w14:paraId="19CFC8FD" w14:textId="5B78E58A" w:rsidR="00977FE2" w:rsidRPr="007900C6" w:rsidRDefault="00977FE2">
            <w:pPr>
              <w:spacing w:after="120"/>
              <w:jc w:val="both"/>
              <w:rPr>
                <w:sz w:val="24"/>
                <w:szCs w:val="24"/>
              </w:rPr>
            </w:pPr>
          </w:p>
        </w:tc>
        <w:tc>
          <w:tcPr>
            <w:tcW w:w="1681" w:type="dxa"/>
          </w:tcPr>
          <w:p w14:paraId="535E58CB" w14:textId="77777777" w:rsidR="00977FE2" w:rsidRPr="007900C6" w:rsidRDefault="00977FE2">
            <w:pPr>
              <w:spacing w:after="120"/>
              <w:ind w:firstLine="709"/>
              <w:jc w:val="both"/>
              <w:rPr>
                <w:sz w:val="24"/>
                <w:szCs w:val="24"/>
              </w:rPr>
            </w:pPr>
          </w:p>
        </w:tc>
        <w:tc>
          <w:tcPr>
            <w:tcW w:w="4067" w:type="dxa"/>
          </w:tcPr>
          <w:p w14:paraId="65813724" w14:textId="77777777" w:rsidR="00977FE2" w:rsidRPr="007900C6" w:rsidRDefault="00D46F42">
            <w:pPr>
              <w:spacing w:after="120"/>
              <w:ind w:hanging="7"/>
              <w:jc w:val="both"/>
              <w:rPr>
                <w:sz w:val="24"/>
                <w:szCs w:val="24"/>
              </w:rPr>
            </w:pPr>
            <w:r w:rsidRPr="007900C6">
              <w:rPr>
                <w:b/>
                <w:spacing w:val="40"/>
                <w:sz w:val="24"/>
                <w:szCs w:val="24"/>
              </w:rPr>
              <w:t>СОГЛАСОВАНО:</w:t>
            </w:r>
          </w:p>
        </w:tc>
      </w:tr>
      <w:tr w:rsidR="00977FE2" w14:paraId="4767D37B" w14:textId="77777777" w:rsidTr="007900C6">
        <w:tc>
          <w:tcPr>
            <w:tcW w:w="3855" w:type="dxa"/>
          </w:tcPr>
          <w:p w14:paraId="178DD738" w14:textId="480AD1D9" w:rsidR="00977FE2" w:rsidRPr="007900C6" w:rsidRDefault="00977FE2">
            <w:pPr>
              <w:jc w:val="both"/>
              <w:rPr>
                <w:sz w:val="24"/>
                <w:szCs w:val="24"/>
              </w:rPr>
            </w:pPr>
          </w:p>
        </w:tc>
        <w:tc>
          <w:tcPr>
            <w:tcW w:w="1681" w:type="dxa"/>
          </w:tcPr>
          <w:p w14:paraId="37862D5A" w14:textId="77777777" w:rsidR="00977FE2" w:rsidRPr="007900C6" w:rsidRDefault="00977FE2">
            <w:pPr>
              <w:spacing w:after="120"/>
              <w:ind w:firstLine="709"/>
              <w:jc w:val="both"/>
              <w:rPr>
                <w:sz w:val="24"/>
                <w:szCs w:val="24"/>
              </w:rPr>
            </w:pPr>
          </w:p>
        </w:tc>
        <w:tc>
          <w:tcPr>
            <w:tcW w:w="4067" w:type="dxa"/>
          </w:tcPr>
          <w:p w14:paraId="31869D67" w14:textId="77777777" w:rsidR="00977FE2" w:rsidRPr="007900C6" w:rsidRDefault="00D46F42">
            <w:pPr>
              <w:ind w:hanging="7"/>
              <w:rPr>
                <w:sz w:val="24"/>
                <w:szCs w:val="24"/>
              </w:rPr>
            </w:pPr>
            <w:r w:rsidRPr="007900C6">
              <w:rPr>
                <w:sz w:val="24"/>
                <w:szCs w:val="24"/>
              </w:rPr>
              <w:t>Первый заместитель директора – главный диспетчер</w:t>
            </w:r>
          </w:p>
          <w:p w14:paraId="14514BBE" w14:textId="77777777" w:rsidR="00977FE2" w:rsidRPr="007900C6" w:rsidRDefault="00D46F42">
            <w:pPr>
              <w:ind w:hanging="7"/>
              <w:rPr>
                <w:sz w:val="24"/>
                <w:szCs w:val="24"/>
              </w:rPr>
            </w:pPr>
            <w:r w:rsidRPr="007900C6">
              <w:rPr>
                <w:sz w:val="24"/>
                <w:szCs w:val="24"/>
              </w:rPr>
              <w:t xml:space="preserve">Филиала АО «СО ЕЭС» </w:t>
            </w:r>
          </w:p>
          <w:p w14:paraId="0DD36AE7" w14:textId="77777777" w:rsidR="00977FE2" w:rsidRPr="007900C6" w:rsidRDefault="00D46F42">
            <w:pPr>
              <w:spacing w:after="240"/>
              <w:ind w:hanging="7"/>
              <w:rPr>
                <w:sz w:val="24"/>
                <w:szCs w:val="24"/>
              </w:rPr>
            </w:pPr>
            <w:r w:rsidRPr="007900C6">
              <w:rPr>
                <w:sz w:val="24"/>
                <w:szCs w:val="24"/>
              </w:rPr>
              <w:t>Черноморское РДУ</w:t>
            </w:r>
          </w:p>
          <w:p w14:paraId="02B8E036" w14:textId="77777777" w:rsidR="00977FE2" w:rsidRPr="007900C6" w:rsidRDefault="00D46F42">
            <w:pPr>
              <w:spacing w:after="120"/>
              <w:ind w:hanging="7"/>
              <w:jc w:val="both"/>
              <w:rPr>
                <w:sz w:val="24"/>
                <w:szCs w:val="24"/>
              </w:rPr>
            </w:pPr>
            <w:r w:rsidRPr="007900C6">
              <w:rPr>
                <w:sz w:val="24"/>
                <w:szCs w:val="24"/>
              </w:rPr>
              <w:t>___________________ И.П. Гришин</w:t>
            </w:r>
          </w:p>
          <w:p w14:paraId="097E2541" w14:textId="77777777" w:rsidR="00977FE2" w:rsidRPr="007900C6" w:rsidRDefault="00D46F42">
            <w:pPr>
              <w:ind w:hanging="7"/>
              <w:jc w:val="both"/>
              <w:rPr>
                <w:sz w:val="24"/>
                <w:szCs w:val="24"/>
              </w:rPr>
            </w:pPr>
            <w:r w:rsidRPr="007900C6">
              <w:rPr>
                <w:sz w:val="24"/>
                <w:szCs w:val="24"/>
              </w:rPr>
              <w:t>«____»___________________2024г.</w:t>
            </w:r>
          </w:p>
        </w:tc>
      </w:tr>
    </w:tbl>
    <w:p w14:paraId="7528EE3D" w14:textId="77777777" w:rsidR="00977FE2" w:rsidRDefault="00977FE2">
      <w:pPr>
        <w:spacing w:before="73" w:line="360" w:lineRule="auto"/>
        <w:ind w:firstLine="709"/>
        <w:jc w:val="both"/>
        <w:rPr>
          <w:b/>
          <w:spacing w:val="-6"/>
          <w:sz w:val="24"/>
          <w:szCs w:val="24"/>
        </w:rPr>
      </w:pPr>
    </w:p>
    <w:p w14:paraId="3E487F8A" w14:textId="77777777" w:rsidR="00977FE2" w:rsidRDefault="00977FE2">
      <w:pPr>
        <w:spacing w:before="73" w:line="360" w:lineRule="auto"/>
        <w:ind w:firstLine="709"/>
        <w:jc w:val="both"/>
        <w:rPr>
          <w:b/>
          <w:spacing w:val="-6"/>
          <w:sz w:val="24"/>
          <w:szCs w:val="24"/>
        </w:rPr>
      </w:pPr>
    </w:p>
    <w:p w14:paraId="7E51A1D4" w14:textId="77777777" w:rsidR="00977FE2" w:rsidRDefault="00977FE2">
      <w:pPr>
        <w:spacing w:before="73" w:line="360" w:lineRule="auto"/>
        <w:ind w:firstLine="709"/>
        <w:jc w:val="both"/>
        <w:rPr>
          <w:b/>
          <w:spacing w:val="-6"/>
          <w:sz w:val="24"/>
          <w:szCs w:val="24"/>
        </w:rPr>
      </w:pPr>
    </w:p>
    <w:p w14:paraId="1CBA33E9" w14:textId="77777777" w:rsidR="00977FE2" w:rsidRDefault="00D46F42">
      <w:pPr>
        <w:ind w:firstLine="709"/>
        <w:jc w:val="center"/>
        <w:rPr>
          <w:b/>
          <w:sz w:val="24"/>
          <w:szCs w:val="24"/>
        </w:rPr>
      </w:pPr>
      <w:r>
        <w:rPr>
          <w:b/>
          <w:sz w:val="24"/>
          <w:szCs w:val="24"/>
        </w:rPr>
        <w:t>ЗАДАНИЕ НА ПРОЕКТИРОВАНИЕ</w:t>
      </w:r>
    </w:p>
    <w:p w14:paraId="2E6628B8" w14:textId="77777777" w:rsidR="00977FE2" w:rsidRDefault="00D46F42">
      <w:pPr>
        <w:spacing w:line="276" w:lineRule="auto"/>
        <w:ind w:firstLine="709"/>
        <w:jc w:val="center"/>
        <w:rPr>
          <w:sz w:val="24"/>
          <w:szCs w:val="24"/>
        </w:rPr>
      </w:pPr>
      <w:r>
        <w:rPr>
          <w:sz w:val="24"/>
          <w:szCs w:val="24"/>
        </w:rPr>
        <w:t>объекта капитального строительства</w:t>
      </w:r>
    </w:p>
    <w:p w14:paraId="2034E1BA" w14:textId="2F545F5D" w:rsidR="00977FE2" w:rsidRDefault="00D46F42">
      <w:pPr>
        <w:spacing w:line="276" w:lineRule="auto"/>
        <w:ind w:firstLine="709"/>
        <w:jc w:val="center"/>
        <w:rPr>
          <w:sz w:val="24"/>
          <w:szCs w:val="24"/>
        </w:rPr>
      </w:pPr>
      <w:r>
        <w:rPr>
          <w:sz w:val="24"/>
          <w:szCs w:val="24"/>
        </w:rPr>
        <w:t>«Строительство транзита 110 кВ Севастопольская – Ялта – Лучистое в двухцепном исполнении (в том числе п</w:t>
      </w:r>
      <w:r w:rsidR="002B6443">
        <w:rPr>
          <w:sz w:val="24"/>
          <w:szCs w:val="24"/>
        </w:rPr>
        <w:t>роектно-изыскательские работы)»</w:t>
      </w:r>
    </w:p>
    <w:p w14:paraId="27C46FF8" w14:textId="77777777" w:rsidR="00977FE2" w:rsidRDefault="00977FE2">
      <w:pPr>
        <w:pStyle w:val="af4"/>
        <w:spacing w:before="105" w:line="276" w:lineRule="auto"/>
        <w:ind w:firstLine="709"/>
      </w:pPr>
    </w:p>
    <w:p w14:paraId="360836F0" w14:textId="77777777" w:rsidR="00977FE2" w:rsidRDefault="00D46F42">
      <w:pPr>
        <w:pStyle w:val="2"/>
        <w:numPr>
          <w:ilvl w:val="0"/>
          <w:numId w:val="51"/>
        </w:numPr>
        <w:tabs>
          <w:tab w:val="center" w:pos="426"/>
          <w:tab w:val="center" w:pos="1560"/>
          <w:tab w:val="center" w:pos="3828"/>
        </w:tabs>
        <w:spacing w:line="276" w:lineRule="auto"/>
        <w:ind w:left="0" w:firstLine="0"/>
        <w:jc w:val="center"/>
        <w:rPr>
          <w:sz w:val="24"/>
          <w:szCs w:val="24"/>
        </w:rPr>
      </w:pPr>
      <w:r>
        <w:rPr>
          <w:spacing w:val="-10"/>
          <w:sz w:val="24"/>
          <w:szCs w:val="24"/>
        </w:rPr>
        <w:t>Общие</w:t>
      </w:r>
      <w:r>
        <w:rPr>
          <w:spacing w:val="-6"/>
          <w:sz w:val="24"/>
          <w:szCs w:val="24"/>
        </w:rPr>
        <w:t xml:space="preserve"> </w:t>
      </w:r>
      <w:r>
        <w:rPr>
          <w:spacing w:val="-10"/>
          <w:sz w:val="24"/>
          <w:szCs w:val="24"/>
        </w:rPr>
        <w:t>данные</w:t>
      </w:r>
    </w:p>
    <w:p w14:paraId="743077B7" w14:textId="77777777" w:rsidR="00977FE2" w:rsidRDefault="00D46F42">
      <w:pPr>
        <w:pStyle w:val="af5"/>
        <w:numPr>
          <w:ilvl w:val="0"/>
          <w:numId w:val="4"/>
        </w:numPr>
        <w:tabs>
          <w:tab w:val="left" w:pos="967"/>
        </w:tabs>
        <w:spacing w:before="224" w:line="276" w:lineRule="auto"/>
        <w:ind w:left="0" w:firstLine="709"/>
        <w:jc w:val="both"/>
        <w:rPr>
          <w:b/>
          <w:bCs/>
          <w:spacing w:val="-7"/>
          <w:sz w:val="24"/>
          <w:szCs w:val="24"/>
        </w:rPr>
      </w:pPr>
      <w:r>
        <w:rPr>
          <w:b/>
          <w:bCs/>
          <w:spacing w:val="-7"/>
          <w:sz w:val="24"/>
          <w:szCs w:val="24"/>
        </w:rPr>
        <w:t>Основание для проектирования объекта:</w:t>
      </w:r>
    </w:p>
    <w:p w14:paraId="026DA238" w14:textId="77777777" w:rsidR="00977FE2" w:rsidRDefault="00D46F42">
      <w:pPr>
        <w:pStyle w:val="af5"/>
        <w:numPr>
          <w:ilvl w:val="1"/>
          <w:numId w:val="4"/>
        </w:numPr>
        <w:tabs>
          <w:tab w:val="left" w:pos="1194"/>
        </w:tabs>
        <w:spacing w:line="276" w:lineRule="auto"/>
        <w:ind w:left="0" w:firstLine="851"/>
        <w:jc w:val="both"/>
        <w:rPr>
          <w:sz w:val="24"/>
          <w:szCs w:val="24"/>
        </w:rPr>
      </w:pPr>
      <w:r>
        <w:rPr>
          <w:sz w:val="24"/>
          <w:szCs w:val="24"/>
        </w:rPr>
        <w:t xml:space="preserve">Постановление Правительства Российской Федерации от 30.01.2019 № 63 «Об утверждении государственной программы «Социально-экономическое развитие Республики </w:t>
      </w:r>
      <w:r>
        <w:rPr>
          <w:sz w:val="24"/>
          <w:szCs w:val="24"/>
        </w:rPr>
        <w:lastRenderedPageBreak/>
        <w:t xml:space="preserve">Крым и г. Севастополя» </w:t>
      </w:r>
    </w:p>
    <w:p w14:paraId="42F4DFD6" w14:textId="77777777" w:rsidR="00977FE2" w:rsidRPr="007900C6" w:rsidRDefault="00D46F42">
      <w:pPr>
        <w:pStyle w:val="af5"/>
        <w:numPr>
          <w:ilvl w:val="1"/>
          <w:numId w:val="4"/>
        </w:numPr>
        <w:tabs>
          <w:tab w:val="left" w:pos="1152"/>
        </w:tabs>
        <w:spacing w:line="276" w:lineRule="auto"/>
        <w:ind w:left="0" w:firstLine="851"/>
        <w:jc w:val="both"/>
        <w:rPr>
          <w:sz w:val="24"/>
          <w:szCs w:val="24"/>
        </w:rPr>
      </w:pPr>
      <w:r w:rsidRPr="007900C6">
        <w:rPr>
          <w:sz w:val="24"/>
          <w:szCs w:val="24"/>
        </w:rPr>
        <w:t xml:space="preserve">Схема и программа развития электроэнергетических режимов России на 2024 – 2029 годы, утвержденные приказом Министерства энергетики от 30.11.2023 № 1095 </w:t>
      </w:r>
    </w:p>
    <w:p w14:paraId="473BF600" w14:textId="77777777" w:rsidR="00977FE2" w:rsidRDefault="00D46F42">
      <w:pPr>
        <w:pStyle w:val="2"/>
        <w:numPr>
          <w:ilvl w:val="0"/>
          <w:numId w:val="4"/>
        </w:numPr>
        <w:tabs>
          <w:tab w:val="left" w:pos="1134"/>
        </w:tabs>
        <w:spacing w:before="205" w:line="276" w:lineRule="auto"/>
        <w:ind w:left="0" w:firstLine="709"/>
        <w:jc w:val="both"/>
        <w:rPr>
          <w:sz w:val="24"/>
          <w:szCs w:val="24"/>
        </w:rPr>
      </w:pPr>
      <w:r>
        <w:rPr>
          <w:spacing w:val="-6"/>
          <w:sz w:val="24"/>
          <w:szCs w:val="24"/>
        </w:rPr>
        <w:t>Застройщик</w:t>
      </w:r>
      <w:r>
        <w:rPr>
          <w:spacing w:val="3"/>
          <w:sz w:val="24"/>
          <w:szCs w:val="24"/>
        </w:rPr>
        <w:t xml:space="preserve"> </w:t>
      </w:r>
      <w:r>
        <w:rPr>
          <w:spacing w:val="-6"/>
          <w:sz w:val="24"/>
          <w:szCs w:val="24"/>
        </w:rPr>
        <w:t>(технический</w:t>
      </w:r>
      <w:r>
        <w:rPr>
          <w:sz w:val="24"/>
          <w:szCs w:val="24"/>
        </w:rPr>
        <w:t xml:space="preserve"> </w:t>
      </w:r>
      <w:r>
        <w:rPr>
          <w:spacing w:val="-6"/>
          <w:sz w:val="24"/>
          <w:szCs w:val="24"/>
        </w:rPr>
        <w:t>заказчик):</w:t>
      </w:r>
    </w:p>
    <w:p w14:paraId="62594600" w14:textId="77777777" w:rsidR="00977FE2" w:rsidRDefault="00D46F42">
      <w:pPr>
        <w:spacing w:before="1" w:line="276" w:lineRule="auto"/>
        <w:jc w:val="both"/>
        <w:rPr>
          <w:sz w:val="24"/>
          <w:szCs w:val="24"/>
        </w:rPr>
      </w:pPr>
      <w:r>
        <w:rPr>
          <w:spacing w:val="-4"/>
          <w:sz w:val="24"/>
          <w:szCs w:val="24"/>
        </w:rPr>
        <w:t>Акционерное</w:t>
      </w:r>
      <w:r>
        <w:rPr>
          <w:spacing w:val="-12"/>
          <w:sz w:val="24"/>
          <w:szCs w:val="24"/>
        </w:rPr>
        <w:t xml:space="preserve"> </w:t>
      </w:r>
      <w:r>
        <w:rPr>
          <w:spacing w:val="-4"/>
          <w:sz w:val="24"/>
          <w:szCs w:val="24"/>
        </w:rPr>
        <w:t>общество</w:t>
      </w:r>
      <w:r>
        <w:rPr>
          <w:spacing w:val="-12"/>
          <w:sz w:val="24"/>
          <w:szCs w:val="24"/>
        </w:rPr>
        <w:t xml:space="preserve"> </w:t>
      </w:r>
      <w:r>
        <w:rPr>
          <w:spacing w:val="-4"/>
          <w:sz w:val="24"/>
          <w:szCs w:val="24"/>
        </w:rPr>
        <w:t>«Крымэнерго»,</w:t>
      </w:r>
      <w:r>
        <w:rPr>
          <w:spacing w:val="-11"/>
          <w:sz w:val="24"/>
          <w:szCs w:val="24"/>
        </w:rPr>
        <w:t xml:space="preserve"> </w:t>
      </w:r>
      <w:r>
        <w:rPr>
          <w:spacing w:val="-4"/>
          <w:sz w:val="24"/>
          <w:szCs w:val="24"/>
        </w:rPr>
        <w:t>Республика</w:t>
      </w:r>
      <w:r>
        <w:rPr>
          <w:spacing w:val="-12"/>
          <w:sz w:val="24"/>
          <w:szCs w:val="24"/>
        </w:rPr>
        <w:t xml:space="preserve"> </w:t>
      </w:r>
      <w:r>
        <w:rPr>
          <w:spacing w:val="-4"/>
          <w:sz w:val="24"/>
          <w:szCs w:val="24"/>
        </w:rPr>
        <w:t>Крым,</w:t>
      </w:r>
      <w:r>
        <w:rPr>
          <w:spacing w:val="-12"/>
          <w:sz w:val="24"/>
          <w:szCs w:val="24"/>
        </w:rPr>
        <w:t xml:space="preserve"> </w:t>
      </w:r>
      <w:r>
        <w:rPr>
          <w:spacing w:val="-4"/>
          <w:sz w:val="24"/>
          <w:szCs w:val="24"/>
        </w:rPr>
        <w:t>295017,</w:t>
      </w:r>
      <w:r>
        <w:rPr>
          <w:spacing w:val="-11"/>
          <w:sz w:val="24"/>
          <w:szCs w:val="24"/>
        </w:rPr>
        <w:t xml:space="preserve"> </w:t>
      </w:r>
      <w:r>
        <w:rPr>
          <w:spacing w:val="-4"/>
          <w:sz w:val="24"/>
          <w:szCs w:val="24"/>
        </w:rPr>
        <w:t>г.</w:t>
      </w:r>
      <w:r>
        <w:rPr>
          <w:spacing w:val="-12"/>
          <w:sz w:val="24"/>
          <w:szCs w:val="24"/>
        </w:rPr>
        <w:t xml:space="preserve"> </w:t>
      </w:r>
      <w:r>
        <w:rPr>
          <w:spacing w:val="-4"/>
          <w:sz w:val="24"/>
          <w:szCs w:val="24"/>
        </w:rPr>
        <w:t xml:space="preserve">Симферополь, </w:t>
      </w:r>
      <w:r>
        <w:rPr>
          <w:sz w:val="24"/>
          <w:szCs w:val="24"/>
        </w:rPr>
        <w:t>ул.</w:t>
      </w:r>
      <w:r>
        <w:rPr>
          <w:spacing w:val="-16"/>
          <w:sz w:val="24"/>
          <w:szCs w:val="24"/>
        </w:rPr>
        <w:t xml:space="preserve"> </w:t>
      </w:r>
      <w:r>
        <w:rPr>
          <w:sz w:val="24"/>
          <w:szCs w:val="24"/>
        </w:rPr>
        <w:t>Рубцова,</w:t>
      </w:r>
      <w:r>
        <w:rPr>
          <w:spacing w:val="-16"/>
          <w:sz w:val="24"/>
          <w:szCs w:val="24"/>
        </w:rPr>
        <w:t xml:space="preserve"> </w:t>
      </w:r>
      <w:r>
        <w:rPr>
          <w:sz w:val="24"/>
          <w:szCs w:val="24"/>
        </w:rPr>
        <w:t>44а, помеш.101,</w:t>
      </w:r>
      <w:r>
        <w:rPr>
          <w:spacing w:val="-14"/>
          <w:sz w:val="24"/>
          <w:szCs w:val="24"/>
        </w:rPr>
        <w:t xml:space="preserve"> </w:t>
      </w:r>
      <w:r>
        <w:rPr>
          <w:sz w:val="24"/>
          <w:szCs w:val="24"/>
        </w:rPr>
        <w:t>ОГРН</w:t>
      </w:r>
      <w:r>
        <w:rPr>
          <w:spacing w:val="-11"/>
          <w:sz w:val="24"/>
          <w:szCs w:val="24"/>
        </w:rPr>
        <w:t xml:space="preserve"> </w:t>
      </w:r>
      <w:r>
        <w:rPr>
          <w:sz w:val="24"/>
          <w:szCs w:val="24"/>
        </w:rPr>
        <w:t>1086621000432,</w:t>
      </w:r>
      <w:r>
        <w:rPr>
          <w:spacing w:val="-13"/>
          <w:sz w:val="24"/>
          <w:szCs w:val="24"/>
        </w:rPr>
        <w:t xml:space="preserve"> </w:t>
      </w:r>
      <w:r>
        <w:rPr>
          <w:sz w:val="24"/>
          <w:szCs w:val="24"/>
        </w:rPr>
        <w:t>ИНН</w:t>
      </w:r>
      <w:r>
        <w:rPr>
          <w:spacing w:val="-16"/>
          <w:sz w:val="24"/>
          <w:szCs w:val="24"/>
        </w:rPr>
        <w:t xml:space="preserve"> </w:t>
      </w:r>
      <w:r>
        <w:rPr>
          <w:sz w:val="24"/>
          <w:szCs w:val="24"/>
        </w:rPr>
        <w:t>6621014889.</w:t>
      </w:r>
    </w:p>
    <w:p w14:paraId="15DF4C56" w14:textId="77777777" w:rsidR="00977FE2" w:rsidRDefault="00D46F42">
      <w:pPr>
        <w:pStyle w:val="2"/>
        <w:numPr>
          <w:ilvl w:val="0"/>
          <w:numId w:val="4"/>
        </w:numPr>
        <w:tabs>
          <w:tab w:val="left" w:pos="954"/>
        </w:tabs>
        <w:spacing w:before="203" w:line="276" w:lineRule="auto"/>
        <w:ind w:left="0" w:firstLine="709"/>
        <w:jc w:val="both"/>
        <w:rPr>
          <w:sz w:val="24"/>
          <w:szCs w:val="24"/>
        </w:rPr>
      </w:pPr>
      <w:r>
        <w:rPr>
          <w:spacing w:val="-6"/>
          <w:sz w:val="24"/>
          <w:szCs w:val="24"/>
        </w:rPr>
        <w:t>Инвестор</w:t>
      </w:r>
      <w:r>
        <w:rPr>
          <w:spacing w:val="-3"/>
          <w:sz w:val="24"/>
          <w:szCs w:val="24"/>
        </w:rPr>
        <w:t xml:space="preserve"> </w:t>
      </w:r>
      <w:r>
        <w:rPr>
          <w:spacing w:val="-6"/>
          <w:sz w:val="24"/>
          <w:szCs w:val="24"/>
        </w:rPr>
        <w:t>(при</w:t>
      </w:r>
      <w:r>
        <w:rPr>
          <w:spacing w:val="-2"/>
          <w:sz w:val="24"/>
          <w:szCs w:val="24"/>
        </w:rPr>
        <w:t xml:space="preserve"> </w:t>
      </w:r>
      <w:r>
        <w:rPr>
          <w:spacing w:val="-6"/>
          <w:sz w:val="24"/>
          <w:szCs w:val="24"/>
        </w:rPr>
        <w:t>наличии):</w:t>
      </w:r>
    </w:p>
    <w:p w14:paraId="32804D05" w14:textId="77777777" w:rsidR="00977FE2" w:rsidRDefault="00D46F42">
      <w:pPr>
        <w:spacing w:line="276" w:lineRule="auto"/>
        <w:jc w:val="both"/>
        <w:rPr>
          <w:sz w:val="24"/>
          <w:szCs w:val="24"/>
        </w:rPr>
      </w:pPr>
      <w:r>
        <w:rPr>
          <w:spacing w:val="-4"/>
          <w:sz w:val="24"/>
          <w:szCs w:val="24"/>
        </w:rPr>
        <w:t>Акционерное</w:t>
      </w:r>
      <w:r>
        <w:rPr>
          <w:spacing w:val="-12"/>
          <w:sz w:val="24"/>
          <w:szCs w:val="24"/>
        </w:rPr>
        <w:t xml:space="preserve"> </w:t>
      </w:r>
      <w:r>
        <w:rPr>
          <w:spacing w:val="-4"/>
          <w:sz w:val="24"/>
          <w:szCs w:val="24"/>
        </w:rPr>
        <w:t>общество</w:t>
      </w:r>
      <w:r>
        <w:rPr>
          <w:spacing w:val="-12"/>
          <w:sz w:val="24"/>
          <w:szCs w:val="24"/>
        </w:rPr>
        <w:t xml:space="preserve"> </w:t>
      </w:r>
      <w:r>
        <w:rPr>
          <w:spacing w:val="-4"/>
          <w:sz w:val="24"/>
          <w:szCs w:val="24"/>
        </w:rPr>
        <w:t>«Крымэнерго»,</w:t>
      </w:r>
      <w:r>
        <w:rPr>
          <w:spacing w:val="-11"/>
          <w:sz w:val="24"/>
          <w:szCs w:val="24"/>
        </w:rPr>
        <w:t xml:space="preserve"> </w:t>
      </w:r>
      <w:r>
        <w:rPr>
          <w:spacing w:val="-4"/>
          <w:sz w:val="24"/>
          <w:szCs w:val="24"/>
        </w:rPr>
        <w:t>Республика</w:t>
      </w:r>
      <w:r>
        <w:rPr>
          <w:spacing w:val="-12"/>
          <w:sz w:val="24"/>
          <w:szCs w:val="24"/>
        </w:rPr>
        <w:t xml:space="preserve"> </w:t>
      </w:r>
      <w:r>
        <w:rPr>
          <w:spacing w:val="-4"/>
          <w:sz w:val="24"/>
          <w:szCs w:val="24"/>
        </w:rPr>
        <w:t>Крым,</w:t>
      </w:r>
      <w:r>
        <w:rPr>
          <w:spacing w:val="-12"/>
          <w:sz w:val="24"/>
          <w:szCs w:val="24"/>
        </w:rPr>
        <w:t xml:space="preserve"> </w:t>
      </w:r>
      <w:r>
        <w:rPr>
          <w:spacing w:val="-4"/>
          <w:sz w:val="24"/>
          <w:szCs w:val="24"/>
        </w:rPr>
        <w:t>295017,</w:t>
      </w:r>
      <w:r>
        <w:rPr>
          <w:spacing w:val="-11"/>
          <w:sz w:val="24"/>
          <w:szCs w:val="24"/>
        </w:rPr>
        <w:t xml:space="preserve"> </w:t>
      </w:r>
      <w:r>
        <w:rPr>
          <w:spacing w:val="-4"/>
          <w:sz w:val="24"/>
          <w:szCs w:val="24"/>
        </w:rPr>
        <w:t>г.</w:t>
      </w:r>
      <w:r>
        <w:rPr>
          <w:spacing w:val="-12"/>
          <w:sz w:val="24"/>
          <w:szCs w:val="24"/>
        </w:rPr>
        <w:t xml:space="preserve"> </w:t>
      </w:r>
      <w:r>
        <w:rPr>
          <w:spacing w:val="-4"/>
          <w:sz w:val="24"/>
          <w:szCs w:val="24"/>
        </w:rPr>
        <w:t xml:space="preserve">Симферополь, </w:t>
      </w:r>
      <w:r>
        <w:rPr>
          <w:sz w:val="24"/>
          <w:szCs w:val="24"/>
        </w:rPr>
        <w:t>ул.</w:t>
      </w:r>
      <w:r>
        <w:rPr>
          <w:spacing w:val="-16"/>
          <w:sz w:val="24"/>
          <w:szCs w:val="24"/>
        </w:rPr>
        <w:t xml:space="preserve"> </w:t>
      </w:r>
      <w:r>
        <w:rPr>
          <w:sz w:val="24"/>
          <w:szCs w:val="24"/>
        </w:rPr>
        <w:t>Рубцова,</w:t>
      </w:r>
      <w:r>
        <w:rPr>
          <w:spacing w:val="-16"/>
          <w:sz w:val="24"/>
          <w:szCs w:val="24"/>
        </w:rPr>
        <w:t xml:space="preserve"> </w:t>
      </w:r>
      <w:r>
        <w:rPr>
          <w:sz w:val="24"/>
          <w:szCs w:val="24"/>
        </w:rPr>
        <w:t>44а, помеш.101,</w:t>
      </w:r>
      <w:r>
        <w:rPr>
          <w:spacing w:val="-15"/>
          <w:sz w:val="24"/>
          <w:szCs w:val="24"/>
        </w:rPr>
        <w:t xml:space="preserve"> </w:t>
      </w:r>
      <w:r>
        <w:rPr>
          <w:sz w:val="24"/>
          <w:szCs w:val="24"/>
        </w:rPr>
        <w:t>ОГРН</w:t>
      </w:r>
      <w:r>
        <w:rPr>
          <w:spacing w:val="-16"/>
          <w:sz w:val="24"/>
          <w:szCs w:val="24"/>
        </w:rPr>
        <w:t xml:space="preserve"> </w:t>
      </w:r>
      <w:r>
        <w:rPr>
          <w:sz w:val="24"/>
          <w:szCs w:val="24"/>
        </w:rPr>
        <w:t>1086621000432,</w:t>
      </w:r>
      <w:r>
        <w:rPr>
          <w:spacing w:val="-16"/>
          <w:sz w:val="24"/>
          <w:szCs w:val="24"/>
        </w:rPr>
        <w:t xml:space="preserve"> </w:t>
      </w:r>
      <w:r>
        <w:rPr>
          <w:sz w:val="24"/>
          <w:szCs w:val="24"/>
        </w:rPr>
        <w:t>ИНН</w:t>
      </w:r>
      <w:r>
        <w:rPr>
          <w:spacing w:val="-15"/>
          <w:sz w:val="24"/>
          <w:szCs w:val="24"/>
        </w:rPr>
        <w:t xml:space="preserve"> </w:t>
      </w:r>
      <w:r>
        <w:rPr>
          <w:sz w:val="24"/>
          <w:szCs w:val="24"/>
        </w:rPr>
        <w:t>6621014889.</w:t>
      </w:r>
    </w:p>
    <w:p w14:paraId="7F17811E" w14:textId="77777777" w:rsidR="00977FE2" w:rsidRDefault="00D46F42">
      <w:pPr>
        <w:pStyle w:val="2"/>
        <w:numPr>
          <w:ilvl w:val="0"/>
          <w:numId w:val="4"/>
        </w:numPr>
        <w:tabs>
          <w:tab w:val="left" w:pos="945"/>
        </w:tabs>
        <w:spacing w:before="272" w:line="276" w:lineRule="auto"/>
        <w:ind w:left="0" w:firstLine="709"/>
        <w:jc w:val="both"/>
        <w:rPr>
          <w:sz w:val="24"/>
          <w:szCs w:val="24"/>
        </w:rPr>
      </w:pPr>
      <w:r>
        <w:rPr>
          <w:spacing w:val="-7"/>
          <w:sz w:val="24"/>
          <w:szCs w:val="24"/>
        </w:rPr>
        <w:t>Проектная</w:t>
      </w:r>
      <w:r>
        <w:rPr>
          <w:spacing w:val="-2"/>
          <w:sz w:val="24"/>
          <w:szCs w:val="24"/>
        </w:rPr>
        <w:t xml:space="preserve"> организация:</w:t>
      </w:r>
    </w:p>
    <w:p w14:paraId="43C166F7" w14:textId="77777777" w:rsidR="00977FE2" w:rsidRDefault="00D46F42">
      <w:pPr>
        <w:spacing w:line="276" w:lineRule="auto"/>
        <w:ind w:firstLine="709"/>
        <w:jc w:val="both"/>
        <w:rPr>
          <w:sz w:val="24"/>
          <w:szCs w:val="24"/>
        </w:rPr>
      </w:pPr>
      <w:r>
        <w:rPr>
          <w:spacing w:val="-6"/>
          <w:sz w:val="24"/>
          <w:szCs w:val="24"/>
        </w:rPr>
        <w:t>Определяется по</w:t>
      </w:r>
      <w:r>
        <w:rPr>
          <w:spacing w:val="-4"/>
          <w:sz w:val="24"/>
          <w:szCs w:val="24"/>
        </w:rPr>
        <w:t xml:space="preserve"> </w:t>
      </w:r>
      <w:r>
        <w:rPr>
          <w:spacing w:val="-6"/>
          <w:sz w:val="24"/>
          <w:szCs w:val="24"/>
        </w:rPr>
        <w:t>итогам</w:t>
      </w:r>
      <w:r>
        <w:rPr>
          <w:spacing w:val="-3"/>
          <w:sz w:val="24"/>
          <w:szCs w:val="24"/>
        </w:rPr>
        <w:t xml:space="preserve"> </w:t>
      </w:r>
      <w:r>
        <w:rPr>
          <w:spacing w:val="-6"/>
          <w:sz w:val="24"/>
          <w:szCs w:val="24"/>
        </w:rPr>
        <w:t>конкурсных</w:t>
      </w:r>
      <w:r>
        <w:rPr>
          <w:spacing w:val="-2"/>
          <w:sz w:val="24"/>
          <w:szCs w:val="24"/>
        </w:rPr>
        <w:t xml:space="preserve"> </w:t>
      </w:r>
      <w:r>
        <w:rPr>
          <w:spacing w:val="-6"/>
          <w:sz w:val="24"/>
          <w:szCs w:val="24"/>
        </w:rPr>
        <w:t>процедур.</w:t>
      </w:r>
    </w:p>
    <w:p w14:paraId="6D97F05D" w14:textId="77777777" w:rsidR="00977FE2" w:rsidRDefault="00D46F42">
      <w:pPr>
        <w:pStyle w:val="2"/>
        <w:numPr>
          <w:ilvl w:val="0"/>
          <w:numId w:val="4"/>
        </w:numPr>
        <w:tabs>
          <w:tab w:val="left" w:pos="940"/>
        </w:tabs>
        <w:spacing w:before="202" w:line="276" w:lineRule="auto"/>
        <w:ind w:left="0" w:firstLine="709"/>
        <w:jc w:val="both"/>
        <w:rPr>
          <w:sz w:val="24"/>
          <w:szCs w:val="24"/>
        </w:rPr>
      </w:pPr>
      <w:r>
        <w:rPr>
          <w:spacing w:val="-4"/>
          <w:sz w:val="24"/>
          <w:szCs w:val="24"/>
        </w:rPr>
        <w:t>Вид</w:t>
      </w:r>
      <w:r>
        <w:rPr>
          <w:spacing w:val="-9"/>
          <w:sz w:val="24"/>
          <w:szCs w:val="24"/>
        </w:rPr>
        <w:t xml:space="preserve"> </w:t>
      </w:r>
      <w:r>
        <w:rPr>
          <w:spacing w:val="-2"/>
          <w:sz w:val="24"/>
          <w:szCs w:val="24"/>
        </w:rPr>
        <w:t>работ:</w:t>
      </w:r>
    </w:p>
    <w:p w14:paraId="78ED096E" w14:textId="77777777" w:rsidR="00977FE2" w:rsidRDefault="00D46F42">
      <w:pPr>
        <w:spacing w:line="276" w:lineRule="auto"/>
        <w:ind w:firstLine="709"/>
        <w:jc w:val="both"/>
        <w:rPr>
          <w:sz w:val="24"/>
          <w:szCs w:val="24"/>
        </w:rPr>
      </w:pPr>
      <w:r>
        <w:rPr>
          <w:spacing w:val="-2"/>
          <w:sz w:val="24"/>
          <w:szCs w:val="24"/>
        </w:rPr>
        <w:t>Строительство.</w:t>
      </w:r>
    </w:p>
    <w:p w14:paraId="388FC5A9" w14:textId="77777777" w:rsidR="00977FE2" w:rsidRDefault="00D46F42">
      <w:pPr>
        <w:pStyle w:val="2"/>
        <w:numPr>
          <w:ilvl w:val="0"/>
          <w:numId w:val="4"/>
        </w:numPr>
        <w:tabs>
          <w:tab w:val="left" w:pos="947"/>
        </w:tabs>
        <w:spacing w:before="194" w:line="276" w:lineRule="auto"/>
        <w:ind w:left="0" w:firstLine="709"/>
        <w:jc w:val="both"/>
        <w:rPr>
          <w:sz w:val="24"/>
          <w:szCs w:val="24"/>
        </w:rPr>
      </w:pPr>
      <w:r>
        <w:rPr>
          <w:spacing w:val="-6"/>
          <w:sz w:val="24"/>
          <w:szCs w:val="24"/>
        </w:rPr>
        <w:t>Источник</w:t>
      </w:r>
      <w:r>
        <w:rPr>
          <w:sz w:val="24"/>
          <w:szCs w:val="24"/>
        </w:rPr>
        <w:t xml:space="preserve"> </w:t>
      </w:r>
      <w:r>
        <w:rPr>
          <w:spacing w:val="-6"/>
          <w:sz w:val="24"/>
          <w:szCs w:val="24"/>
        </w:rPr>
        <w:t>финансирования</w:t>
      </w:r>
      <w:r>
        <w:rPr>
          <w:spacing w:val="-9"/>
          <w:sz w:val="24"/>
          <w:szCs w:val="24"/>
        </w:rPr>
        <w:t xml:space="preserve"> </w:t>
      </w:r>
      <w:r>
        <w:rPr>
          <w:spacing w:val="-6"/>
          <w:sz w:val="24"/>
          <w:szCs w:val="24"/>
        </w:rPr>
        <w:t>строительства</w:t>
      </w:r>
      <w:r>
        <w:rPr>
          <w:spacing w:val="-4"/>
          <w:sz w:val="24"/>
          <w:szCs w:val="24"/>
        </w:rPr>
        <w:t xml:space="preserve"> </w:t>
      </w:r>
      <w:r>
        <w:rPr>
          <w:spacing w:val="-6"/>
          <w:sz w:val="24"/>
          <w:szCs w:val="24"/>
        </w:rPr>
        <w:t>объекта:</w:t>
      </w:r>
    </w:p>
    <w:p w14:paraId="7E9EB23E" w14:textId="41B2FE00" w:rsidR="00977FE2" w:rsidRDefault="00F56867">
      <w:pPr>
        <w:spacing w:line="276" w:lineRule="auto"/>
        <w:ind w:firstLine="709"/>
        <w:jc w:val="both"/>
        <w:rPr>
          <w:sz w:val="24"/>
          <w:szCs w:val="24"/>
        </w:rPr>
      </w:pPr>
      <w:r>
        <w:rPr>
          <w:spacing w:val="-6"/>
          <w:sz w:val="24"/>
          <w:szCs w:val="24"/>
        </w:rPr>
        <w:t>Бюджет Республики Крым</w:t>
      </w:r>
    </w:p>
    <w:p w14:paraId="2928EA2A" w14:textId="77777777" w:rsidR="00977FE2" w:rsidRDefault="00D46F42">
      <w:pPr>
        <w:pStyle w:val="af5"/>
        <w:numPr>
          <w:ilvl w:val="0"/>
          <w:numId w:val="4"/>
        </w:numPr>
        <w:tabs>
          <w:tab w:val="left" w:pos="946"/>
          <w:tab w:val="left" w:pos="2593"/>
          <w:tab w:val="left" w:pos="3722"/>
          <w:tab w:val="left" w:pos="4221"/>
          <w:tab w:val="left" w:pos="5934"/>
          <w:tab w:val="left" w:pos="7972"/>
          <w:tab w:val="left" w:pos="9078"/>
          <w:tab w:val="left" w:pos="9456"/>
        </w:tabs>
        <w:spacing w:line="276" w:lineRule="auto"/>
        <w:ind w:left="0" w:firstLine="709"/>
        <w:jc w:val="both"/>
        <w:rPr>
          <w:b/>
          <w:sz w:val="24"/>
          <w:szCs w:val="24"/>
        </w:rPr>
      </w:pPr>
      <w:r>
        <w:rPr>
          <w:b/>
          <w:spacing w:val="-2"/>
          <w:sz w:val="24"/>
          <w:szCs w:val="24"/>
        </w:rPr>
        <w:t>Технические</w:t>
      </w:r>
      <w:r>
        <w:rPr>
          <w:b/>
          <w:sz w:val="24"/>
          <w:szCs w:val="24"/>
        </w:rPr>
        <w:t xml:space="preserve"> </w:t>
      </w:r>
      <w:r>
        <w:rPr>
          <w:b/>
          <w:spacing w:val="-2"/>
          <w:sz w:val="24"/>
          <w:szCs w:val="24"/>
        </w:rPr>
        <w:t>условия</w:t>
      </w:r>
      <w:r>
        <w:rPr>
          <w:b/>
          <w:sz w:val="24"/>
          <w:szCs w:val="24"/>
        </w:rPr>
        <w:t xml:space="preserve"> </w:t>
      </w:r>
      <w:r>
        <w:rPr>
          <w:b/>
          <w:spacing w:val="-6"/>
          <w:sz w:val="24"/>
          <w:szCs w:val="24"/>
        </w:rPr>
        <w:t>на</w:t>
      </w:r>
      <w:r>
        <w:rPr>
          <w:b/>
          <w:sz w:val="24"/>
          <w:szCs w:val="24"/>
        </w:rPr>
        <w:t xml:space="preserve"> </w:t>
      </w:r>
      <w:r>
        <w:rPr>
          <w:b/>
          <w:spacing w:val="-2"/>
          <w:sz w:val="24"/>
          <w:szCs w:val="24"/>
        </w:rPr>
        <w:t>подключение</w:t>
      </w:r>
      <w:r>
        <w:rPr>
          <w:b/>
          <w:sz w:val="24"/>
          <w:szCs w:val="24"/>
        </w:rPr>
        <w:t xml:space="preserve"> </w:t>
      </w:r>
      <w:r>
        <w:rPr>
          <w:b/>
          <w:spacing w:val="-2"/>
          <w:sz w:val="24"/>
          <w:szCs w:val="24"/>
        </w:rPr>
        <w:t>(присоединение)</w:t>
      </w:r>
      <w:r>
        <w:rPr>
          <w:b/>
          <w:sz w:val="24"/>
          <w:szCs w:val="24"/>
        </w:rPr>
        <w:t xml:space="preserve"> </w:t>
      </w:r>
      <w:r>
        <w:rPr>
          <w:b/>
          <w:spacing w:val="-2"/>
          <w:sz w:val="24"/>
          <w:szCs w:val="24"/>
        </w:rPr>
        <w:t>объекта</w:t>
      </w:r>
      <w:r>
        <w:rPr>
          <w:b/>
          <w:sz w:val="24"/>
          <w:szCs w:val="24"/>
        </w:rPr>
        <w:t xml:space="preserve"> </w:t>
      </w:r>
      <w:r>
        <w:rPr>
          <w:b/>
          <w:spacing w:val="-10"/>
          <w:sz w:val="24"/>
          <w:szCs w:val="24"/>
        </w:rPr>
        <w:t xml:space="preserve">к </w:t>
      </w:r>
      <w:r>
        <w:rPr>
          <w:b/>
          <w:spacing w:val="-8"/>
          <w:sz w:val="24"/>
          <w:szCs w:val="24"/>
        </w:rPr>
        <w:t xml:space="preserve">сетям </w:t>
      </w:r>
      <w:r>
        <w:rPr>
          <w:b/>
          <w:spacing w:val="-2"/>
          <w:sz w:val="24"/>
          <w:szCs w:val="24"/>
        </w:rPr>
        <w:t>инженерно-технического обеспечения</w:t>
      </w:r>
      <w:r>
        <w:rPr>
          <w:b/>
          <w:spacing w:val="-9"/>
          <w:sz w:val="24"/>
          <w:szCs w:val="24"/>
        </w:rPr>
        <w:t xml:space="preserve"> </w:t>
      </w:r>
      <w:r>
        <w:rPr>
          <w:b/>
          <w:spacing w:val="-2"/>
          <w:sz w:val="24"/>
          <w:szCs w:val="24"/>
        </w:rPr>
        <w:t>(при</w:t>
      </w:r>
      <w:r>
        <w:rPr>
          <w:b/>
          <w:spacing w:val="-11"/>
          <w:sz w:val="24"/>
          <w:szCs w:val="24"/>
        </w:rPr>
        <w:t xml:space="preserve"> </w:t>
      </w:r>
      <w:r>
        <w:rPr>
          <w:b/>
          <w:spacing w:val="-2"/>
          <w:sz w:val="24"/>
          <w:szCs w:val="24"/>
        </w:rPr>
        <w:t>наличии):</w:t>
      </w:r>
    </w:p>
    <w:p w14:paraId="21AC07A1" w14:textId="77777777" w:rsidR="00977FE2" w:rsidRDefault="00D46F42" w:rsidP="008B595F">
      <w:pPr>
        <w:spacing w:line="276" w:lineRule="auto"/>
        <w:ind w:firstLine="709"/>
        <w:jc w:val="both"/>
        <w:rPr>
          <w:sz w:val="24"/>
          <w:szCs w:val="24"/>
        </w:rPr>
      </w:pPr>
      <w:r>
        <w:rPr>
          <w:spacing w:val="-2"/>
          <w:sz w:val="24"/>
          <w:szCs w:val="24"/>
        </w:rPr>
        <w:t>Отсутствуют.</w:t>
      </w:r>
    </w:p>
    <w:p w14:paraId="5FAD7212" w14:textId="77777777" w:rsidR="00977FE2" w:rsidRDefault="00D46F42" w:rsidP="008B595F">
      <w:pPr>
        <w:pStyle w:val="af5"/>
        <w:numPr>
          <w:ilvl w:val="0"/>
          <w:numId w:val="4"/>
        </w:numPr>
        <w:tabs>
          <w:tab w:val="left" w:pos="946"/>
          <w:tab w:val="left" w:pos="2593"/>
          <w:tab w:val="left" w:pos="3722"/>
          <w:tab w:val="left" w:pos="4221"/>
          <w:tab w:val="left" w:pos="5934"/>
          <w:tab w:val="left" w:pos="7972"/>
          <w:tab w:val="left" w:pos="9078"/>
          <w:tab w:val="left" w:pos="9456"/>
        </w:tabs>
        <w:spacing w:before="240" w:line="276" w:lineRule="auto"/>
        <w:ind w:left="0" w:firstLine="709"/>
        <w:jc w:val="both"/>
        <w:rPr>
          <w:b/>
          <w:spacing w:val="-2"/>
          <w:sz w:val="24"/>
          <w:szCs w:val="24"/>
        </w:rPr>
      </w:pPr>
      <w:r>
        <w:rPr>
          <w:b/>
          <w:spacing w:val="-2"/>
          <w:sz w:val="24"/>
          <w:szCs w:val="24"/>
        </w:rPr>
        <w:lastRenderedPageBreak/>
        <w:t>Требования к выделению этапов строительства объекта:</w:t>
      </w:r>
    </w:p>
    <w:p w14:paraId="429269BC" w14:textId="77777777" w:rsidR="008B595F" w:rsidRPr="009F3BDC" w:rsidRDefault="008B595F" w:rsidP="008B595F">
      <w:pPr>
        <w:pStyle w:val="af5"/>
        <w:numPr>
          <w:ilvl w:val="0"/>
          <w:numId w:val="108"/>
        </w:numPr>
        <w:tabs>
          <w:tab w:val="left" w:pos="1276"/>
        </w:tabs>
        <w:spacing w:before="11" w:line="276" w:lineRule="auto"/>
        <w:ind w:left="0" w:firstLine="709"/>
        <w:jc w:val="both"/>
        <w:rPr>
          <w:sz w:val="24"/>
          <w:szCs w:val="24"/>
        </w:rPr>
      </w:pPr>
      <w:r w:rsidRPr="009F3BDC">
        <w:rPr>
          <w:sz w:val="24"/>
          <w:szCs w:val="24"/>
        </w:rPr>
        <w:t xml:space="preserve">«Строительство транзита 110 кВ Севастопольская – Ялта – Лучистое в двухцепном исполнении (в том числе проектно-изыскательские работы). </w:t>
      </w:r>
      <w:r w:rsidRPr="009F3BDC">
        <w:rPr>
          <w:b/>
          <w:sz w:val="24"/>
          <w:szCs w:val="24"/>
        </w:rPr>
        <w:t xml:space="preserve">Седьмой этап строительства: </w:t>
      </w:r>
      <w:r w:rsidRPr="009F3BDC">
        <w:rPr>
          <w:sz w:val="24"/>
          <w:szCs w:val="24"/>
        </w:rPr>
        <w:t>«Строительство ЛЭП 110 кВ Гаспра – Заря с заходом на ПС 110 кВ Гаспра и ЛЭП 110 кВ Алупка – Ялта на участке от ПС 110 кВ Алупка до местоположения ПС 110 кВ Гаспра с заходом на ПС 110 кВ Алупка (включая ПИР), с демонтажем существующей ВЛ 110 кВ Гаспра – Алупка»;</w:t>
      </w:r>
    </w:p>
    <w:p w14:paraId="05EF381A" w14:textId="77777777" w:rsidR="008B595F" w:rsidRPr="009F3BDC" w:rsidRDefault="008B595F" w:rsidP="008B595F">
      <w:pPr>
        <w:pStyle w:val="af5"/>
        <w:numPr>
          <w:ilvl w:val="0"/>
          <w:numId w:val="108"/>
        </w:numPr>
        <w:tabs>
          <w:tab w:val="left" w:pos="1276"/>
        </w:tabs>
        <w:spacing w:before="11" w:line="276" w:lineRule="auto"/>
        <w:ind w:left="0" w:firstLine="709"/>
        <w:jc w:val="both"/>
        <w:rPr>
          <w:sz w:val="24"/>
          <w:szCs w:val="24"/>
        </w:rPr>
      </w:pPr>
      <w:r w:rsidRPr="009F3BDC">
        <w:rPr>
          <w:sz w:val="24"/>
          <w:szCs w:val="24"/>
        </w:rPr>
        <w:t xml:space="preserve">«Строительство транзита 110 кВ Севастопольская – Ялта – Лучистое в двухцепном исполнении (в том числе проектно-изыскательские работы). </w:t>
      </w:r>
      <w:r w:rsidRPr="009F3BDC">
        <w:rPr>
          <w:b/>
          <w:sz w:val="24"/>
          <w:szCs w:val="24"/>
        </w:rPr>
        <w:t xml:space="preserve">Девятый этап строительства: </w:t>
      </w:r>
      <w:r w:rsidRPr="009F3BDC">
        <w:rPr>
          <w:sz w:val="24"/>
          <w:szCs w:val="24"/>
        </w:rPr>
        <w:t>«Строительство ЛЭП 110 кВ Алупка – Ялта с заходом на ПС 110 кВ Ялта и ЛЭП 110 кВ Гаспра – Дарсан на участке от ПС 110 кВ Гаспра до местоположения ПС 110 кВ Ялта с заходом на ПС 110 кВ Гаспра (включая ПИР), с демонтажем существующей ВЛ 110 кВ Ялта – Гаспра»;</w:t>
      </w:r>
    </w:p>
    <w:p w14:paraId="4547F903" w14:textId="77777777" w:rsidR="008B595F" w:rsidRPr="009F3BDC" w:rsidRDefault="008B595F" w:rsidP="008B595F">
      <w:pPr>
        <w:pStyle w:val="af5"/>
        <w:numPr>
          <w:ilvl w:val="0"/>
          <w:numId w:val="108"/>
        </w:numPr>
        <w:tabs>
          <w:tab w:val="left" w:pos="1276"/>
        </w:tabs>
        <w:spacing w:before="11" w:line="276" w:lineRule="auto"/>
        <w:ind w:left="0" w:firstLine="709"/>
        <w:jc w:val="both"/>
        <w:rPr>
          <w:sz w:val="24"/>
          <w:szCs w:val="24"/>
        </w:rPr>
      </w:pPr>
      <w:r w:rsidRPr="009F3BDC">
        <w:rPr>
          <w:sz w:val="24"/>
          <w:szCs w:val="24"/>
        </w:rPr>
        <w:t xml:space="preserve">«Строительство транзита 110 кВ Севастопольская – Ялта – Лучистое в двухцепном исполнении (в том числе проектно-изыскательские работы). </w:t>
      </w:r>
      <w:r w:rsidRPr="009F3BDC">
        <w:rPr>
          <w:b/>
          <w:sz w:val="24"/>
          <w:szCs w:val="24"/>
        </w:rPr>
        <w:t xml:space="preserve">Одиннадцатый этап строительства: </w:t>
      </w:r>
      <w:r w:rsidRPr="009F3BDC">
        <w:rPr>
          <w:sz w:val="24"/>
          <w:szCs w:val="24"/>
        </w:rPr>
        <w:t>«Строительство ЛЭП 110 кВ Гаспра - Дарсан с заходом на ПС 110 кВ Дарсан и ЛЭП 110 кВ Дарсан - Ялта с заходами на ПС 110 кВ Ялта и ПС 110 кВ Дарсан (включая ПИР) и демонтажем существующей ВЛ 110 кВ Ялта -Дарсан»;</w:t>
      </w:r>
    </w:p>
    <w:p w14:paraId="7528D170" w14:textId="77777777" w:rsidR="008B595F" w:rsidRPr="009F3BDC" w:rsidRDefault="008B595F" w:rsidP="008B595F">
      <w:pPr>
        <w:pStyle w:val="af5"/>
        <w:numPr>
          <w:ilvl w:val="0"/>
          <w:numId w:val="108"/>
        </w:numPr>
        <w:tabs>
          <w:tab w:val="left" w:pos="1276"/>
        </w:tabs>
        <w:spacing w:before="11" w:line="276" w:lineRule="auto"/>
        <w:ind w:left="0" w:firstLine="709"/>
        <w:jc w:val="both"/>
        <w:rPr>
          <w:sz w:val="24"/>
          <w:szCs w:val="24"/>
        </w:rPr>
      </w:pPr>
      <w:r w:rsidRPr="009F3BDC">
        <w:rPr>
          <w:sz w:val="24"/>
          <w:szCs w:val="24"/>
        </w:rPr>
        <w:t xml:space="preserve">«Строительство транзита 110 кВ Севастопольская </w:t>
      </w:r>
      <w:r w:rsidRPr="009F3BDC">
        <w:rPr>
          <w:sz w:val="24"/>
          <w:szCs w:val="24"/>
        </w:rPr>
        <w:lastRenderedPageBreak/>
        <w:t xml:space="preserve">– Ялта – Лучистое в двухцепном исполнении (в том числе проектно-изыскательские работы). </w:t>
      </w:r>
      <w:r w:rsidRPr="009F3BDC">
        <w:rPr>
          <w:b/>
          <w:sz w:val="24"/>
          <w:szCs w:val="24"/>
        </w:rPr>
        <w:t xml:space="preserve">Тринадцатый этап строительства: </w:t>
      </w:r>
      <w:r w:rsidRPr="009F3BDC">
        <w:rPr>
          <w:sz w:val="24"/>
          <w:szCs w:val="24"/>
        </w:rPr>
        <w:t>«Строительство ЛЭП 110 кВ Дарсан - Массандра (по новой трассе) с заходом на ПС 110 кВ Дарсан и ПС 110 кВ Массандра и ЛЭП 110 кВ Гурзуф - Дарсан на участке от ПС 110 кВ Дарсан до местоположения ПС 110 кВ Массандра с заходом на ПС 110 кВ Дарсан (включая ПИР) и с демонтажем существующей ВЛ 110 кВ Массандра - Дарсан»;</w:t>
      </w:r>
    </w:p>
    <w:p w14:paraId="39F79E5D" w14:textId="77777777" w:rsidR="008B595F" w:rsidRPr="009F3BDC" w:rsidRDefault="008B595F" w:rsidP="008B595F">
      <w:pPr>
        <w:pStyle w:val="af5"/>
        <w:numPr>
          <w:ilvl w:val="0"/>
          <w:numId w:val="108"/>
        </w:numPr>
        <w:tabs>
          <w:tab w:val="left" w:pos="1276"/>
        </w:tabs>
        <w:spacing w:before="11" w:line="276" w:lineRule="auto"/>
        <w:ind w:left="0" w:firstLine="709"/>
        <w:jc w:val="both"/>
        <w:rPr>
          <w:sz w:val="24"/>
          <w:szCs w:val="24"/>
        </w:rPr>
      </w:pPr>
      <w:r w:rsidRPr="009F3BDC">
        <w:rPr>
          <w:sz w:val="24"/>
          <w:szCs w:val="24"/>
        </w:rPr>
        <w:t xml:space="preserve">«Строительство транзита 110 кВ Севастопольская – Ялта – Лучистое в двухцепном исполнении (в том числе проектно-изыскательские работы). </w:t>
      </w:r>
      <w:r w:rsidRPr="009F3BDC">
        <w:rPr>
          <w:b/>
          <w:sz w:val="24"/>
          <w:szCs w:val="24"/>
        </w:rPr>
        <w:t xml:space="preserve">Пятнадцатый этап строительства: </w:t>
      </w:r>
      <w:r w:rsidRPr="009F3BDC">
        <w:rPr>
          <w:sz w:val="24"/>
          <w:szCs w:val="24"/>
        </w:rPr>
        <w:t>«Строительство ЛЭП 110 кВ Гурзуф - Дарсан с заходом на ПС 110 кВ Гурзуф и ЛЭП 110 кВ Артек-Массандра на участке от ПС 110 кВ Массандра до местоположения ПС 110 кВ Гурзуф с заходом на ПС 110 кВ Массандра (включая ПИР), с демонтажем существующей ВЛ 110 кВ Гурзуф -Массандра».</w:t>
      </w:r>
    </w:p>
    <w:p w14:paraId="1927DEE1" w14:textId="77777777" w:rsidR="00977FE2" w:rsidRDefault="00D46F42">
      <w:pPr>
        <w:spacing w:before="11" w:line="276" w:lineRule="auto"/>
        <w:ind w:firstLine="709"/>
        <w:jc w:val="both"/>
        <w:rPr>
          <w:sz w:val="24"/>
          <w:szCs w:val="24"/>
        </w:rPr>
      </w:pPr>
      <w:r>
        <w:rPr>
          <w:sz w:val="24"/>
          <w:szCs w:val="24"/>
        </w:rPr>
        <w:t>Необходимость корректировки этапности строительства (реконструкции) определить и обосновать в рамках проектирования. При необходимости, строительство ВОЛС выделить в отдельный этап строительства. Проектную документацию на каждый этап строительства (реконструкции) сформировать отдельными комплектами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 в том числе с целью возможности раздельной подачи в органы экспертизы.</w:t>
      </w:r>
    </w:p>
    <w:p w14:paraId="299E1F4D" w14:textId="77777777" w:rsidR="00977FE2" w:rsidRDefault="00D46F42">
      <w:pPr>
        <w:pStyle w:val="2"/>
        <w:numPr>
          <w:ilvl w:val="0"/>
          <w:numId w:val="4"/>
        </w:numPr>
        <w:tabs>
          <w:tab w:val="left" w:pos="993"/>
        </w:tabs>
        <w:spacing w:before="257" w:line="276" w:lineRule="auto"/>
        <w:ind w:left="0" w:firstLine="709"/>
        <w:jc w:val="both"/>
        <w:rPr>
          <w:sz w:val="24"/>
          <w:szCs w:val="24"/>
        </w:rPr>
      </w:pPr>
      <w:r>
        <w:rPr>
          <w:spacing w:val="-6"/>
          <w:sz w:val="24"/>
          <w:szCs w:val="24"/>
        </w:rPr>
        <w:lastRenderedPageBreak/>
        <w:t>Срок</w:t>
      </w:r>
      <w:r>
        <w:rPr>
          <w:spacing w:val="3"/>
          <w:sz w:val="24"/>
          <w:szCs w:val="24"/>
        </w:rPr>
        <w:t xml:space="preserve"> </w:t>
      </w:r>
      <w:r>
        <w:rPr>
          <w:spacing w:val="-6"/>
          <w:sz w:val="24"/>
          <w:szCs w:val="24"/>
        </w:rPr>
        <w:t>строительства</w:t>
      </w:r>
      <w:r>
        <w:rPr>
          <w:spacing w:val="-7"/>
          <w:sz w:val="24"/>
          <w:szCs w:val="24"/>
        </w:rPr>
        <w:t xml:space="preserve"> </w:t>
      </w:r>
      <w:r>
        <w:rPr>
          <w:spacing w:val="-6"/>
          <w:sz w:val="24"/>
          <w:szCs w:val="24"/>
        </w:rPr>
        <w:t>объекта:</w:t>
      </w:r>
    </w:p>
    <w:p w14:paraId="3223A457" w14:textId="77777777" w:rsidR="00977FE2" w:rsidRDefault="00D46F42">
      <w:pPr>
        <w:spacing w:line="276" w:lineRule="auto"/>
        <w:ind w:firstLine="709"/>
        <w:jc w:val="both"/>
        <w:rPr>
          <w:sz w:val="24"/>
          <w:szCs w:val="24"/>
        </w:rPr>
      </w:pPr>
      <w:r>
        <w:rPr>
          <w:sz w:val="24"/>
          <w:szCs w:val="24"/>
        </w:rPr>
        <w:t>2026-2030</w:t>
      </w:r>
      <w:r>
        <w:rPr>
          <w:spacing w:val="62"/>
          <w:sz w:val="24"/>
          <w:szCs w:val="24"/>
        </w:rPr>
        <w:t xml:space="preserve"> </w:t>
      </w:r>
      <w:r>
        <w:rPr>
          <w:spacing w:val="-5"/>
          <w:sz w:val="24"/>
          <w:szCs w:val="24"/>
        </w:rPr>
        <w:t>г.</w:t>
      </w:r>
    </w:p>
    <w:p w14:paraId="1C646F81" w14:textId="77777777" w:rsidR="00977FE2" w:rsidRDefault="00D46F42">
      <w:pPr>
        <w:pStyle w:val="2"/>
        <w:numPr>
          <w:ilvl w:val="0"/>
          <w:numId w:val="4"/>
        </w:numPr>
        <w:tabs>
          <w:tab w:val="left" w:pos="1094"/>
        </w:tabs>
        <w:spacing w:before="286" w:line="276" w:lineRule="auto"/>
        <w:ind w:left="0" w:firstLine="709"/>
        <w:jc w:val="both"/>
        <w:rPr>
          <w:bCs w:val="0"/>
          <w:spacing w:val="-2"/>
          <w:sz w:val="24"/>
          <w:szCs w:val="24"/>
        </w:rPr>
      </w:pPr>
      <w:r>
        <w:rPr>
          <w:bCs w:val="0"/>
          <w:spacing w:val="-2"/>
          <w:sz w:val="24"/>
          <w:szCs w:val="24"/>
        </w:rPr>
        <w:t>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w:t>
      </w:r>
    </w:p>
    <w:p w14:paraId="54166FCB" w14:textId="77777777" w:rsidR="00ED38D7" w:rsidRPr="00ED38D7" w:rsidRDefault="00ED38D7" w:rsidP="007900C6">
      <w:pPr>
        <w:pStyle w:val="af5"/>
        <w:spacing w:before="11" w:line="276" w:lineRule="auto"/>
        <w:ind w:left="0" w:firstLine="709"/>
        <w:rPr>
          <w:sz w:val="24"/>
          <w:szCs w:val="24"/>
        </w:rPr>
      </w:pPr>
      <w:r w:rsidRPr="00ED38D7">
        <w:rPr>
          <w:sz w:val="24"/>
          <w:szCs w:val="24"/>
        </w:rPr>
        <w:t>Седьмой этап строительства - ориентировочная длина ЛЭП в двухцепном исполнении 8,02 км.</w:t>
      </w:r>
    </w:p>
    <w:p w14:paraId="7BCBA6F8" w14:textId="77777777" w:rsidR="00ED38D7" w:rsidRPr="00ED38D7" w:rsidRDefault="00ED38D7" w:rsidP="007900C6">
      <w:pPr>
        <w:pStyle w:val="af5"/>
        <w:spacing w:before="11" w:line="276" w:lineRule="auto"/>
        <w:ind w:left="0" w:firstLine="709"/>
        <w:rPr>
          <w:sz w:val="24"/>
          <w:szCs w:val="24"/>
        </w:rPr>
      </w:pPr>
      <w:r w:rsidRPr="00ED38D7">
        <w:rPr>
          <w:sz w:val="24"/>
          <w:szCs w:val="24"/>
        </w:rPr>
        <w:t>Девятый этап строительства - ориентировочная длина ЛЭП в двухцепном исполнении 9,20 км.</w:t>
      </w:r>
    </w:p>
    <w:p w14:paraId="4ED16B55" w14:textId="77777777" w:rsidR="00ED38D7" w:rsidRPr="00ED38D7" w:rsidRDefault="00ED38D7" w:rsidP="007900C6">
      <w:pPr>
        <w:pStyle w:val="af5"/>
        <w:spacing w:before="11" w:line="276" w:lineRule="auto"/>
        <w:ind w:left="0" w:firstLine="709"/>
        <w:rPr>
          <w:sz w:val="24"/>
          <w:szCs w:val="24"/>
        </w:rPr>
      </w:pPr>
      <w:r w:rsidRPr="00ED38D7">
        <w:rPr>
          <w:sz w:val="24"/>
          <w:szCs w:val="24"/>
        </w:rPr>
        <w:t xml:space="preserve">Одиннадцатый этап строительства - ориентировочная длина ЛЭП в двухцепном исполнении 5,36 км </w:t>
      </w:r>
      <w:r w:rsidRPr="00835F4A">
        <w:rPr>
          <w:sz w:val="24"/>
          <w:szCs w:val="24"/>
        </w:rPr>
        <w:t xml:space="preserve">и в одноцепном исполнении </w:t>
      </w:r>
      <w:r w:rsidR="0028444B" w:rsidRPr="00835F4A">
        <w:rPr>
          <w:sz w:val="24"/>
          <w:szCs w:val="24"/>
        </w:rPr>
        <w:t>0,3</w:t>
      </w:r>
      <w:r w:rsidRPr="00835F4A">
        <w:rPr>
          <w:sz w:val="24"/>
          <w:szCs w:val="24"/>
        </w:rPr>
        <w:t xml:space="preserve"> км.</w:t>
      </w:r>
    </w:p>
    <w:p w14:paraId="530F83CE" w14:textId="77777777" w:rsidR="00ED38D7" w:rsidRPr="00ED38D7" w:rsidRDefault="00ED38D7" w:rsidP="007900C6">
      <w:pPr>
        <w:pStyle w:val="af5"/>
        <w:spacing w:line="276" w:lineRule="auto"/>
        <w:ind w:left="0" w:firstLine="709"/>
        <w:rPr>
          <w:sz w:val="24"/>
          <w:szCs w:val="24"/>
        </w:rPr>
      </w:pPr>
      <w:r w:rsidRPr="00ED38D7">
        <w:rPr>
          <w:sz w:val="24"/>
          <w:szCs w:val="24"/>
        </w:rPr>
        <w:t>Тринадцатый этап строительства - ориентировочная длина ЛЭП в двухцепном исполнении 6,75 км.</w:t>
      </w:r>
    </w:p>
    <w:p w14:paraId="15404D35" w14:textId="77777777" w:rsidR="00ED38D7" w:rsidRPr="00ED38D7" w:rsidRDefault="00ED38D7" w:rsidP="007900C6">
      <w:pPr>
        <w:pStyle w:val="af5"/>
        <w:spacing w:line="276" w:lineRule="auto"/>
        <w:ind w:left="0" w:firstLine="709"/>
        <w:rPr>
          <w:sz w:val="24"/>
          <w:szCs w:val="24"/>
        </w:rPr>
      </w:pPr>
      <w:r w:rsidRPr="00ED38D7">
        <w:rPr>
          <w:sz w:val="24"/>
          <w:szCs w:val="24"/>
        </w:rPr>
        <w:t>Пятнадцатый этап строительства - ориентировочная длина ЛЭП в двухцепном исполнении 9,37 км.</w:t>
      </w:r>
    </w:p>
    <w:p w14:paraId="5EDE95C9" w14:textId="77777777" w:rsidR="00977FE2" w:rsidRDefault="00D46F42">
      <w:pPr>
        <w:pStyle w:val="1"/>
        <w:numPr>
          <w:ilvl w:val="0"/>
          <w:numId w:val="4"/>
        </w:numPr>
        <w:tabs>
          <w:tab w:val="left" w:pos="1110"/>
        </w:tabs>
        <w:spacing w:before="133" w:line="276" w:lineRule="auto"/>
        <w:ind w:left="0" w:firstLine="709"/>
        <w:jc w:val="both"/>
        <w:rPr>
          <w:sz w:val="24"/>
          <w:szCs w:val="24"/>
        </w:rPr>
      </w:pPr>
      <w:r>
        <w:rPr>
          <w:sz w:val="24"/>
          <w:szCs w:val="24"/>
        </w:rPr>
        <w:t>Идентификационные</w:t>
      </w:r>
      <w:r>
        <w:rPr>
          <w:spacing w:val="-4"/>
          <w:sz w:val="24"/>
          <w:szCs w:val="24"/>
        </w:rPr>
        <w:t xml:space="preserve"> </w:t>
      </w:r>
      <w:r>
        <w:rPr>
          <w:sz w:val="24"/>
          <w:szCs w:val="24"/>
        </w:rPr>
        <w:t>признаки</w:t>
      </w:r>
      <w:r>
        <w:rPr>
          <w:spacing w:val="-3"/>
          <w:sz w:val="24"/>
          <w:szCs w:val="24"/>
        </w:rPr>
        <w:t xml:space="preserve"> </w:t>
      </w:r>
      <w:r>
        <w:rPr>
          <w:sz w:val="24"/>
          <w:szCs w:val="24"/>
        </w:rPr>
        <w:t>объекта</w:t>
      </w:r>
      <w:r>
        <w:rPr>
          <w:spacing w:val="-2"/>
          <w:sz w:val="24"/>
          <w:szCs w:val="24"/>
        </w:rPr>
        <w:t xml:space="preserve"> </w:t>
      </w:r>
      <w:r>
        <w:rPr>
          <w:sz w:val="24"/>
          <w:szCs w:val="24"/>
        </w:rPr>
        <w:t>устанавливаются</w:t>
      </w:r>
      <w:r>
        <w:rPr>
          <w:spacing w:val="-1"/>
          <w:sz w:val="24"/>
          <w:szCs w:val="24"/>
        </w:rPr>
        <w:t xml:space="preserve"> </w:t>
      </w:r>
      <w:r>
        <w:rPr>
          <w:sz w:val="24"/>
          <w:szCs w:val="24"/>
        </w:rPr>
        <w:t>в</w:t>
      </w:r>
      <w:r>
        <w:rPr>
          <w:spacing w:val="-4"/>
          <w:sz w:val="24"/>
          <w:szCs w:val="24"/>
        </w:rPr>
        <w:t xml:space="preserve"> </w:t>
      </w:r>
      <w:r>
        <w:rPr>
          <w:sz w:val="24"/>
          <w:szCs w:val="24"/>
        </w:rPr>
        <w:t>соответствии</w:t>
      </w:r>
      <w:r>
        <w:rPr>
          <w:spacing w:val="-5"/>
          <w:sz w:val="24"/>
          <w:szCs w:val="24"/>
        </w:rPr>
        <w:t xml:space="preserve"> </w:t>
      </w:r>
      <w:r>
        <w:rPr>
          <w:sz w:val="24"/>
          <w:szCs w:val="24"/>
        </w:rPr>
        <w:t xml:space="preserve">со </w:t>
      </w:r>
      <w:r>
        <w:rPr>
          <w:spacing w:val="-8"/>
          <w:sz w:val="24"/>
          <w:szCs w:val="24"/>
        </w:rPr>
        <w:t>статьей</w:t>
      </w:r>
      <w:r>
        <w:rPr>
          <w:spacing w:val="-9"/>
          <w:sz w:val="24"/>
          <w:szCs w:val="24"/>
        </w:rPr>
        <w:t xml:space="preserve"> </w:t>
      </w:r>
      <w:r>
        <w:rPr>
          <w:spacing w:val="-8"/>
          <w:sz w:val="24"/>
          <w:szCs w:val="24"/>
        </w:rPr>
        <w:t>4 Федерального закона от</w:t>
      </w:r>
      <w:r>
        <w:rPr>
          <w:spacing w:val="-9"/>
          <w:sz w:val="24"/>
          <w:szCs w:val="24"/>
        </w:rPr>
        <w:t xml:space="preserve"> </w:t>
      </w:r>
      <w:r>
        <w:rPr>
          <w:spacing w:val="-8"/>
          <w:sz w:val="24"/>
          <w:szCs w:val="24"/>
        </w:rPr>
        <w:t>30 декабря 2009 г.</w:t>
      </w:r>
      <w:r>
        <w:rPr>
          <w:spacing w:val="-9"/>
          <w:sz w:val="24"/>
          <w:szCs w:val="24"/>
        </w:rPr>
        <w:t xml:space="preserve"> </w:t>
      </w:r>
      <w:r>
        <w:rPr>
          <w:spacing w:val="-8"/>
          <w:sz w:val="24"/>
          <w:szCs w:val="24"/>
        </w:rPr>
        <w:t>№ 384-ФЗ «Технический регламент</w:t>
      </w:r>
      <w:r>
        <w:rPr>
          <w:spacing w:val="-9"/>
          <w:sz w:val="24"/>
          <w:szCs w:val="24"/>
        </w:rPr>
        <w:t xml:space="preserve"> </w:t>
      </w:r>
      <w:r>
        <w:rPr>
          <w:spacing w:val="-8"/>
          <w:sz w:val="24"/>
          <w:szCs w:val="24"/>
        </w:rPr>
        <w:t>о безопасности</w:t>
      </w:r>
      <w:r>
        <w:rPr>
          <w:spacing w:val="-9"/>
          <w:sz w:val="24"/>
          <w:szCs w:val="24"/>
        </w:rPr>
        <w:t xml:space="preserve"> </w:t>
      </w:r>
      <w:r>
        <w:rPr>
          <w:spacing w:val="-8"/>
          <w:sz w:val="24"/>
          <w:szCs w:val="24"/>
        </w:rPr>
        <w:t>зданий</w:t>
      </w:r>
      <w:r>
        <w:rPr>
          <w:spacing w:val="-4"/>
          <w:sz w:val="24"/>
          <w:szCs w:val="24"/>
        </w:rPr>
        <w:t xml:space="preserve"> </w:t>
      </w:r>
      <w:r>
        <w:rPr>
          <w:spacing w:val="-8"/>
          <w:sz w:val="24"/>
          <w:szCs w:val="24"/>
        </w:rPr>
        <w:t>и сооружений»</w:t>
      </w:r>
      <w:r>
        <w:rPr>
          <w:spacing w:val="-3"/>
          <w:sz w:val="24"/>
          <w:szCs w:val="24"/>
        </w:rPr>
        <w:t xml:space="preserve"> </w:t>
      </w:r>
      <w:r>
        <w:rPr>
          <w:spacing w:val="-8"/>
          <w:sz w:val="24"/>
          <w:szCs w:val="24"/>
        </w:rPr>
        <w:t>(Собрание законодательства</w:t>
      </w:r>
      <w:r>
        <w:rPr>
          <w:spacing w:val="-1"/>
          <w:sz w:val="24"/>
          <w:szCs w:val="24"/>
        </w:rPr>
        <w:t xml:space="preserve"> </w:t>
      </w:r>
      <w:r>
        <w:rPr>
          <w:spacing w:val="-8"/>
          <w:sz w:val="24"/>
          <w:szCs w:val="24"/>
        </w:rPr>
        <w:t xml:space="preserve">Российской Федерации, </w:t>
      </w:r>
      <w:r>
        <w:rPr>
          <w:spacing w:val="-2"/>
          <w:sz w:val="24"/>
          <w:szCs w:val="24"/>
        </w:rPr>
        <w:t>2010,</w:t>
      </w:r>
      <w:r>
        <w:rPr>
          <w:spacing w:val="-15"/>
          <w:sz w:val="24"/>
          <w:szCs w:val="24"/>
        </w:rPr>
        <w:t xml:space="preserve"> </w:t>
      </w:r>
      <w:r>
        <w:rPr>
          <w:spacing w:val="-2"/>
          <w:sz w:val="24"/>
          <w:szCs w:val="24"/>
        </w:rPr>
        <w:t>№</w:t>
      </w:r>
      <w:r>
        <w:rPr>
          <w:spacing w:val="-14"/>
          <w:sz w:val="24"/>
          <w:szCs w:val="24"/>
        </w:rPr>
        <w:t xml:space="preserve"> </w:t>
      </w:r>
      <w:r>
        <w:rPr>
          <w:spacing w:val="-2"/>
          <w:sz w:val="24"/>
          <w:szCs w:val="24"/>
        </w:rPr>
        <w:t>1,</w:t>
      </w:r>
      <w:r>
        <w:rPr>
          <w:spacing w:val="-14"/>
          <w:sz w:val="24"/>
          <w:szCs w:val="24"/>
        </w:rPr>
        <w:t xml:space="preserve"> </w:t>
      </w:r>
      <w:r>
        <w:rPr>
          <w:spacing w:val="-2"/>
          <w:sz w:val="24"/>
          <w:szCs w:val="24"/>
        </w:rPr>
        <w:t>ст.</w:t>
      </w:r>
      <w:r>
        <w:rPr>
          <w:spacing w:val="-14"/>
          <w:sz w:val="24"/>
          <w:szCs w:val="24"/>
        </w:rPr>
        <w:t xml:space="preserve"> </w:t>
      </w:r>
      <w:r>
        <w:rPr>
          <w:spacing w:val="-2"/>
          <w:sz w:val="24"/>
          <w:szCs w:val="24"/>
        </w:rPr>
        <w:t>5;</w:t>
      </w:r>
      <w:r>
        <w:rPr>
          <w:spacing w:val="-13"/>
          <w:sz w:val="24"/>
          <w:szCs w:val="24"/>
        </w:rPr>
        <w:t xml:space="preserve"> </w:t>
      </w:r>
      <w:r>
        <w:rPr>
          <w:spacing w:val="-2"/>
          <w:sz w:val="24"/>
          <w:szCs w:val="24"/>
        </w:rPr>
        <w:t>2013,</w:t>
      </w:r>
      <w:r>
        <w:rPr>
          <w:spacing w:val="-15"/>
          <w:sz w:val="24"/>
          <w:szCs w:val="24"/>
        </w:rPr>
        <w:t xml:space="preserve"> </w:t>
      </w:r>
      <w:r>
        <w:rPr>
          <w:spacing w:val="-2"/>
          <w:sz w:val="24"/>
          <w:szCs w:val="24"/>
        </w:rPr>
        <w:t>№</w:t>
      </w:r>
      <w:r>
        <w:rPr>
          <w:spacing w:val="-14"/>
          <w:sz w:val="24"/>
          <w:szCs w:val="24"/>
        </w:rPr>
        <w:t xml:space="preserve"> </w:t>
      </w:r>
      <w:r>
        <w:rPr>
          <w:spacing w:val="-2"/>
          <w:sz w:val="24"/>
          <w:szCs w:val="24"/>
        </w:rPr>
        <w:t>27,</w:t>
      </w:r>
      <w:r>
        <w:rPr>
          <w:spacing w:val="-7"/>
          <w:sz w:val="24"/>
          <w:szCs w:val="24"/>
        </w:rPr>
        <w:t xml:space="preserve"> </w:t>
      </w:r>
      <w:r>
        <w:rPr>
          <w:spacing w:val="-2"/>
          <w:sz w:val="24"/>
          <w:szCs w:val="24"/>
        </w:rPr>
        <w:t>ст.</w:t>
      </w:r>
      <w:r>
        <w:rPr>
          <w:spacing w:val="-14"/>
          <w:sz w:val="24"/>
          <w:szCs w:val="24"/>
        </w:rPr>
        <w:t xml:space="preserve"> </w:t>
      </w:r>
      <w:r>
        <w:rPr>
          <w:spacing w:val="-2"/>
          <w:sz w:val="24"/>
          <w:szCs w:val="24"/>
        </w:rPr>
        <w:t>3477)</w:t>
      </w:r>
      <w:r>
        <w:rPr>
          <w:spacing w:val="-11"/>
          <w:sz w:val="24"/>
          <w:szCs w:val="24"/>
        </w:rPr>
        <w:t xml:space="preserve"> </w:t>
      </w:r>
      <w:r>
        <w:rPr>
          <w:spacing w:val="-2"/>
          <w:sz w:val="24"/>
          <w:szCs w:val="24"/>
        </w:rPr>
        <w:t>и</w:t>
      </w:r>
      <w:r>
        <w:rPr>
          <w:spacing w:val="-15"/>
          <w:sz w:val="24"/>
          <w:szCs w:val="24"/>
        </w:rPr>
        <w:t xml:space="preserve"> </w:t>
      </w:r>
      <w:r>
        <w:rPr>
          <w:spacing w:val="-2"/>
          <w:sz w:val="24"/>
          <w:szCs w:val="24"/>
        </w:rPr>
        <w:t>включают</w:t>
      </w:r>
      <w:r>
        <w:rPr>
          <w:spacing w:val="-13"/>
          <w:sz w:val="24"/>
          <w:szCs w:val="24"/>
        </w:rPr>
        <w:t xml:space="preserve"> </w:t>
      </w:r>
      <w:r>
        <w:rPr>
          <w:spacing w:val="-2"/>
          <w:sz w:val="24"/>
          <w:szCs w:val="24"/>
        </w:rPr>
        <w:t>в</w:t>
      </w:r>
      <w:r>
        <w:rPr>
          <w:spacing w:val="-15"/>
          <w:sz w:val="24"/>
          <w:szCs w:val="24"/>
        </w:rPr>
        <w:t xml:space="preserve"> </w:t>
      </w:r>
      <w:r>
        <w:rPr>
          <w:spacing w:val="-2"/>
          <w:sz w:val="24"/>
          <w:szCs w:val="24"/>
        </w:rPr>
        <w:t>себя:</w:t>
      </w:r>
    </w:p>
    <w:p w14:paraId="1C252E51" w14:textId="77777777" w:rsidR="00977FE2" w:rsidRDefault="00D46F42">
      <w:pPr>
        <w:pStyle w:val="af5"/>
        <w:numPr>
          <w:ilvl w:val="1"/>
          <w:numId w:val="4"/>
        </w:numPr>
        <w:tabs>
          <w:tab w:val="left" w:pos="1290"/>
        </w:tabs>
        <w:spacing w:before="226" w:line="276" w:lineRule="auto"/>
        <w:ind w:left="0" w:firstLine="709"/>
        <w:jc w:val="both"/>
        <w:rPr>
          <w:b/>
          <w:sz w:val="24"/>
          <w:szCs w:val="24"/>
        </w:rPr>
      </w:pPr>
      <w:r>
        <w:rPr>
          <w:b/>
          <w:spacing w:val="-2"/>
          <w:sz w:val="24"/>
          <w:szCs w:val="24"/>
        </w:rPr>
        <w:lastRenderedPageBreak/>
        <w:t>Назначение:</w:t>
      </w:r>
    </w:p>
    <w:p w14:paraId="596E9B49" w14:textId="77777777" w:rsidR="00977FE2" w:rsidRDefault="00D46F42">
      <w:pPr>
        <w:pStyle w:val="af4"/>
        <w:spacing w:line="276" w:lineRule="auto"/>
        <w:ind w:firstLine="709"/>
      </w:pPr>
      <w:r>
        <w:t>Здания</w:t>
      </w:r>
      <w:r>
        <w:rPr>
          <w:spacing w:val="-1"/>
        </w:rPr>
        <w:t xml:space="preserve"> </w:t>
      </w:r>
      <w:r>
        <w:t>и</w:t>
      </w:r>
      <w:r>
        <w:rPr>
          <w:spacing w:val="-9"/>
        </w:rPr>
        <w:t xml:space="preserve"> </w:t>
      </w:r>
      <w:r>
        <w:t>сооружения</w:t>
      </w:r>
      <w:r>
        <w:rPr>
          <w:spacing w:val="-6"/>
        </w:rPr>
        <w:t xml:space="preserve"> </w:t>
      </w:r>
      <w:r>
        <w:t>электроэнергетики</w:t>
      </w:r>
      <w:r>
        <w:rPr>
          <w:spacing w:val="-9"/>
        </w:rPr>
        <w:t xml:space="preserve"> </w:t>
      </w:r>
      <w:r>
        <w:t>с</w:t>
      </w:r>
      <w:r>
        <w:rPr>
          <w:spacing w:val="-1"/>
        </w:rPr>
        <w:t xml:space="preserve"> </w:t>
      </w:r>
      <w:r>
        <w:t>напряжением</w:t>
      </w:r>
      <w:r>
        <w:rPr>
          <w:spacing w:val="-5"/>
        </w:rPr>
        <w:t xml:space="preserve"> </w:t>
      </w:r>
      <w:r>
        <w:t>220</w:t>
      </w:r>
      <w:r>
        <w:rPr>
          <w:spacing w:val="-4"/>
        </w:rPr>
        <w:t xml:space="preserve"> </w:t>
      </w:r>
      <w:r>
        <w:t>кВ</w:t>
      </w:r>
      <w:r>
        <w:rPr>
          <w:spacing w:val="-3"/>
        </w:rPr>
        <w:t xml:space="preserve"> </w:t>
      </w:r>
      <w:r>
        <w:t>и</w:t>
      </w:r>
      <w:r>
        <w:rPr>
          <w:spacing w:val="1"/>
        </w:rPr>
        <w:t xml:space="preserve"> </w:t>
      </w:r>
      <w:r>
        <w:rPr>
          <w:spacing w:val="-2"/>
        </w:rPr>
        <w:t>менее.</w:t>
      </w:r>
    </w:p>
    <w:p w14:paraId="034832C3" w14:textId="77777777" w:rsidR="00977FE2" w:rsidRDefault="00977FE2">
      <w:pPr>
        <w:pStyle w:val="af4"/>
        <w:spacing w:before="7" w:line="276" w:lineRule="auto"/>
        <w:ind w:firstLine="709"/>
      </w:pPr>
    </w:p>
    <w:p w14:paraId="03D02442" w14:textId="77777777" w:rsidR="00977FE2" w:rsidRDefault="00D46F42">
      <w:pPr>
        <w:pStyle w:val="1"/>
        <w:numPr>
          <w:ilvl w:val="1"/>
          <w:numId w:val="4"/>
        </w:numPr>
        <w:tabs>
          <w:tab w:val="left" w:pos="1282"/>
        </w:tabs>
        <w:spacing w:line="276" w:lineRule="auto"/>
        <w:ind w:left="0" w:firstLine="709"/>
        <w:jc w:val="both"/>
        <w:rPr>
          <w:sz w:val="24"/>
          <w:szCs w:val="24"/>
        </w:rPr>
      </w:pPr>
      <w:r>
        <w:rPr>
          <w:sz w:val="24"/>
          <w:szCs w:val="24"/>
        </w:rPr>
        <w:t xml:space="preserve">Принадлежность к объектам транспортной инфраструктуры и к другим объектам, функционально-технологические особенности которых влияют на их </w:t>
      </w:r>
      <w:r>
        <w:rPr>
          <w:spacing w:val="-2"/>
          <w:sz w:val="24"/>
          <w:szCs w:val="24"/>
        </w:rPr>
        <w:t>безопасность:</w:t>
      </w:r>
    </w:p>
    <w:p w14:paraId="630B9B0B" w14:textId="77777777" w:rsidR="00977FE2" w:rsidRDefault="00D46F42">
      <w:pPr>
        <w:pStyle w:val="af4"/>
        <w:spacing w:line="276" w:lineRule="auto"/>
        <w:ind w:firstLine="709"/>
      </w:pPr>
      <w:r>
        <w:t>Не</w:t>
      </w:r>
      <w:r>
        <w:rPr>
          <w:spacing w:val="2"/>
        </w:rPr>
        <w:t xml:space="preserve"> </w:t>
      </w:r>
      <w:r>
        <w:rPr>
          <w:spacing w:val="-2"/>
        </w:rPr>
        <w:t>принадлежит.</w:t>
      </w:r>
    </w:p>
    <w:p w14:paraId="4F47E621" w14:textId="77777777" w:rsidR="00977FE2" w:rsidRDefault="00977FE2">
      <w:pPr>
        <w:pStyle w:val="af4"/>
        <w:spacing w:before="7" w:line="276" w:lineRule="auto"/>
        <w:ind w:firstLine="709"/>
      </w:pPr>
    </w:p>
    <w:p w14:paraId="1454552F" w14:textId="77777777" w:rsidR="00977FE2" w:rsidRDefault="00D46F42">
      <w:pPr>
        <w:pStyle w:val="1"/>
        <w:numPr>
          <w:ilvl w:val="1"/>
          <w:numId w:val="4"/>
        </w:numPr>
        <w:tabs>
          <w:tab w:val="left" w:pos="1283"/>
        </w:tabs>
        <w:spacing w:line="276" w:lineRule="auto"/>
        <w:ind w:left="0" w:firstLine="709"/>
        <w:jc w:val="both"/>
        <w:rPr>
          <w:sz w:val="24"/>
          <w:szCs w:val="24"/>
        </w:rPr>
      </w:pPr>
      <w:r>
        <w:rPr>
          <w:sz w:val="24"/>
          <w:szCs w:val="24"/>
        </w:rPr>
        <w:t xml:space="preserve">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w:t>
      </w:r>
      <w:r>
        <w:rPr>
          <w:spacing w:val="-2"/>
          <w:sz w:val="24"/>
          <w:szCs w:val="24"/>
        </w:rPr>
        <w:t>объекта:</w:t>
      </w:r>
    </w:p>
    <w:p w14:paraId="0254B3B6" w14:textId="77777777" w:rsidR="00977FE2" w:rsidRDefault="00D46F42">
      <w:pPr>
        <w:pStyle w:val="Default"/>
        <w:jc w:val="both"/>
        <w:rPr>
          <w:color w:val="auto"/>
        </w:rPr>
      </w:pPr>
      <w:r>
        <w:rPr>
          <w:color w:val="auto"/>
        </w:rPr>
        <w:t xml:space="preserve">Сейсмичность 9 баллов – уточнить по результатам инженерных изысканий. </w:t>
      </w:r>
    </w:p>
    <w:p w14:paraId="067EF31C" w14:textId="77777777" w:rsidR="00977FE2" w:rsidRDefault="00D46F42">
      <w:pPr>
        <w:pStyle w:val="af4"/>
        <w:spacing w:line="276" w:lineRule="auto"/>
      </w:pPr>
      <w:r>
        <w:t>Развитие опасных геологических процессов – определяется по результатам инженерных изысканий.</w:t>
      </w:r>
    </w:p>
    <w:p w14:paraId="4F41302C" w14:textId="77777777" w:rsidR="00977FE2" w:rsidRDefault="00D46F42">
      <w:pPr>
        <w:pStyle w:val="1"/>
        <w:numPr>
          <w:ilvl w:val="1"/>
          <w:numId w:val="4"/>
        </w:numPr>
        <w:tabs>
          <w:tab w:val="left" w:pos="1269"/>
        </w:tabs>
        <w:spacing w:before="263" w:line="276" w:lineRule="auto"/>
        <w:ind w:left="0" w:firstLine="709"/>
        <w:jc w:val="both"/>
        <w:rPr>
          <w:sz w:val="24"/>
          <w:szCs w:val="24"/>
        </w:rPr>
      </w:pPr>
      <w:r>
        <w:rPr>
          <w:sz w:val="24"/>
          <w:szCs w:val="24"/>
        </w:rPr>
        <w:t>Принадлежность</w:t>
      </w:r>
      <w:r>
        <w:rPr>
          <w:spacing w:val="22"/>
          <w:sz w:val="24"/>
          <w:szCs w:val="24"/>
        </w:rPr>
        <w:t xml:space="preserve"> </w:t>
      </w:r>
      <w:r>
        <w:rPr>
          <w:sz w:val="24"/>
          <w:szCs w:val="24"/>
        </w:rPr>
        <w:t>к</w:t>
      </w:r>
      <w:r>
        <w:rPr>
          <w:spacing w:val="16"/>
          <w:sz w:val="24"/>
          <w:szCs w:val="24"/>
        </w:rPr>
        <w:t xml:space="preserve"> </w:t>
      </w:r>
      <w:r>
        <w:rPr>
          <w:sz w:val="24"/>
          <w:szCs w:val="24"/>
        </w:rPr>
        <w:t>опасным</w:t>
      </w:r>
      <w:r>
        <w:rPr>
          <w:spacing w:val="22"/>
          <w:sz w:val="24"/>
          <w:szCs w:val="24"/>
        </w:rPr>
        <w:t xml:space="preserve"> </w:t>
      </w:r>
      <w:r>
        <w:rPr>
          <w:sz w:val="24"/>
          <w:szCs w:val="24"/>
        </w:rPr>
        <w:t>производственным</w:t>
      </w:r>
      <w:r>
        <w:rPr>
          <w:spacing w:val="14"/>
          <w:sz w:val="24"/>
          <w:szCs w:val="24"/>
        </w:rPr>
        <w:t xml:space="preserve"> </w:t>
      </w:r>
      <w:r>
        <w:rPr>
          <w:spacing w:val="-2"/>
          <w:sz w:val="24"/>
          <w:szCs w:val="24"/>
        </w:rPr>
        <w:t>объектам:</w:t>
      </w:r>
    </w:p>
    <w:p w14:paraId="12E1DEE5" w14:textId="77777777" w:rsidR="00977FE2" w:rsidRDefault="00D46F42">
      <w:pPr>
        <w:pStyle w:val="af4"/>
        <w:spacing w:line="276" w:lineRule="auto"/>
        <w:ind w:firstLine="709"/>
      </w:pPr>
      <w:r>
        <w:t>Не</w:t>
      </w:r>
      <w:r>
        <w:rPr>
          <w:spacing w:val="-6"/>
        </w:rPr>
        <w:t xml:space="preserve"> </w:t>
      </w:r>
      <w:r>
        <w:rPr>
          <w:spacing w:val="-2"/>
        </w:rPr>
        <w:t>относится.</w:t>
      </w:r>
    </w:p>
    <w:p w14:paraId="7E30B65A" w14:textId="77777777" w:rsidR="00977FE2" w:rsidRDefault="00D46F42">
      <w:pPr>
        <w:pStyle w:val="1"/>
        <w:numPr>
          <w:ilvl w:val="1"/>
          <w:numId w:val="4"/>
        </w:numPr>
        <w:tabs>
          <w:tab w:val="left" w:pos="1260"/>
        </w:tabs>
        <w:spacing w:before="195" w:line="276" w:lineRule="auto"/>
        <w:ind w:left="0" w:firstLine="709"/>
        <w:jc w:val="both"/>
        <w:rPr>
          <w:sz w:val="24"/>
          <w:szCs w:val="24"/>
        </w:rPr>
      </w:pPr>
      <w:r>
        <w:rPr>
          <w:sz w:val="24"/>
          <w:szCs w:val="24"/>
        </w:rPr>
        <w:t>Пожарная и взрывопожарная опасность:</w:t>
      </w:r>
    </w:p>
    <w:p w14:paraId="2DD09F9F" w14:textId="77777777" w:rsidR="00977FE2" w:rsidRDefault="00D46F42">
      <w:pPr>
        <w:pStyle w:val="af4"/>
        <w:spacing w:line="276" w:lineRule="auto"/>
        <w:ind w:firstLine="709"/>
        <w:rPr>
          <w:spacing w:val="-2"/>
        </w:rPr>
      </w:pPr>
      <w:r>
        <w:t>Определить</w:t>
      </w:r>
      <w:r>
        <w:rPr>
          <w:spacing w:val="-6"/>
        </w:rPr>
        <w:t xml:space="preserve"> </w:t>
      </w:r>
      <w:r>
        <w:t>при</w:t>
      </w:r>
      <w:r>
        <w:rPr>
          <w:spacing w:val="-5"/>
        </w:rPr>
        <w:t xml:space="preserve"> </w:t>
      </w:r>
      <w:r>
        <w:t>проектировании</w:t>
      </w:r>
      <w:r>
        <w:rPr>
          <w:spacing w:val="-6"/>
        </w:rPr>
        <w:t xml:space="preserve"> </w:t>
      </w:r>
      <w:r>
        <w:t>в</w:t>
      </w:r>
      <w:r>
        <w:rPr>
          <w:spacing w:val="-13"/>
        </w:rPr>
        <w:t xml:space="preserve"> </w:t>
      </w:r>
      <w:r>
        <w:t>соответствии</w:t>
      </w:r>
      <w:r>
        <w:rPr>
          <w:spacing w:val="-3"/>
        </w:rPr>
        <w:t xml:space="preserve"> </w:t>
      </w:r>
      <w:r>
        <w:t>с</w:t>
      </w:r>
      <w:r>
        <w:rPr>
          <w:spacing w:val="12"/>
        </w:rPr>
        <w:t xml:space="preserve"> </w:t>
      </w:r>
      <w:r>
        <w:t>123-ФЗ</w:t>
      </w:r>
      <w:r>
        <w:rPr>
          <w:spacing w:val="-4"/>
        </w:rPr>
        <w:t xml:space="preserve"> </w:t>
      </w:r>
      <w:r>
        <w:t>от</w:t>
      </w:r>
      <w:r>
        <w:rPr>
          <w:spacing w:val="-9"/>
        </w:rPr>
        <w:t xml:space="preserve"> </w:t>
      </w:r>
      <w:r>
        <w:rPr>
          <w:spacing w:val="-2"/>
        </w:rPr>
        <w:t>22.07.2008</w:t>
      </w:r>
    </w:p>
    <w:p w14:paraId="3788533B" w14:textId="77777777" w:rsidR="00977FE2" w:rsidRDefault="00977FE2">
      <w:pPr>
        <w:pStyle w:val="af4"/>
        <w:spacing w:line="276" w:lineRule="auto"/>
        <w:ind w:firstLine="709"/>
        <w:rPr>
          <w:spacing w:val="-2"/>
        </w:rPr>
      </w:pPr>
    </w:p>
    <w:p w14:paraId="03EDC851" w14:textId="77777777" w:rsidR="00977FE2" w:rsidRDefault="00D46F42">
      <w:pPr>
        <w:pStyle w:val="af4"/>
        <w:numPr>
          <w:ilvl w:val="1"/>
          <w:numId w:val="4"/>
        </w:numPr>
        <w:spacing w:line="276" w:lineRule="auto"/>
        <w:ind w:left="709" w:firstLine="8"/>
        <w:jc w:val="left"/>
        <w:rPr>
          <w:b/>
          <w:bCs/>
        </w:rPr>
      </w:pPr>
      <w:r>
        <w:rPr>
          <w:b/>
          <w:bCs/>
        </w:rPr>
        <w:lastRenderedPageBreak/>
        <w:t>Наличие помещений с постоянным пребыванием людей:</w:t>
      </w:r>
    </w:p>
    <w:p w14:paraId="542A82A6" w14:textId="77777777" w:rsidR="00977FE2" w:rsidRDefault="00D46F42">
      <w:pPr>
        <w:pStyle w:val="af4"/>
        <w:spacing w:line="276" w:lineRule="auto"/>
        <w:ind w:left="709"/>
      </w:pPr>
      <w:r>
        <w:rPr>
          <w:spacing w:val="-2"/>
        </w:rPr>
        <w:t>Не требуется</w:t>
      </w:r>
    </w:p>
    <w:p w14:paraId="7DE2EF1F" w14:textId="77777777" w:rsidR="00977FE2" w:rsidRDefault="00977FE2">
      <w:pPr>
        <w:pStyle w:val="af4"/>
        <w:spacing w:before="5" w:line="276" w:lineRule="auto"/>
        <w:ind w:firstLine="709"/>
      </w:pPr>
    </w:p>
    <w:p w14:paraId="05FC69C8" w14:textId="77777777" w:rsidR="00977FE2" w:rsidRDefault="00D46F42">
      <w:pPr>
        <w:pStyle w:val="1"/>
        <w:numPr>
          <w:ilvl w:val="1"/>
          <w:numId w:val="4"/>
        </w:numPr>
        <w:tabs>
          <w:tab w:val="left" w:pos="1257"/>
        </w:tabs>
        <w:spacing w:line="276" w:lineRule="auto"/>
        <w:ind w:left="0" w:firstLine="709"/>
        <w:jc w:val="both"/>
        <w:rPr>
          <w:sz w:val="24"/>
          <w:szCs w:val="24"/>
        </w:rPr>
      </w:pPr>
      <w:r>
        <w:rPr>
          <w:sz w:val="24"/>
          <w:szCs w:val="24"/>
        </w:rPr>
        <w:t xml:space="preserve">Уровень ответственности (устанавливаются согласно пункту 7 части 1 и части </w:t>
      </w:r>
      <w:r>
        <w:rPr>
          <w:b w:val="0"/>
          <w:sz w:val="24"/>
          <w:szCs w:val="24"/>
        </w:rPr>
        <w:t xml:space="preserve">7 </w:t>
      </w:r>
      <w:r>
        <w:rPr>
          <w:spacing w:val="-8"/>
          <w:sz w:val="24"/>
          <w:szCs w:val="24"/>
        </w:rPr>
        <w:t>статьи</w:t>
      </w:r>
      <w:r>
        <w:rPr>
          <w:spacing w:val="-9"/>
          <w:sz w:val="24"/>
          <w:szCs w:val="24"/>
        </w:rPr>
        <w:t xml:space="preserve"> </w:t>
      </w:r>
      <w:r>
        <w:rPr>
          <w:spacing w:val="-8"/>
          <w:sz w:val="24"/>
          <w:szCs w:val="24"/>
        </w:rPr>
        <w:t>4</w:t>
      </w:r>
      <w:r>
        <w:rPr>
          <w:spacing w:val="-2"/>
          <w:sz w:val="24"/>
          <w:szCs w:val="24"/>
        </w:rPr>
        <w:t xml:space="preserve"> </w:t>
      </w:r>
      <w:r>
        <w:rPr>
          <w:spacing w:val="-8"/>
          <w:sz w:val="24"/>
          <w:szCs w:val="24"/>
        </w:rPr>
        <w:t>Федерального закона</w:t>
      </w:r>
      <w:r>
        <w:rPr>
          <w:sz w:val="24"/>
          <w:szCs w:val="24"/>
        </w:rPr>
        <w:t xml:space="preserve"> </w:t>
      </w:r>
      <w:r>
        <w:rPr>
          <w:spacing w:val="-8"/>
          <w:sz w:val="24"/>
          <w:szCs w:val="24"/>
        </w:rPr>
        <w:t>от</w:t>
      </w:r>
      <w:r>
        <w:rPr>
          <w:sz w:val="24"/>
          <w:szCs w:val="24"/>
        </w:rPr>
        <w:t xml:space="preserve"> </w:t>
      </w:r>
      <w:r>
        <w:rPr>
          <w:spacing w:val="-8"/>
          <w:sz w:val="24"/>
          <w:szCs w:val="24"/>
        </w:rPr>
        <w:t>30</w:t>
      </w:r>
      <w:r>
        <w:rPr>
          <w:spacing w:val="-1"/>
          <w:sz w:val="24"/>
          <w:szCs w:val="24"/>
        </w:rPr>
        <w:t xml:space="preserve"> </w:t>
      </w:r>
      <w:r>
        <w:rPr>
          <w:spacing w:val="-8"/>
          <w:sz w:val="24"/>
          <w:szCs w:val="24"/>
        </w:rPr>
        <w:t>декабря</w:t>
      </w:r>
      <w:r>
        <w:rPr>
          <w:sz w:val="24"/>
          <w:szCs w:val="24"/>
        </w:rPr>
        <w:t xml:space="preserve"> </w:t>
      </w:r>
      <w:r>
        <w:rPr>
          <w:spacing w:val="-8"/>
          <w:sz w:val="24"/>
          <w:szCs w:val="24"/>
        </w:rPr>
        <w:t>2009 г.</w:t>
      </w:r>
      <w:r>
        <w:rPr>
          <w:spacing w:val="-2"/>
          <w:sz w:val="24"/>
          <w:szCs w:val="24"/>
        </w:rPr>
        <w:t xml:space="preserve"> </w:t>
      </w:r>
      <w:r>
        <w:rPr>
          <w:spacing w:val="-8"/>
          <w:sz w:val="24"/>
          <w:szCs w:val="24"/>
        </w:rPr>
        <w:t>№ 384-ФЗ</w:t>
      </w:r>
      <w:r>
        <w:rPr>
          <w:spacing w:val="-1"/>
          <w:sz w:val="24"/>
          <w:szCs w:val="24"/>
        </w:rPr>
        <w:t xml:space="preserve"> </w:t>
      </w:r>
      <w:r>
        <w:rPr>
          <w:spacing w:val="-8"/>
          <w:sz w:val="24"/>
          <w:szCs w:val="24"/>
        </w:rPr>
        <w:t>«Технический регламент</w:t>
      </w:r>
      <w:r>
        <w:rPr>
          <w:spacing w:val="-9"/>
          <w:sz w:val="24"/>
          <w:szCs w:val="24"/>
        </w:rPr>
        <w:t xml:space="preserve"> </w:t>
      </w:r>
      <w:r>
        <w:rPr>
          <w:spacing w:val="-8"/>
          <w:sz w:val="24"/>
          <w:szCs w:val="24"/>
        </w:rPr>
        <w:t xml:space="preserve">о </w:t>
      </w:r>
      <w:r>
        <w:rPr>
          <w:spacing w:val="-4"/>
          <w:sz w:val="24"/>
          <w:szCs w:val="24"/>
        </w:rPr>
        <w:t>безопасности</w:t>
      </w:r>
      <w:r>
        <w:rPr>
          <w:spacing w:val="-13"/>
          <w:sz w:val="24"/>
          <w:szCs w:val="24"/>
        </w:rPr>
        <w:t xml:space="preserve"> </w:t>
      </w:r>
      <w:r>
        <w:rPr>
          <w:spacing w:val="-4"/>
          <w:sz w:val="24"/>
          <w:szCs w:val="24"/>
        </w:rPr>
        <w:t>зданий</w:t>
      </w:r>
      <w:r>
        <w:rPr>
          <w:spacing w:val="-12"/>
          <w:sz w:val="24"/>
          <w:szCs w:val="24"/>
        </w:rPr>
        <w:t xml:space="preserve"> </w:t>
      </w:r>
      <w:r>
        <w:rPr>
          <w:spacing w:val="-4"/>
          <w:sz w:val="24"/>
          <w:szCs w:val="24"/>
        </w:rPr>
        <w:t>и</w:t>
      </w:r>
      <w:r>
        <w:rPr>
          <w:spacing w:val="-12"/>
          <w:sz w:val="24"/>
          <w:szCs w:val="24"/>
        </w:rPr>
        <w:t xml:space="preserve"> </w:t>
      </w:r>
      <w:r>
        <w:rPr>
          <w:spacing w:val="-4"/>
          <w:sz w:val="24"/>
          <w:szCs w:val="24"/>
        </w:rPr>
        <w:t>сооружений»:</w:t>
      </w:r>
    </w:p>
    <w:p w14:paraId="3F72D853" w14:textId="77777777" w:rsidR="00977FE2" w:rsidRDefault="00D46F42">
      <w:pPr>
        <w:pStyle w:val="af5"/>
        <w:numPr>
          <w:ilvl w:val="0"/>
          <w:numId w:val="3"/>
        </w:numPr>
        <w:tabs>
          <w:tab w:val="left" w:pos="851"/>
        </w:tabs>
        <w:spacing w:line="276" w:lineRule="auto"/>
        <w:ind w:left="0" w:firstLine="709"/>
        <w:rPr>
          <w:sz w:val="24"/>
          <w:szCs w:val="24"/>
        </w:rPr>
      </w:pPr>
      <w:r>
        <w:rPr>
          <w:spacing w:val="-2"/>
          <w:sz w:val="24"/>
          <w:szCs w:val="24"/>
        </w:rPr>
        <w:t>нормальный.</w:t>
      </w:r>
    </w:p>
    <w:p w14:paraId="33E1CA9C" w14:textId="77777777" w:rsidR="00977FE2" w:rsidRDefault="00D46F42">
      <w:pPr>
        <w:pStyle w:val="1"/>
        <w:numPr>
          <w:ilvl w:val="0"/>
          <w:numId w:val="4"/>
        </w:numPr>
        <w:tabs>
          <w:tab w:val="left" w:pos="1072"/>
        </w:tabs>
        <w:spacing w:before="210" w:line="276" w:lineRule="auto"/>
        <w:ind w:left="0" w:firstLine="709"/>
        <w:jc w:val="both"/>
        <w:rPr>
          <w:sz w:val="24"/>
          <w:szCs w:val="24"/>
        </w:rPr>
      </w:pPr>
      <w:r>
        <w:rPr>
          <w:sz w:val="24"/>
          <w:szCs w:val="24"/>
        </w:rPr>
        <w:t>Требования о необходимости соответствия проектной документации обоснованию безопасности опасного производственного объекта:</w:t>
      </w:r>
    </w:p>
    <w:p w14:paraId="78269012" w14:textId="77777777" w:rsidR="00977FE2" w:rsidRDefault="00D46F42">
      <w:pPr>
        <w:pStyle w:val="af4"/>
        <w:spacing w:line="276" w:lineRule="auto"/>
        <w:ind w:firstLine="709"/>
      </w:pPr>
      <w:r>
        <w:t>Не</w:t>
      </w:r>
      <w:r>
        <w:rPr>
          <w:spacing w:val="-2"/>
        </w:rPr>
        <w:t xml:space="preserve"> предъявляются.</w:t>
      </w:r>
    </w:p>
    <w:p w14:paraId="7A71F4BA" w14:textId="77777777" w:rsidR="00977FE2" w:rsidRDefault="00D46F42">
      <w:pPr>
        <w:pStyle w:val="1"/>
        <w:numPr>
          <w:ilvl w:val="0"/>
          <w:numId w:val="4"/>
        </w:numPr>
        <w:tabs>
          <w:tab w:val="left" w:pos="1068"/>
        </w:tabs>
        <w:spacing w:before="211" w:line="276" w:lineRule="auto"/>
        <w:ind w:left="0" w:firstLine="709"/>
        <w:jc w:val="both"/>
        <w:rPr>
          <w:sz w:val="24"/>
          <w:szCs w:val="24"/>
        </w:rPr>
      </w:pPr>
      <w:r>
        <w:rPr>
          <w:sz w:val="24"/>
          <w:szCs w:val="24"/>
        </w:rPr>
        <w:t xml:space="preserve">Требования к качеству, конкурентоспособности, экологичности и </w:t>
      </w:r>
      <w:r>
        <w:rPr>
          <w:spacing w:val="-6"/>
          <w:sz w:val="24"/>
          <w:szCs w:val="24"/>
        </w:rPr>
        <w:t>энергоэффективности</w:t>
      </w:r>
      <w:r>
        <w:rPr>
          <w:spacing w:val="-11"/>
          <w:sz w:val="24"/>
          <w:szCs w:val="24"/>
        </w:rPr>
        <w:t xml:space="preserve"> </w:t>
      </w:r>
      <w:r>
        <w:rPr>
          <w:spacing w:val="-6"/>
          <w:sz w:val="24"/>
          <w:szCs w:val="24"/>
        </w:rPr>
        <w:t>проектных</w:t>
      </w:r>
      <w:r>
        <w:rPr>
          <w:spacing w:val="-10"/>
          <w:sz w:val="24"/>
          <w:szCs w:val="24"/>
        </w:rPr>
        <w:t xml:space="preserve"> </w:t>
      </w:r>
      <w:r>
        <w:rPr>
          <w:spacing w:val="-6"/>
          <w:sz w:val="24"/>
          <w:szCs w:val="24"/>
        </w:rPr>
        <w:t>решений:</w:t>
      </w:r>
    </w:p>
    <w:p w14:paraId="00C67CE2" w14:textId="77777777" w:rsidR="00977FE2" w:rsidRDefault="00D46F42">
      <w:pPr>
        <w:pStyle w:val="af4"/>
        <w:spacing w:line="276" w:lineRule="auto"/>
        <w:ind w:firstLine="709"/>
      </w:pPr>
      <w: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w:t>
      </w:r>
    </w:p>
    <w:p w14:paraId="59B1A093" w14:textId="77777777" w:rsidR="00977FE2" w:rsidRDefault="00D46F42">
      <w:pPr>
        <w:pStyle w:val="Default"/>
        <w:spacing w:line="276" w:lineRule="auto"/>
        <w:ind w:firstLine="709"/>
        <w:jc w:val="both"/>
        <w:rPr>
          <w:color w:val="auto"/>
        </w:rPr>
      </w:pPr>
      <w:r>
        <w:rPr>
          <w:color w:val="auto"/>
        </w:rPr>
        <w:t>При проектировании руководствоваться ГОСТ Р 21.101-2020 СПДС «Основные требования к проектной и рабочей документации» и ГОСТ Р 21.001-2013 «Межгосударствен</w:t>
      </w:r>
      <w:r>
        <w:rPr>
          <w:color w:val="auto"/>
        </w:rPr>
        <w:lastRenderedPageBreak/>
        <w:t xml:space="preserve">ный стандарт. Система проектной документации для строительства. Общие положения», другими действующими документами РФ в сфере энергоснабжения. Также проектная документация должна соответствовать требованиям НТД РФ, указанным в Приложении 1 к Заданию на проектирование. </w:t>
      </w:r>
    </w:p>
    <w:p w14:paraId="0E6A0345" w14:textId="77777777" w:rsidR="00977FE2" w:rsidRDefault="00D46F42">
      <w:pPr>
        <w:pStyle w:val="Default"/>
        <w:spacing w:line="276" w:lineRule="auto"/>
        <w:ind w:firstLine="709"/>
        <w:jc w:val="both"/>
        <w:rPr>
          <w:color w:val="auto"/>
        </w:rPr>
      </w:pPr>
      <w:r>
        <w:rPr>
          <w:color w:val="auto"/>
        </w:rPr>
        <w:t xml:space="preserve">При выборе материалов и оборудования, используемых для реализации проектных решений, рекомендуется в первую очередь применять продукцию отечественного производства, а также продукцию зарубежных фирм, произведенную в России, при условии соблюдения всех технических требований и параметров по данной продукции согласно требованиям нормативных документов. </w:t>
      </w:r>
    </w:p>
    <w:p w14:paraId="140C212C" w14:textId="77777777" w:rsidR="00977FE2" w:rsidRDefault="00D46F42">
      <w:pPr>
        <w:pStyle w:val="Default"/>
        <w:spacing w:line="276" w:lineRule="auto"/>
        <w:ind w:firstLine="709"/>
        <w:jc w:val="both"/>
        <w:rPr>
          <w:color w:val="auto"/>
        </w:rPr>
      </w:pPr>
      <w:r>
        <w:rPr>
          <w:color w:val="auto"/>
        </w:rPr>
        <w:t xml:space="preserve">Разработать проект рекультивации нарушенных земель (при необходимости). </w:t>
      </w:r>
    </w:p>
    <w:p w14:paraId="306143D1" w14:textId="77777777" w:rsidR="00977FE2" w:rsidRDefault="00D46F42">
      <w:pPr>
        <w:pStyle w:val="Default"/>
        <w:spacing w:line="276" w:lineRule="auto"/>
        <w:ind w:firstLine="709"/>
        <w:jc w:val="both"/>
        <w:rPr>
          <w:color w:val="auto"/>
        </w:rPr>
      </w:pPr>
      <w:r>
        <w:rPr>
          <w:color w:val="auto"/>
        </w:rPr>
        <w:t xml:space="preserve">Рабочую документацию выполнить в соответствии с требованиями ГОСТ Р 21.101-2020 СПДС «Основные требования к проектной и рабочей документации». </w:t>
      </w:r>
    </w:p>
    <w:p w14:paraId="1E73708F" w14:textId="77777777" w:rsidR="00977FE2" w:rsidRDefault="00D46F42">
      <w:pPr>
        <w:pStyle w:val="af4"/>
        <w:spacing w:line="276" w:lineRule="auto"/>
        <w:ind w:firstLine="709"/>
      </w:pPr>
      <w:r>
        <w:t>В составе ПОС (проекта организации строительства) на основании требований СП 126.13330.2017 (СНиП 3.01.03-84): п.п. 4.8 - 4.10, разработать ППГР (проект производства геодезических работ) в необходимом объёме, согласно указанным требованиям.</w:t>
      </w:r>
    </w:p>
    <w:p w14:paraId="4DB1EA4D" w14:textId="77777777" w:rsidR="00977FE2" w:rsidRDefault="00D46F42">
      <w:pPr>
        <w:pStyle w:val="1"/>
        <w:numPr>
          <w:ilvl w:val="0"/>
          <w:numId w:val="4"/>
        </w:numPr>
        <w:tabs>
          <w:tab w:val="left" w:pos="1059"/>
        </w:tabs>
        <w:spacing w:before="201" w:line="276" w:lineRule="auto"/>
        <w:ind w:left="0" w:firstLine="709"/>
        <w:jc w:val="both"/>
        <w:rPr>
          <w:sz w:val="24"/>
          <w:szCs w:val="24"/>
        </w:rPr>
      </w:pPr>
      <w:r>
        <w:rPr>
          <w:spacing w:val="-8"/>
          <w:sz w:val="24"/>
          <w:szCs w:val="24"/>
        </w:rPr>
        <w:t>Необходимость</w:t>
      </w:r>
      <w:r>
        <w:rPr>
          <w:sz w:val="24"/>
          <w:szCs w:val="24"/>
        </w:rPr>
        <w:t xml:space="preserve"> </w:t>
      </w:r>
      <w:r>
        <w:rPr>
          <w:spacing w:val="-8"/>
          <w:sz w:val="24"/>
          <w:szCs w:val="24"/>
        </w:rPr>
        <w:t>выполнения инженерных изысканий</w:t>
      </w:r>
      <w:r>
        <w:rPr>
          <w:sz w:val="24"/>
          <w:szCs w:val="24"/>
        </w:rPr>
        <w:t xml:space="preserve"> </w:t>
      </w:r>
      <w:r>
        <w:rPr>
          <w:spacing w:val="-8"/>
          <w:sz w:val="24"/>
          <w:szCs w:val="24"/>
        </w:rPr>
        <w:t>для</w:t>
      </w:r>
      <w:r>
        <w:rPr>
          <w:sz w:val="24"/>
          <w:szCs w:val="24"/>
        </w:rPr>
        <w:t xml:space="preserve"> </w:t>
      </w:r>
      <w:r>
        <w:rPr>
          <w:spacing w:val="-8"/>
          <w:sz w:val="24"/>
          <w:szCs w:val="24"/>
        </w:rPr>
        <w:t xml:space="preserve">подготовки проектной </w:t>
      </w:r>
      <w:r>
        <w:rPr>
          <w:spacing w:val="-2"/>
          <w:sz w:val="24"/>
          <w:szCs w:val="24"/>
        </w:rPr>
        <w:t>документации:</w:t>
      </w:r>
    </w:p>
    <w:p w14:paraId="3D766955" w14:textId="77777777" w:rsidR="00977FE2" w:rsidRDefault="00D46F42">
      <w:pPr>
        <w:pStyle w:val="Default"/>
        <w:spacing w:line="276" w:lineRule="auto"/>
        <w:ind w:firstLine="709"/>
        <w:jc w:val="both"/>
        <w:rPr>
          <w:color w:val="auto"/>
        </w:rPr>
      </w:pPr>
      <w:r>
        <w:rPr>
          <w:color w:val="auto"/>
        </w:rPr>
        <w:t xml:space="preserve">Комплексные инженерные изыскания выполнить в соответствии с Постановлением Правительства от 19.01.2006 </w:t>
      </w:r>
      <w:r>
        <w:rPr>
          <w:color w:val="auto"/>
        </w:rPr>
        <w:lastRenderedPageBreak/>
        <w:t xml:space="preserve">№20, СП 47.13330.2016, (инженерно-геодезические, инженерно-геологические (в том числе инженерно-геофизические), сейсмотектонические исследования и сейсмическое микрорайонирование, гидрометеорологические, экологические изыскания) в объеме, необходимом и достаточном для разработки проектной документации и обеспечивающем получение положительного заключения государственной экспертизы проектной документации и результатов инженерных изысканий. До начала выполнения работ разработать и согласовать Программы выполнения инженерных изысканий. </w:t>
      </w:r>
    </w:p>
    <w:p w14:paraId="02B3C829" w14:textId="77777777" w:rsidR="00977FE2" w:rsidRDefault="00D46F42">
      <w:pPr>
        <w:pStyle w:val="Default"/>
        <w:spacing w:line="276" w:lineRule="auto"/>
        <w:ind w:firstLine="709"/>
        <w:jc w:val="both"/>
        <w:rPr>
          <w:color w:val="auto"/>
        </w:rPr>
      </w:pPr>
      <w:r>
        <w:rPr>
          <w:color w:val="auto"/>
        </w:rPr>
        <w:t xml:space="preserve">Выполнить изыскания на наличие объектов культурного наследия, археологические наблюдения и раскопки, а также согласования специально уполномоченных органов исполнительной власти субъектов Российской Федерации по разделам проекта об обеспечении сохранности выявленных объектов культурного наследия (в случае выявления объектов культурного наследия получить заключение государственной историко-культурной экспертизы). </w:t>
      </w:r>
    </w:p>
    <w:p w14:paraId="46127E0C" w14:textId="77777777" w:rsidR="00977FE2" w:rsidRDefault="00D46F42">
      <w:pPr>
        <w:pStyle w:val="Default"/>
        <w:spacing w:line="276" w:lineRule="auto"/>
        <w:ind w:firstLine="709"/>
        <w:jc w:val="both"/>
        <w:rPr>
          <w:color w:val="auto"/>
        </w:rPr>
      </w:pPr>
      <w:r>
        <w:rPr>
          <w:color w:val="auto"/>
        </w:rPr>
        <w:t xml:space="preserve">Результаты инженерных изысканий оформить в соответствии с НТД РФ. Материалы инженерных изысканий выполнить в электронных форматах dwg, dwf, xls, doc, pdf. </w:t>
      </w:r>
    </w:p>
    <w:p w14:paraId="4E7A7232" w14:textId="77777777" w:rsidR="00977FE2" w:rsidRDefault="00D46F42">
      <w:pPr>
        <w:pStyle w:val="35"/>
        <w:shd w:val="clear" w:color="auto" w:fill="auto"/>
        <w:tabs>
          <w:tab w:val="left" w:pos="1226"/>
        </w:tabs>
        <w:spacing w:line="276" w:lineRule="auto"/>
        <w:ind w:firstLine="709"/>
        <w:jc w:val="both"/>
        <w:rPr>
          <w:b w:val="0"/>
          <w:sz w:val="24"/>
          <w:szCs w:val="24"/>
          <w:lang w:val="ru-RU"/>
        </w:rPr>
      </w:pPr>
      <w:r>
        <w:rPr>
          <w:b w:val="0"/>
          <w:sz w:val="24"/>
          <w:szCs w:val="24"/>
          <w:lang w:val="ru-RU"/>
        </w:rPr>
        <w:t>Выполнить обследование территории на предмет наличия взрывоопасных предметов.</w:t>
      </w:r>
    </w:p>
    <w:p w14:paraId="4A7BBEDB" w14:textId="77777777" w:rsidR="00977FE2" w:rsidRDefault="00D46F42">
      <w:pPr>
        <w:pStyle w:val="35"/>
        <w:shd w:val="clear" w:color="auto" w:fill="auto"/>
        <w:tabs>
          <w:tab w:val="left" w:pos="1226"/>
        </w:tabs>
        <w:spacing w:line="276" w:lineRule="auto"/>
        <w:ind w:firstLine="709"/>
        <w:jc w:val="both"/>
        <w:rPr>
          <w:b w:val="0"/>
          <w:sz w:val="24"/>
          <w:szCs w:val="24"/>
          <w:lang w:val="ru-RU"/>
        </w:rPr>
      </w:pPr>
      <w:r>
        <w:rPr>
          <w:b w:val="0"/>
          <w:sz w:val="24"/>
          <w:szCs w:val="24"/>
          <w:lang w:val="ru-RU"/>
        </w:rPr>
        <w:t xml:space="preserve">Предусмотреть необходимость проведения инженерно-экологических изысканий в соответствии с требованиями СП 502.1325800.2021 «Инженерно-экологические изыскания. Общие правила производства работ». </w:t>
      </w:r>
    </w:p>
    <w:p w14:paraId="5B6C3D40" w14:textId="77777777" w:rsidR="00977FE2" w:rsidRPr="00784375" w:rsidRDefault="00D46F42" w:rsidP="00784375">
      <w:pPr>
        <w:pStyle w:val="1"/>
        <w:numPr>
          <w:ilvl w:val="0"/>
          <w:numId w:val="4"/>
        </w:numPr>
        <w:tabs>
          <w:tab w:val="left" w:pos="1059"/>
        </w:tabs>
        <w:spacing w:before="201" w:line="276" w:lineRule="auto"/>
        <w:ind w:left="0" w:firstLine="709"/>
        <w:jc w:val="both"/>
        <w:rPr>
          <w:spacing w:val="-8"/>
          <w:sz w:val="24"/>
          <w:szCs w:val="24"/>
        </w:rPr>
      </w:pPr>
      <w:r w:rsidRPr="00784375">
        <w:rPr>
          <w:spacing w:val="-8"/>
          <w:sz w:val="24"/>
          <w:szCs w:val="24"/>
        </w:rPr>
        <w:lastRenderedPageBreak/>
        <w:t>Предполагаемая (предельная) стоимость строительства объекта:</w:t>
      </w:r>
    </w:p>
    <w:p w14:paraId="6276A51A" w14:textId="77777777" w:rsidR="009329C5" w:rsidRPr="009329C5" w:rsidRDefault="009329C5" w:rsidP="009329C5">
      <w:pPr>
        <w:spacing w:before="11" w:line="276" w:lineRule="auto"/>
        <w:ind w:firstLine="709"/>
        <w:rPr>
          <w:sz w:val="24"/>
          <w:szCs w:val="24"/>
        </w:rPr>
      </w:pPr>
      <w:r w:rsidRPr="009329C5">
        <w:rPr>
          <w:sz w:val="24"/>
          <w:szCs w:val="24"/>
        </w:rPr>
        <w:t xml:space="preserve">Седьмой этап строительства </w:t>
      </w:r>
      <w:r>
        <w:rPr>
          <w:sz w:val="24"/>
          <w:szCs w:val="24"/>
        </w:rPr>
        <w:t>–</w:t>
      </w:r>
      <w:r w:rsidRPr="009329C5">
        <w:rPr>
          <w:sz w:val="24"/>
          <w:szCs w:val="24"/>
        </w:rPr>
        <w:t xml:space="preserve"> </w:t>
      </w:r>
      <w:r>
        <w:rPr>
          <w:sz w:val="24"/>
          <w:szCs w:val="24"/>
        </w:rPr>
        <w:t>659 963,00 тыс. руб. с НДС.</w:t>
      </w:r>
    </w:p>
    <w:p w14:paraId="7CA8C303" w14:textId="77777777" w:rsidR="009329C5" w:rsidRPr="009329C5" w:rsidRDefault="009329C5" w:rsidP="009329C5">
      <w:pPr>
        <w:spacing w:before="11" w:line="276" w:lineRule="auto"/>
        <w:ind w:firstLine="709"/>
        <w:rPr>
          <w:sz w:val="24"/>
          <w:szCs w:val="24"/>
        </w:rPr>
      </w:pPr>
      <w:r w:rsidRPr="009329C5">
        <w:rPr>
          <w:sz w:val="24"/>
          <w:szCs w:val="24"/>
        </w:rPr>
        <w:t xml:space="preserve">Девятый этап строительства </w:t>
      </w:r>
      <w:r>
        <w:rPr>
          <w:sz w:val="24"/>
          <w:szCs w:val="24"/>
        </w:rPr>
        <w:t>–</w:t>
      </w:r>
      <w:r w:rsidRPr="009329C5">
        <w:rPr>
          <w:sz w:val="24"/>
          <w:szCs w:val="24"/>
        </w:rPr>
        <w:t xml:space="preserve"> </w:t>
      </w:r>
      <w:r>
        <w:rPr>
          <w:sz w:val="24"/>
          <w:szCs w:val="24"/>
        </w:rPr>
        <w:t>768 292,83 тыс. руб. с НДС.</w:t>
      </w:r>
    </w:p>
    <w:p w14:paraId="714E51DB" w14:textId="77777777" w:rsidR="009329C5" w:rsidRPr="009329C5" w:rsidRDefault="009329C5" w:rsidP="009329C5">
      <w:pPr>
        <w:spacing w:before="11" w:line="276" w:lineRule="auto"/>
        <w:ind w:firstLine="709"/>
        <w:rPr>
          <w:sz w:val="24"/>
          <w:szCs w:val="24"/>
        </w:rPr>
      </w:pPr>
      <w:r w:rsidRPr="009329C5">
        <w:rPr>
          <w:sz w:val="24"/>
          <w:szCs w:val="24"/>
        </w:rPr>
        <w:t xml:space="preserve">Одиннадцатый этап строительства </w:t>
      </w:r>
      <w:r>
        <w:rPr>
          <w:sz w:val="24"/>
          <w:szCs w:val="24"/>
        </w:rPr>
        <w:t>–</w:t>
      </w:r>
      <w:r w:rsidRPr="009329C5">
        <w:rPr>
          <w:sz w:val="24"/>
          <w:szCs w:val="24"/>
        </w:rPr>
        <w:t xml:space="preserve"> </w:t>
      </w:r>
      <w:r>
        <w:rPr>
          <w:sz w:val="24"/>
          <w:szCs w:val="24"/>
        </w:rPr>
        <w:t>905 906,76 тыс. руб. с НДС.</w:t>
      </w:r>
    </w:p>
    <w:p w14:paraId="64A743DB" w14:textId="77777777" w:rsidR="009329C5" w:rsidRPr="009329C5" w:rsidRDefault="009329C5" w:rsidP="009329C5">
      <w:pPr>
        <w:spacing w:line="276" w:lineRule="auto"/>
        <w:ind w:firstLine="709"/>
        <w:rPr>
          <w:sz w:val="24"/>
          <w:szCs w:val="24"/>
        </w:rPr>
      </w:pPr>
      <w:r w:rsidRPr="009329C5">
        <w:rPr>
          <w:sz w:val="24"/>
          <w:szCs w:val="24"/>
        </w:rPr>
        <w:t xml:space="preserve">Тринадцатый этап строительства </w:t>
      </w:r>
      <w:r>
        <w:rPr>
          <w:sz w:val="24"/>
          <w:szCs w:val="24"/>
        </w:rPr>
        <w:t>–</w:t>
      </w:r>
      <w:r w:rsidRPr="009329C5">
        <w:rPr>
          <w:sz w:val="24"/>
          <w:szCs w:val="24"/>
        </w:rPr>
        <w:t xml:space="preserve"> </w:t>
      </w:r>
      <w:r>
        <w:rPr>
          <w:sz w:val="24"/>
          <w:szCs w:val="24"/>
        </w:rPr>
        <w:t>543 889,65 тыс. руб. с НДС.</w:t>
      </w:r>
    </w:p>
    <w:p w14:paraId="7FE307CA" w14:textId="77777777" w:rsidR="009329C5" w:rsidRPr="009329C5" w:rsidRDefault="009329C5" w:rsidP="009329C5">
      <w:pPr>
        <w:spacing w:line="276" w:lineRule="auto"/>
        <w:ind w:firstLine="709"/>
        <w:rPr>
          <w:sz w:val="24"/>
          <w:szCs w:val="24"/>
        </w:rPr>
      </w:pPr>
      <w:r w:rsidRPr="009329C5">
        <w:rPr>
          <w:sz w:val="24"/>
          <w:szCs w:val="24"/>
        </w:rPr>
        <w:t xml:space="preserve">Пятнадцатый этап строительства </w:t>
      </w:r>
      <w:r>
        <w:rPr>
          <w:sz w:val="24"/>
          <w:szCs w:val="24"/>
        </w:rPr>
        <w:t>–</w:t>
      </w:r>
      <w:r w:rsidRPr="009329C5">
        <w:rPr>
          <w:sz w:val="24"/>
          <w:szCs w:val="24"/>
        </w:rPr>
        <w:t xml:space="preserve"> </w:t>
      </w:r>
      <w:r>
        <w:rPr>
          <w:sz w:val="24"/>
          <w:szCs w:val="24"/>
        </w:rPr>
        <w:t>760 285,17 тыс. руб. с НДС.</w:t>
      </w:r>
    </w:p>
    <w:p w14:paraId="43AECB6A" w14:textId="77777777" w:rsidR="00977FE2" w:rsidRPr="00784375" w:rsidRDefault="00D46F42" w:rsidP="00784375">
      <w:pPr>
        <w:pStyle w:val="1"/>
        <w:numPr>
          <w:ilvl w:val="0"/>
          <w:numId w:val="4"/>
        </w:numPr>
        <w:tabs>
          <w:tab w:val="left" w:pos="1059"/>
        </w:tabs>
        <w:spacing w:before="201" w:line="276" w:lineRule="auto"/>
        <w:ind w:left="0" w:firstLine="709"/>
        <w:jc w:val="both"/>
        <w:rPr>
          <w:spacing w:val="-8"/>
          <w:sz w:val="24"/>
          <w:szCs w:val="24"/>
        </w:rPr>
      </w:pPr>
      <w:r w:rsidRPr="00784375">
        <w:rPr>
          <w:spacing w:val="-8"/>
          <w:sz w:val="24"/>
          <w:szCs w:val="24"/>
        </w:rPr>
        <w:t>Сведения об источниках финансирования строительства объекта:</w:t>
      </w:r>
    </w:p>
    <w:p w14:paraId="23BE853D" w14:textId="58AEAC18" w:rsidR="00977FE2" w:rsidRDefault="002032E7">
      <w:pPr>
        <w:pStyle w:val="af4"/>
        <w:spacing w:line="276" w:lineRule="auto"/>
        <w:ind w:firstLine="709"/>
      </w:pPr>
      <w:r>
        <w:t>Бюджет Республики Крым</w:t>
      </w:r>
    </w:p>
    <w:p w14:paraId="5F0A45EE" w14:textId="4197AFCD" w:rsidR="00977FE2" w:rsidRPr="00B17E73" w:rsidRDefault="00B17E73" w:rsidP="00B17E73">
      <w:pPr>
        <w:pStyle w:val="1"/>
        <w:tabs>
          <w:tab w:val="left" w:pos="1059"/>
        </w:tabs>
        <w:spacing w:before="201" w:line="276" w:lineRule="auto"/>
        <w:ind w:left="709" w:firstLine="0"/>
        <w:jc w:val="center"/>
        <w:rPr>
          <w:spacing w:val="-8"/>
          <w:sz w:val="24"/>
          <w:szCs w:val="24"/>
        </w:rPr>
      </w:pPr>
      <w:r>
        <w:rPr>
          <w:spacing w:val="-8"/>
          <w:sz w:val="24"/>
          <w:szCs w:val="24"/>
          <w:lang w:val="en-US"/>
        </w:rPr>
        <w:t>II</w:t>
      </w:r>
      <w:r>
        <w:rPr>
          <w:spacing w:val="-8"/>
          <w:sz w:val="24"/>
          <w:szCs w:val="24"/>
        </w:rPr>
        <w:t>.</w:t>
      </w:r>
      <w:r w:rsidR="00D46F42" w:rsidRPr="00B17E73">
        <w:rPr>
          <w:spacing w:val="-8"/>
          <w:sz w:val="24"/>
          <w:szCs w:val="24"/>
        </w:rPr>
        <w:t xml:space="preserve"> Требования к проектным решениям</w:t>
      </w:r>
    </w:p>
    <w:p w14:paraId="2829B452" w14:textId="77777777" w:rsidR="00977FE2" w:rsidRPr="00B17E73" w:rsidRDefault="00D46F42" w:rsidP="00B17E73">
      <w:pPr>
        <w:pStyle w:val="1"/>
        <w:numPr>
          <w:ilvl w:val="0"/>
          <w:numId w:val="4"/>
        </w:numPr>
        <w:tabs>
          <w:tab w:val="left" w:pos="1059"/>
        </w:tabs>
        <w:spacing w:before="201" w:line="276" w:lineRule="auto"/>
        <w:ind w:left="0" w:firstLine="709"/>
        <w:jc w:val="both"/>
        <w:rPr>
          <w:spacing w:val="-8"/>
          <w:sz w:val="24"/>
          <w:szCs w:val="24"/>
        </w:rPr>
      </w:pPr>
      <w:r w:rsidRPr="00B17E73">
        <w:rPr>
          <w:spacing w:val="-8"/>
          <w:sz w:val="24"/>
          <w:szCs w:val="24"/>
        </w:rPr>
        <w:t>Требования к схеме планировочной организации земельного участка:</w:t>
      </w:r>
    </w:p>
    <w:p w14:paraId="62F7871A" w14:textId="77777777" w:rsidR="00977FE2" w:rsidRDefault="00D46F42">
      <w:pPr>
        <w:pStyle w:val="af4"/>
        <w:spacing w:line="276" w:lineRule="auto"/>
        <w:ind w:firstLine="709"/>
      </w:pPr>
      <w:r>
        <w:t xml:space="preserve">Выполнить (разработать) в соответствии с постановлением Правительства РФ от 16.02.2008 № 87 «О составе разделов проектной документации и требования к их содержанию», а также с требованиями технических регламентов с учетом функционального назначения, а также экологической и санитарно-гигиенической опасности объекта. При разработке документации руководствоваться требованиями национальных </w:t>
      </w:r>
      <w:r>
        <w:lastRenderedPageBreak/>
        <w:t>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4D06DE11" w14:textId="77777777" w:rsidR="00977FE2" w:rsidRDefault="00D46F42">
      <w:pPr>
        <w:pStyle w:val="1"/>
        <w:numPr>
          <w:ilvl w:val="0"/>
          <w:numId w:val="4"/>
        </w:numPr>
        <w:tabs>
          <w:tab w:val="left" w:pos="1127"/>
        </w:tabs>
        <w:spacing w:before="111" w:line="276" w:lineRule="auto"/>
        <w:ind w:left="0" w:firstLine="709"/>
        <w:jc w:val="both"/>
        <w:rPr>
          <w:bCs w:val="0"/>
          <w:sz w:val="24"/>
          <w:szCs w:val="24"/>
        </w:rPr>
      </w:pPr>
      <w:r>
        <w:rPr>
          <w:bCs w:val="0"/>
          <w:sz w:val="24"/>
          <w:szCs w:val="24"/>
        </w:rPr>
        <w:t>Требования к проекту полосы отвода:</w:t>
      </w:r>
    </w:p>
    <w:p w14:paraId="1B82020D" w14:textId="77777777" w:rsidR="00977FE2" w:rsidRDefault="00D46F42">
      <w:pPr>
        <w:pStyle w:val="26"/>
        <w:shd w:val="clear" w:color="auto" w:fill="auto"/>
        <w:spacing w:line="276" w:lineRule="auto"/>
        <w:ind w:firstLine="709"/>
        <w:rPr>
          <w:sz w:val="24"/>
          <w:szCs w:val="24"/>
          <w:lang w:val="ru-RU"/>
        </w:rPr>
      </w:pPr>
      <w:r>
        <w:rPr>
          <w:sz w:val="24"/>
          <w:szCs w:val="24"/>
          <w:lang w:val="ru-RU"/>
        </w:rPr>
        <w:t xml:space="preserve">В соответствии с требованиями действующих нормативно-технических документов, в том числе Постановлением Правительства Российской Федерации от 16.02.2008 № 87 «О составе разделов проектной документации и требованиях к их содержанию», </w:t>
      </w:r>
      <w:r w:rsidR="0063063D">
        <w:rPr>
          <w:sz w:val="24"/>
          <w:szCs w:val="24"/>
          <w:lang w:val="ru-RU"/>
        </w:rPr>
        <w:br/>
      </w:r>
      <w:r>
        <w:rPr>
          <w:sz w:val="24"/>
          <w:szCs w:val="24"/>
          <w:lang w:val="ru-RU"/>
        </w:rPr>
        <w:t>ГОСТ Р 21.1101-2013 «Система проектной документации для строительства (СПДС). Основные требования к проектной и рабочей документации» и иными нормативными документами.</w:t>
      </w:r>
    </w:p>
    <w:p w14:paraId="65957853" w14:textId="77777777" w:rsidR="00977FE2" w:rsidRDefault="00D46F42">
      <w:pPr>
        <w:pStyle w:val="26"/>
        <w:shd w:val="clear" w:color="auto" w:fill="auto"/>
        <w:spacing w:line="276" w:lineRule="auto"/>
        <w:ind w:firstLine="709"/>
        <w:rPr>
          <w:sz w:val="24"/>
          <w:szCs w:val="24"/>
          <w:lang w:val="ru-RU"/>
        </w:rPr>
      </w:pPr>
      <w:r>
        <w:rPr>
          <w:sz w:val="24"/>
          <w:szCs w:val="24"/>
          <w:lang w:val="ru-RU"/>
        </w:rPr>
        <w:t>При разработке раздела учесть требования, предъявляемые к специальным землям энергетики, указанных в Постановлении Правительства Российской Федерации от 16.02.2008 № 87 «О составе разделов проектной документации и требованиях к их содержанию»,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235EC8F" w14:textId="77777777" w:rsidR="00977FE2" w:rsidRDefault="00D46F42">
      <w:pPr>
        <w:pStyle w:val="26"/>
        <w:shd w:val="clear" w:color="auto" w:fill="auto"/>
        <w:spacing w:line="276" w:lineRule="auto"/>
        <w:ind w:firstLine="709"/>
        <w:rPr>
          <w:sz w:val="24"/>
          <w:szCs w:val="24"/>
          <w:lang w:val="ru-RU"/>
        </w:rPr>
      </w:pPr>
      <w:r>
        <w:rPr>
          <w:sz w:val="24"/>
          <w:szCs w:val="24"/>
          <w:lang w:val="ru-RU"/>
        </w:rPr>
        <w:t xml:space="preserve">Разработать проектные решения по благоустройству </w:t>
      </w:r>
      <w:r>
        <w:rPr>
          <w:sz w:val="24"/>
          <w:szCs w:val="24"/>
          <w:lang w:val="ru-RU"/>
        </w:rPr>
        <w:lastRenderedPageBreak/>
        <w:t>прилегающей территории с удалением деревьев и кустарников.</w:t>
      </w:r>
    </w:p>
    <w:p w14:paraId="59C0ECB6" w14:textId="77777777" w:rsidR="00977FE2" w:rsidRDefault="00D46F42">
      <w:pPr>
        <w:pStyle w:val="1"/>
        <w:numPr>
          <w:ilvl w:val="0"/>
          <w:numId w:val="4"/>
        </w:numPr>
        <w:tabs>
          <w:tab w:val="left" w:pos="1110"/>
        </w:tabs>
        <w:spacing w:before="185" w:line="276" w:lineRule="auto"/>
        <w:ind w:left="0" w:firstLine="709"/>
        <w:jc w:val="both"/>
        <w:rPr>
          <w:bCs w:val="0"/>
          <w:sz w:val="24"/>
          <w:szCs w:val="24"/>
        </w:rPr>
      </w:pPr>
      <w:r>
        <w:rPr>
          <w:bCs w:val="0"/>
          <w:sz w:val="24"/>
          <w:szCs w:val="24"/>
        </w:rPr>
        <w:t>Требования к технологическим решениям:</w:t>
      </w:r>
    </w:p>
    <w:p w14:paraId="5945D5E3" w14:textId="77777777" w:rsidR="00977FE2" w:rsidRDefault="00D46F42">
      <w:pPr>
        <w:pStyle w:val="af4"/>
        <w:spacing w:line="276" w:lineRule="auto"/>
        <w:ind w:firstLine="709"/>
      </w:pPr>
      <w:r>
        <w:t>Выполнить в соответствии с требованиями Постановления правительства №87 от 16.02.2008 г. «О составе разделов проектной документации и требованиях к их содержанию» и действующей нормативно-технической документации.</w:t>
      </w:r>
    </w:p>
    <w:p w14:paraId="672B4226" w14:textId="77777777" w:rsidR="00977FE2" w:rsidRDefault="00D46F42">
      <w:pPr>
        <w:pStyle w:val="3"/>
        <w:numPr>
          <w:ilvl w:val="0"/>
          <w:numId w:val="4"/>
        </w:numPr>
        <w:tabs>
          <w:tab w:val="left" w:pos="1152"/>
        </w:tabs>
        <w:spacing w:before="239" w:line="276" w:lineRule="auto"/>
        <w:ind w:left="0" w:firstLine="709"/>
        <w:jc w:val="both"/>
      </w:pPr>
      <w:r>
        <w:t>Требования к технологических и конструктивным решениям линейного объекта</w:t>
      </w:r>
      <w:r>
        <w:rPr>
          <w:spacing w:val="-2"/>
        </w:rPr>
        <w:t>:</w:t>
      </w:r>
    </w:p>
    <w:p w14:paraId="0195A019" w14:textId="77777777" w:rsidR="00977FE2" w:rsidRDefault="00D46F42">
      <w:pPr>
        <w:pStyle w:val="26"/>
        <w:tabs>
          <w:tab w:val="left" w:pos="567"/>
        </w:tabs>
        <w:spacing w:line="276" w:lineRule="auto"/>
        <w:ind w:firstLine="709"/>
        <w:rPr>
          <w:sz w:val="24"/>
          <w:szCs w:val="24"/>
          <w:lang w:val="ru-RU"/>
        </w:rPr>
      </w:pPr>
      <w:r>
        <w:rPr>
          <w:sz w:val="24"/>
          <w:szCs w:val="24"/>
          <w:lang w:val="ru-RU"/>
        </w:rPr>
        <w:t>Выполнить (разработать) в соответствии с требованиями технических регламентов с учетом функционального назначения, а также экологической и санитарно-гигиенической опасности объекта. При разработке документации учесть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642B8EF6" w14:textId="77777777" w:rsidR="00977FE2" w:rsidRDefault="00D46F42">
      <w:pPr>
        <w:pStyle w:val="26"/>
        <w:tabs>
          <w:tab w:val="left" w:pos="567"/>
        </w:tabs>
        <w:spacing w:line="276" w:lineRule="auto"/>
        <w:ind w:firstLine="709"/>
        <w:rPr>
          <w:sz w:val="24"/>
          <w:szCs w:val="24"/>
          <w:lang w:val="ru-RU"/>
        </w:rPr>
      </w:pPr>
      <w:r>
        <w:rPr>
          <w:sz w:val="24"/>
          <w:szCs w:val="24"/>
          <w:lang w:val="ru-RU"/>
        </w:rPr>
        <w:t>Все принимаемые Подрядчиком технологические решения подлежат согласованию с Заказчиком на стадии проектирования. Проект должен содержать все разделы и согласования, необходимые для строительства и сдачи в эксплуатацию согласно действующему законодательству.</w:t>
      </w:r>
    </w:p>
    <w:p w14:paraId="76184FD4" w14:textId="77777777" w:rsidR="00977FE2" w:rsidRDefault="00D46F42">
      <w:pPr>
        <w:pStyle w:val="26"/>
        <w:tabs>
          <w:tab w:val="left" w:pos="567"/>
        </w:tabs>
        <w:spacing w:line="276" w:lineRule="auto"/>
        <w:ind w:firstLine="709"/>
        <w:rPr>
          <w:sz w:val="24"/>
          <w:szCs w:val="24"/>
          <w:lang w:val="ru-RU"/>
        </w:rPr>
      </w:pPr>
      <w:r>
        <w:rPr>
          <w:sz w:val="24"/>
          <w:szCs w:val="24"/>
          <w:lang w:val="ru-RU"/>
        </w:rPr>
        <w:t>Использовать оборудование максимальной заводской готовности.</w:t>
      </w:r>
    </w:p>
    <w:p w14:paraId="1DBB62DE" w14:textId="77777777" w:rsidR="00977FE2" w:rsidRDefault="00D46F42">
      <w:pPr>
        <w:pStyle w:val="26"/>
        <w:tabs>
          <w:tab w:val="left" w:pos="567"/>
        </w:tabs>
        <w:spacing w:line="276" w:lineRule="auto"/>
        <w:ind w:firstLine="709"/>
        <w:rPr>
          <w:sz w:val="24"/>
          <w:szCs w:val="24"/>
          <w:lang w:val="ru-RU"/>
        </w:rPr>
      </w:pPr>
      <w:r>
        <w:rPr>
          <w:sz w:val="24"/>
          <w:szCs w:val="24"/>
          <w:lang w:val="ru-RU"/>
        </w:rPr>
        <w:lastRenderedPageBreak/>
        <w:t>Применить компоновочные и технические решения, минимизирующие техногенное воздействие на природную среду.</w:t>
      </w:r>
    </w:p>
    <w:p w14:paraId="38CC9306" w14:textId="77777777" w:rsidR="00977FE2" w:rsidRDefault="00D46F42">
      <w:pPr>
        <w:pStyle w:val="26"/>
        <w:tabs>
          <w:tab w:val="left" w:pos="567"/>
        </w:tabs>
        <w:spacing w:line="276" w:lineRule="auto"/>
        <w:ind w:firstLine="709"/>
        <w:rPr>
          <w:sz w:val="24"/>
          <w:szCs w:val="24"/>
          <w:lang w:val="ru-RU"/>
        </w:rPr>
      </w:pPr>
      <w:r>
        <w:rPr>
          <w:sz w:val="24"/>
          <w:szCs w:val="24"/>
          <w:lang w:val="ru-RU"/>
        </w:rPr>
        <w:t>Предусмотреть дополнительные мероприятия с учетом сейсмичности района строительства (уточненной по результатам инженерных изысканий).</w:t>
      </w:r>
    </w:p>
    <w:p w14:paraId="1B3125BF" w14:textId="77777777" w:rsidR="00977FE2" w:rsidRDefault="00D46F42">
      <w:pPr>
        <w:pStyle w:val="26"/>
        <w:tabs>
          <w:tab w:val="left" w:pos="567"/>
        </w:tabs>
        <w:spacing w:line="276" w:lineRule="auto"/>
        <w:ind w:firstLine="709"/>
        <w:rPr>
          <w:sz w:val="24"/>
          <w:szCs w:val="24"/>
          <w:lang w:val="ru-RU"/>
        </w:rPr>
      </w:pPr>
      <w:r>
        <w:rPr>
          <w:sz w:val="24"/>
          <w:szCs w:val="24"/>
          <w:lang w:val="ru-RU"/>
        </w:rPr>
        <w:t>При выборе материалов и оборудования используемых для реализации проектных решений, рекомендуется, в первую очередь, применять продукцию отечественного производства, в том числе продукцию зарубежных фирм, произведенную в России, при условии соблюдения всех технических требований и параметров по данной продукции согласно требованиям нормативных документов.</w:t>
      </w:r>
    </w:p>
    <w:p w14:paraId="4781DEB0" w14:textId="77777777" w:rsidR="00977FE2" w:rsidRDefault="00D46F42">
      <w:pPr>
        <w:pStyle w:val="af4"/>
        <w:spacing w:line="276" w:lineRule="auto"/>
        <w:ind w:firstLine="709"/>
        <w:rPr>
          <w:spacing w:val="-2"/>
        </w:rPr>
      </w:pPr>
      <w:r>
        <w:t>Принятые технологии, строительные решения, организация производства и труда должны соответствовать действующим стандартам и нормам Российской Федерации по качеству.</w:t>
      </w:r>
    </w:p>
    <w:p w14:paraId="5C48D8A8" w14:textId="77777777" w:rsidR="00977FE2" w:rsidRDefault="00D46F42">
      <w:pPr>
        <w:pStyle w:val="af4"/>
        <w:spacing w:line="276" w:lineRule="auto"/>
        <w:ind w:firstLine="709"/>
      </w:pPr>
      <w:r>
        <w:rPr>
          <w:spacing w:val="-2"/>
        </w:rPr>
        <w:t>Выполнить/определить:</w:t>
      </w:r>
    </w:p>
    <w:p w14:paraId="71AC9340" w14:textId="77777777" w:rsidR="00977FE2" w:rsidRDefault="00D46F42">
      <w:pPr>
        <w:pStyle w:val="af5"/>
        <w:numPr>
          <w:ilvl w:val="0"/>
          <w:numId w:val="2"/>
        </w:numPr>
        <w:tabs>
          <w:tab w:val="left" w:pos="986"/>
        </w:tabs>
        <w:spacing w:before="19" w:line="276" w:lineRule="auto"/>
        <w:ind w:left="0" w:firstLine="709"/>
        <w:rPr>
          <w:sz w:val="24"/>
          <w:szCs w:val="24"/>
        </w:rPr>
      </w:pPr>
      <w:r>
        <w:rPr>
          <w:sz w:val="24"/>
          <w:szCs w:val="24"/>
        </w:rPr>
        <w:t>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w:t>
      </w:r>
    </w:p>
    <w:p w14:paraId="0499DF83" w14:textId="77777777" w:rsidR="00977FE2" w:rsidRDefault="00D46F42">
      <w:pPr>
        <w:pStyle w:val="af5"/>
        <w:numPr>
          <w:ilvl w:val="0"/>
          <w:numId w:val="2"/>
        </w:numPr>
        <w:tabs>
          <w:tab w:val="left" w:pos="979"/>
        </w:tabs>
        <w:spacing w:before="45" w:line="276" w:lineRule="auto"/>
        <w:ind w:left="0" w:firstLine="709"/>
        <w:rPr>
          <w:sz w:val="24"/>
          <w:szCs w:val="24"/>
        </w:rPr>
      </w:pPr>
      <w:r>
        <w:rPr>
          <w:sz w:val="24"/>
          <w:szCs w:val="24"/>
        </w:rPr>
        <w:t>получить технические условия на пересечение, параллельное следование,</w:t>
      </w:r>
      <w:r>
        <w:rPr>
          <w:spacing w:val="40"/>
          <w:sz w:val="24"/>
          <w:szCs w:val="24"/>
        </w:rPr>
        <w:t xml:space="preserve"> </w:t>
      </w:r>
      <w:r>
        <w:rPr>
          <w:spacing w:val="-2"/>
          <w:sz w:val="24"/>
          <w:szCs w:val="24"/>
        </w:rPr>
        <w:t>переустройство;</w:t>
      </w:r>
    </w:p>
    <w:p w14:paraId="1E204F60" w14:textId="77777777" w:rsidR="00977FE2" w:rsidRDefault="00D46F42">
      <w:pPr>
        <w:pStyle w:val="af5"/>
        <w:numPr>
          <w:ilvl w:val="0"/>
          <w:numId w:val="2"/>
        </w:numPr>
        <w:tabs>
          <w:tab w:val="left" w:pos="968"/>
        </w:tabs>
        <w:spacing w:before="51" w:line="276" w:lineRule="auto"/>
        <w:ind w:left="0" w:firstLine="709"/>
        <w:rPr>
          <w:sz w:val="24"/>
          <w:szCs w:val="24"/>
        </w:rPr>
      </w:pPr>
      <w:r>
        <w:rPr>
          <w:sz w:val="24"/>
          <w:szCs w:val="24"/>
        </w:rPr>
        <w:t>необходимый для разработки проектной документации объем изыскательских работ с выносом и закреплением на</w:t>
      </w:r>
      <w:r>
        <w:rPr>
          <w:spacing w:val="-15"/>
          <w:sz w:val="24"/>
          <w:szCs w:val="24"/>
        </w:rPr>
        <w:t xml:space="preserve"> </w:t>
      </w:r>
      <w:r>
        <w:rPr>
          <w:sz w:val="24"/>
          <w:szCs w:val="24"/>
        </w:rPr>
        <w:t>местности трассы ЛЭП</w:t>
      </w:r>
      <w:r>
        <w:rPr>
          <w:spacing w:val="-13"/>
          <w:sz w:val="24"/>
          <w:szCs w:val="24"/>
        </w:rPr>
        <w:t xml:space="preserve"> </w:t>
      </w:r>
      <w:r>
        <w:rPr>
          <w:sz w:val="24"/>
          <w:szCs w:val="24"/>
        </w:rPr>
        <w:t>(створные знаки</w:t>
      </w:r>
      <w:r>
        <w:rPr>
          <w:spacing w:val="-3"/>
          <w:sz w:val="24"/>
          <w:szCs w:val="24"/>
        </w:rPr>
        <w:t xml:space="preserve"> </w:t>
      </w:r>
      <w:r>
        <w:rPr>
          <w:sz w:val="24"/>
          <w:szCs w:val="24"/>
        </w:rPr>
        <w:t>и углы поворота) со</w:t>
      </w:r>
      <w:r>
        <w:rPr>
          <w:spacing w:val="-8"/>
          <w:sz w:val="24"/>
          <w:szCs w:val="24"/>
        </w:rPr>
        <w:t xml:space="preserve"> </w:t>
      </w:r>
      <w:r>
        <w:rPr>
          <w:sz w:val="24"/>
          <w:szCs w:val="24"/>
        </w:rPr>
        <w:lastRenderedPageBreak/>
        <w:t>сдачей закрепленной трассы по акту Заказчику;</w:t>
      </w:r>
    </w:p>
    <w:p w14:paraId="5891E4D9" w14:textId="77777777" w:rsidR="00977FE2" w:rsidRDefault="00D46F42">
      <w:pPr>
        <w:pStyle w:val="af5"/>
        <w:numPr>
          <w:ilvl w:val="0"/>
          <w:numId w:val="2"/>
        </w:numPr>
        <w:tabs>
          <w:tab w:val="left" w:pos="958"/>
        </w:tabs>
        <w:spacing w:before="42" w:line="276" w:lineRule="auto"/>
        <w:ind w:left="0" w:firstLine="709"/>
        <w:rPr>
          <w:sz w:val="24"/>
          <w:szCs w:val="24"/>
        </w:rPr>
      </w:pPr>
      <w:r>
        <w:rPr>
          <w:sz w:val="24"/>
          <w:szCs w:val="24"/>
        </w:rPr>
        <w:t>проект демонтажных работ, подготовки территории строительства, в том числе выполнить расчет</w:t>
      </w:r>
      <w:r>
        <w:rPr>
          <w:spacing w:val="-8"/>
          <w:sz w:val="24"/>
          <w:szCs w:val="24"/>
        </w:rPr>
        <w:t xml:space="preserve"> </w:t>
      </w:r>
      <w:r>
        <w:rPr>
          <w:sz w:val="24"/>
          <w:szCs w:val="24"/>
        </w:rPr>
        <w:t>и</w:t>
      </w:r>
      <w:r>
        <w:rPr>
          <w:spacing w:val="-8"/>
          <w:sz w:val="24"/>
          <w:szCs w:val="24"/>
        </w:rPr>
        <w:t xml:space="preserve"> </w:t>
      </w:r>
      <w:r>
        <w:rPr>
          <w:sz w:val="24"/>
          <w:szCs w:val="24"/>
        </w:rPr>
        <w:t>сформировать</w:t>
      </w:r>
      <w:r>
        <w:rPr>
          <w:spacing w:val="-7"/>
          <w:sz w:val="24"/>
          <w:szCs w:val="24"/>
        </w:rPr>
        <w:t xml:space="preserve"> </w:t>
      </w:r>
      <w:r>
        <w:rPr>
          <w:sz w:val="24"/>
          <w:szCs w:val="24"/>
        </w:rPr>
        <w:t>сводную</w:t>
      </w:r>
      <w:r>
        <w:rPr>
          <w:spacing w:val="-3"/>
          <w:sz w:val="24"/>
          <w:szCs w:val="24"/>
        </w:rPr>
        <w:t xml:space="preserve"> </w:t>
      </w:r>
      <w:r>
        <w:rPr>
          <w:sz w:val="24"/>
          <w:szCs w:val="24"/>
        </w:rPr>
        <w:t>информацию:</w:t>
      </w:r>
    </w:p>
    <w:p w14:paraId="700543E7" w14:textId="77777777" w:rsidR="00977FE2" w:rsidRDefault="00D46F42">
      <w:pPr>
        <w:pStyle w:val="af5"/>
        <w:numPr>
          <w:ilvl w:val="0"/>
          <w:numId w:val="67"/>
        </w:numPr>
        <w:tabs>
          <w:tab w:val="left" w:pos="956"/>
          <w:tab w:val="left" w:pos="1418"/>
        </w:tabs>
        <w:spacing w:before="38" w:line="276" w:lineRule="auto"/>
        <w:ind w:left="0" w:firstLine="993"/>
        <w:rPr>
          <w:sz w:val="24"/>
          <w:szCs w:val="24"/>
        </w:rPr>
      </w:pPr>
      <w:r>
        <w:rPr>
          <w:sz w:val="24"/>
          <w:szCs w:val="24"/>
        </w:rPr>
        <w:t>об объемах лома цветных и черных металлов, планируемого к высвобождению при осуществлении реконструкции (демонтаже) объектов электросетевого хозяйства и иных объектов собственности АО «Крымэнерrо» на основании данных технической документации (технических паспортов) реконструируемых объектов движимого и недвижимого имущества (сооружений, оборудования и т.п.);</w:t>
      </w:r>
    </w:p>
    <w:p w14:paraId="150AE46A" w14:textId="77777777" w:rsidR="00977FE2" w:rsidRDefault="00D46F42">
      <w:pPr>
        <w:pStyle w:val="af5"/>
        <w:numPr>
          <w:ilvl w:val="0"/>
          <w:numId w:val="67"/>
        </w:numPr>
        <w:tabs>
          <w:tab w:val="left" w:pos="937"/>
          <w:tab w:val="left" w:pos="1418"/>
        </w:tabs>
        <w:spacing w:before="19" w:line="276" w:lineRule="auto"/>
        <w:ind w:left="0" w:firstLine="993"/>
        <w:rPr>
          <w:sz w:val="24"/>
          <w:szCs w:val="24"/>
        </w:rPr>
      </w:pPr>
      <w:r>
        <w:rPr>
          <w:sz w:val="24"/>
          <w:szCs w:val="24"/>
        </w:rPr>
        <w:t>о планируемой к</w:t>
      </w:r>
      <w:r>
        <w:rPr>
          <w:spacing w:val="4"/>
          <w:sz w:val="24"/>
          <w:szCs w:val="24"/>
        </w:rPr>
        <w:t xml:space="preserve"> </w:t>
      </w:r>
      <w:r>
        <w:rPr>
          <w:sz w:val="24"/>
          <w:szCs w:val="24"/>
        </w:rPr>
        <w:t>заготовке</w:t>
      </w:r>
      <w:r>
        <w:rPr>
          <w:spacing w:val="-11"/>
          <w:sz w:val="24"/>
          <w:szCs w:val="24"/>
        </w:rPr>
        <w:t xml:space="preserve"> </w:t>
      </w:r>
      <w:r>
        <w:rPr>
          <w:spacing w:val="-2"/>
          <w:sz w:val="24"/>
          <w:szCs w:val="24"/>
        </w:rPr>
        <w:t>древесине;</w:t>
      </w:r>
    </w:p>
    <w:p w14:paraId="5DE974C6" w14:textId="77777777" w:rsidR="00977FE2" w:rsidRDefault="00D46F42">
      <w:pPr>
        <w:pStyle w:val="af5"/>
        <w:numPr>
          <w:ilvl w:val="0"/>
          <w:numId w:val="2"/>
        </w:numPr>
        <w:tabs>
          <w:tab w:val="left" w:pos="929"/>
        </w:tabs>
        <w:spacing w:before="5" w:line="276" w:lineRule="auto"/>
        <w:ind w:left="0" w:firstLine="709"/>
        <w:rPr>
          <w:sz w:val="24"/>
          <w:szCs w:val="24"/>
        </w:rPr>
      </w:pPr>
      <w:r>
        <w:rPr>
          <w:sz w:val="24"/>
          <w:szCs w:val="24"/>
        </w:rPr>
        <w:t>проект</w:t>
      </w:r>
      <w:r>
        <w:rPr>
          <w:spacing w:val="4"/>
          <w:sz w:val="24"/>
          <w:szCs w:val="24"/>
        </w:rPr>
        <w:t xml:space="preserve"> </w:t>
      </w:r>
      <w:r>
        <w:rPr>
          <w:sz w:val="24"/>
          <w:szCs w:val="24"/>
        </w:rPr>
        <w:t>дорог,</w:t>
      </w:r>
      <w:r>
        <w:rPr>
          <w:spacing w:val="7"/>
          <w:sz w:val="24"/>
          <w:szCs w:val="24"/>
        </w:rPr>
        <w:t xml:space="preserve"> </w:t>
      </w:r>
      <w:r>
        <w:rPr>
          <w:sz w:val="24"/>
          <w:szCs w:val="24"/>
        </w:rPr>
        <w:t>маршруты</w:t>
      </w:r>
      <w:r>
        <w:rPr>
          <w:spacing w:val="12"/>
          <w:sz w:val="24"/>
          <w:szCs w:val="24"/>
        </w:rPr>
        <w:t xml:space="preserve"> </w:t>
      </w:r>
      <w:r>
        <w:rPr>
          <w:sz w:val="24"/>
          <w:szCs w:val="24"/>
        </w:rPr>
        <w:t>доставки</w:t>
      </w:r>
      <w:r>
        <w:rPr>
          <w:spacing w:val="11"/>
          <w:sz w:val="24"/>
          <w:szCs w:val="24"/>
        </w:rPr>
        <w:t xml:space="preserve"> </w:t>
      </w:r>
      <w:r>
        <w:rPr>
          <w:spacing w:val="-2"/>
          <w:sz w:val="24"/>
          <w:szCs w:val="24"/>
        </w:rPr>
        <w:t>опор;</w:t>
      </w:r>
    </w:p>
    <w:p w14:paraId="6031A798" w14:textId="77777777" w:rsidR="00977FE2" w:rsidRDefault="00D46F42">
      <w:pPr>
        <w:pStyle w:val="af5"/>
        <w:numPr>
          <w:ilvl w:val="0"/>
          <w:numId w:val="2"/>
        </w:numPr>
        <w:tabs>
          <w:tab w:val="left" w:pos="930"/>
        </w:tabs>
        <w:spacing w:before="61" w:line="276" w:lineRule="auto"/>
        <w:ind w:left="0" w:firstLine="709"/>
        <w:rPr>
          <w:sz w:val="24"/>
          <w:szCs w:val="24"/>
        </w:rPr>
      </w:pPr>
      <w:r>
        <w:rPr>
          <w:sz w:val="24"/>
          <w:szCs w:val="24"/>
        </w:rPr>
        <w:t>проект расстановки опор ВЛ, решения по проводу, грозозащитным тросам, изоляции, арматуре и т.д.;</w:t>
      </w:r>
    </w:p>
    <w:p w14:paraId="6BF75FFD" w14:textId="77777777" w:rsidR="00977FE2" w:rsidRDefault="00D46F42">
      <w:pPr>
        <w:pStyle w:val="af5"/>
        <w:numPr>
          <w:ilvl w:val="0"/>
          <w:numId w:val="2"/>
        </w:numPr>
        <w:tabs>
          <w:tab w:val="left" w:pos="925"/>
        </w:tabs>
        <w:spacing w:before="32" w:line="276" w:lineRule="auto"/>
        <w:ind w:left="0" w:firstLine="709"/>
        <w:rPr>
          <w:sz w:val="24"/>
          <w:szCs w:val="24"/>
        </w:rPr>
      </w:pPr>
      <w:r>
        <w:rPr>
          <w:sz w:val="24"/>
          <w:szCs w:val="24"/>
        </w:rPr>
        <w:t>решения</w:t>
      </w:r>
      <w:r>
        <w:rPr>
          <w:spacing w:val="5"/>
          <w:sz w:val="24"/>
          <w:szCs w:val="24"/>
        </w:rPr>
        <w:t xml:space="preserve"> </w:t>
      </w:r>
      <w:r>
        <w:rPr>
          <w:sz w:val="24"/>
          <w:szCs w:val="24"/>
        </w:rPr>
        <w:t>по</w:t>
      </w:r>
      <w:r>
        <w:rPr>
          <w:spacing w:val="-24"/>
          <w:sz w:val="24"/>
          <w:szCs w:val="24"/>
        </w:rPr>
        <w:t xml:space="preserve"> </w:t>
      </w:r>
      <w:r>
        <w:rPr>
          <w:sz w:val="24"/>
          <w:szCs w:val="24"/>
        </w:rPr>
        <w:t>фундаментам</w:t>
      </w:r>
      <w:r>
        <w:rPr>
          <w:spacing w:val="21"/>
          <w:sz w:val="24"/>
          <w:szCs w:val="24"/>
        </w:rPr>
        <w:t xml:space="preserve"> </w:t>
      </w:r>
      <w:r>
        <w:rPr>
          <w:sz w:val="24"/>
          <w:szCs w:val="24"/>
        </w:rPr>
        <w:t>под</w:t>
      </w:r>
      <w:r>
        <w:rPr>
          <w:spacing w:val="-13"/>
          <w:sz w:val="24"/>
          <w:szCs w:val="24"/>
        </w:rPr>
        <w:t xml:space="preserve"> </w:t>
      </w:r>
      <w:r>
        <w:rPr>
          <w:sz w:val="24"/>
          <w:szCs w:val="24"/>
        </w:rPr>
        <w:t xml:space="preserve">опоры </w:t>
      </w:r>
      <w:r>
        <w:rPr>
          <w:spacing w:val="-5"/>
          <w:sz w:val="24"/>
          <w:szCs w:val="24"/>
        </w:rPr>
        <w:t>ВЛ;</w:t>
      </w:r>
    </w:p>
    <w:p w14:paraId="0C2A4AB9" w14:textId="77777777" w:rsidR="00977FE2" w:rsidRDefault="00D46F42">
      <w:pPr>
        <w:pStyle w:val="af5"/>
        <w:numPr>
          <w:ilvl w:val="0"/>
          <w:numId w:val="2"/>
        </w:numPr>
        <w:tabs>
          <w:tab w:val="left" w:pos="919"/>
        </w:tabs>
        <w:spacing w:before="38" w:line="276" w:lineRule="auto"/>
        <w:ind w:left="0" w:firstLine="709"/>
        <w:rPr>
          <w:sz w:val="24"/>
          <w:szCs w:val="24"/>
        </w:rPr>
      </w:pPr>
      <w:r>
        <w:rPr>
          <w:sz w:val="24"/>
          <w:szCs w:val="24"/>
        </w:rPr>
        <w:t>прочие разделы проектной документации согласно постановлению Правительства Российской Федерации от 16.02.2008 № 87 «О составе разделов проектной документации и требованиях. к их содержанию».</w:t>
      </w:r>
    </w:p>
    <w:p w14:paraId="4D815E91" w14:textId="77777777" w:rsidR="00977FE2" w:rsidRDefault="00D46F42">
      <w:pPr>
        <w:pStyle w:val="3"/>
        <w:numPr>
          <w:ilvl w:val="0"/>
          <w:numId w:val="4"/>
        </w:numPr>
        <w:tabs>
          <w:tab w:val="left" w:pos="1107"/>
        </w:tabs>
        <w:spacing w:before="270" w:line="276" w:lineRule="auto"/>
        <w:ind w:left="0" w:firstLine="709"/>
        <w:jc w:val="both"/>
      </w:pPr>
      <w:r>
        <w:t>Требования к зданиям, строениям и сооружениям, входящим в инфраструктуру линейного объекта:</w:t>
      </w:r>
    </w:p>
    <w:p w14:paraId="7715C5D3" w14:textId="77777777" w:rsidR="00977FE2" w:rsidRDefault="00D46F42">
      <w:pPr>
        <w:pStyle w:val="af4"/>
        <w:spacing w:before="51" w:line="276" w:lineRule="auto"/>
        <w:ind w:firstLine="709"/>
      </w:pPr>
      <w:r>
        <w:t>Выполнить в соответствии с требованиями Постановления правительства №87 от 16.02.2008 r. «О</w:t>
      </w:r>
      <w:r>
        <w:rPr>
          <w:spacing w:val="-11"/>
        </w:rPr>
        <w:t xml:space="preserve"> </w:t>
      </w:r>
      <w:r>
        <w:t xml:space="preserve">составе разделов </w:t>
      </w:r>
      <w:r>
        <w:lastRenderedPageBreak/>
        <w:t>проектной документации и требованиях к их содержанию» и действующей</w:t>
      </w:r>
      <w:r>
        <w:rPr>
          <w:spacing w:val="40"/>
        </w:rPr>
        <w:t xml:space="preserve"> </w:t>
      </w:r>
      <w:r>
        <w:t>нормативно-технической документации.</w:t>
      </w:r>
    </w:p>
    <w:p w14:paraId="19533819" w14:textId="77777777" w:rsidR="00977FE2" w:rsidRDefault="00D46F42">
      <w:pPr>
        <w:pStyle w:val="26"/>
        <w:tabs>
          <w:tab w:val="left" w:pos="567"/>
        </w:tabs>
        <w:spacing w:line="276" w:lineRule="auto"/>
        <w:ind w:firstLine="709"/>
        <w:rPr>
          <w:sz w:val="24"/>
          <w:szCs w:val="24"/>
          <w:lang w:val="ru-RU"/>
        </w:rPr>
      </w:pPr>
      <w:r>
        <w:rPr>
          <w:sz w:val="24"/>
          <w:szCs w:val="24"/>
          <w:lang w:val="ru-RU"/>
        </w:rPr>
        <w:t xml:space="preserve">При выборе материалов и оборудования, используемых в проекте, предпочтительно в первую очередь применять продукцию отечественного производства, в том числе продукцию зарубежных фирм, произведенную в России, в случае соблюдения всех технических требований и параметров по данной продукции, согласно требованиям нормативных документов РФ, а также в соответствии с требованиями технических регламентов с учетом функционального назначения параметров объектов, а также экологической и санитарно-гигиенической опасности объекта. </w:t>
      </w:r>
    </w:p>
    <w:p w14:paraId="289BE815" w14:textId="77777777" w:rsidR="00977FE2" w:rsidRDefault="00D46F42" w:rsidP="00B17E73">
      <w:pPr>
        <w:pStyle w:val="3"/>
        <w:numPr>
          <w:ilvl w:val="0"/>
          <w:numId w:val="4"/>
        </w:numPr>
        <w:spacing w:line="276" w:lineRule="auto"/>
        <w:ind w:left="0" w:firstLine="709"/>
        <w:jc w:val="left"/>
      </w:pPr>
      <w:r>
        <w:t>Требования</w:t>
      </w:r>
      <w:r>
        <w:rPr>
          <w:spacing w:val="4"/>
        </w:rPr>
        <w:t xml:space="preserve"> </w:t>
      </w:r>
      <w:r>
        <w:t>к</w:t>
      </w:r>
      <w:r>
        <w:rPr>
          <w:spacing w:val="10"/>
        </w:rPr>
        <w:t xml:space="preserve"> </w:t>
      </w:r>
      <w:r>
        <w:t>мероприятиям</w:t>
      </w:r>
      <w:r>
        <w:rPr>
          <w:spacing w:val="-3"/>
        </w:rPr>
        <w:t xml:space="preserve"> </w:t>
      </w:r>
      <w:r>
        <w:t>по</w:t>
      </w:r>
      <w:r>
        <w:rPr>
          <w:spacing w:val="-15"/>
        </w:rPr>
        <w:t xml:space="preserve"> </w:t>
      </w:r>
      <w:r>
        <w:t>охране</w:t>
      </w:r>
      <w:r>
        <w:rPr>
          <w:spacing w:val="-8"/>
        </w:rPr>
        <w:t xml:space="preserve"> </w:t>
      </w:r>
      <w:r>
        <w:t>окружающей</w:t>
      </w:r>
      <w:r>
        <w:rPr>
          <w:spacing w:val="17"/>
        </w:rPr>
        <w:t xml:space="preserve"> </w:t>
      </w:r>
      <w:r>
        <w:rPr>
          <w:spacing w:val="-2"/>
        </w:rPr>
        <w:t>среды:</w:t>
      </w:r>
    </w:p>
    <w:p w14:paraId="00232EAC" w14:textId="77777777" w:rsidR="00977FE2" w:rsidRDefault="00D46F42" w:rsidP="00B17E73">
      <w:pPr>
        <w:pStyle w:val="af4"/>
        <w:spacing w:before="7" w:line="276" w:lineRule="auto"/>
        <w:ind w:firstLine="709"/>
      </w:pPr>
      <w:r>
        <w:t>Раздел «Перечень мероприятий по охране окружающей среды» оформить отдельными томами. При</w:t>
      </w:r>
      <w:r>
        <w:rPr>
          <w:spacing w:val="-5"/>
        </w:rPr>
        <w:t xml:space="preserve"> </w:t>
      </w:r>
      <w:r>
        <w:t>нахождении объекта строительства/реконструкции</w:t>
      </w:r>
      <w:r>
        <w:rPr>
          <w:spacing w:val="-4"/>
        </w:rPr>
        <w:t xml:space="preserve"> </w:t>
      </w:r>
      <w:r>
        <w:t>на</w:t>
      </w:r>
      <w:r>
        <w:rPr>
          <w:spacing w:val="-14"/>
        </w:rPr>
        <w:t xml:space="preserve"> </w:t>
      </w:r>
      <w:r>
        <w:t>землях особо­ охраняемых природных территорий подраздел «Оценка воздействия на</w:t>
      </w:r>
      <w:r>
        <w:rPr>
          <w:spacing w:val="-2"/>
        </w:rPr>
        <w:t xml:space="preserve"> </w:t>
      </w:r>
      <w:r>
        <w:t>окружающую среду» оформить отдельным томом.</w:t>
      </w:r>
    </w:p>
    <w:p w14:paraId="60C22312" w14:textId="77777777" w:rsidR="00977FE2" w:rsidRDefault="00D46F42" w:rsidP="00B17E73">
      <w:pPr>
        <w:pStyle w:val="3"/>
        <w:numPr>
          <w:ilvl w:val="0"/>
          <w:numId w:val="4"/>
        </w:numPr>
        <w:spacing w:line="276" w:lineRule="auto"/>
        <w:ind w:left="0" w:firstLine="709"/>
        <w:jc w:val="left"/>
      </w:pPr>
      <w:r>
        <w:t>Требования</w:t>
      </w:r>
      <w:r w:rsidRPr="00B17E73">
        <w:t xml:space="preserve"> </w:t>
      </w:r>
      <w:r>
        <w:t>к</w:t>
      </w:r>
      <w:r w:rsidRPr="00B17E73">
        <w:t xml:space="preserve"> </w:t>
      </w:r>
      <w:r>
        <w:t>мероприятиям</w:t>
      </w:r>
      <w:r w:rsidRPr="00B17E73">
        <w:t xml:space="preserve"> </w:t>
      </w:r>
      <w:r>
        <w:t>по</w:t>
      </w:r>
      <w:r w:rsidRPr="00B17E73">
        <w:t xml:space="preserve"> </w:t>
      </w:r>
      <w:r>
        <w:t>обеспечению</w:t>
      </w:r>
      <w:r w:rsidRPr="00B17E73">
        <w:t xml:space="preserve"> </w:t>
      </w:r>
      <w:r>
        <w:t>пожарной</w:t>
      </w:r>
      <w:r w:rsidRPr="00B17E73">
        <w:t xml:space="preserve"> безопасности:</w:t>
      </w:r>
    </w:p>
    <w:p w14:paraId="12C8584A" w14:textId="77777777" w:rsidR="00977FE2" w:rsidRDefault="00D46F42" w:rsidP="00B17E73">
      <w:pPr>
        <w:pStyle w:val="af4"/>
        <w:spacing w:line="276" w:lineRule="auto"/>
        <w:ind w:firstLine="709"/>
      </w:pPr>
      <w:r>
        <w:t>Раздел «Мероприятия по</w:t>
      </w:r>
      <w:r>
        <w:rPr>
          <w:spacing w:val="-23"/>
        </w:rPr>
        <w:t xml:space="preserve"> </w:t>
      </w:r>
      <w:r>
        <w:t>обеспечению пожарной безопасности» выполнить в соответствии с действующими отраслевыми правилами</w:t>
      </w:r>
      <w:r>
        <w:rPr>
          <w:spacing w:val="-1"/>
        </w:rPr>
        <w:t xml:space="preserve"> </w:t>
      </w:r>
      <w:r>
        <w:t>пожарной безопасности для энергетических объектов и оформить отдельным томом.</w:t>
      </w:r>
    </w:p>
    <w:p w14:paraId="2AEFBC37" w14:textId="77777777" w:rsidR="00977FE2" w:rsidRPr="00B17E73" w:rsidRDefault="00D46F42" w:rsidP="00B17E73">
      <w:pPr>
        <w:pStyle w:val="3"/>
        <w:numPr>
          <w:ilvl w:val="0"/>
          <w:numId w:val="4"/>
        </w:numPr>
        <w:spacing w:line="276" w:lineRule="auto"/>
        <w:ind w:left="0" w:firstLine="709"/>
        <w:jc w:val="left"/>
      </w:pPr>
      <w:r w:rsidRPr="00B17E73">
        <w:t>Требования к мероприятиям по обеспечению доступа инвалидов к объекту:</w:t>
      </w:r>
    </w:p>
    <w:p w14:paraId="4A145FB3" w14:textId="77777777" w:rsidR="00977FE2" w:rsidRDefault="00D46F42" w:rsidP="00B17E73">
      <w:pPr>
        <w:pStyle w:val="af4"/>
        <w:spacing w:before="4" w:line="276" w:lineRule="auto"/>
        <w:ind w:firstLine="709"/>
      </w:pPr>
      <w:r>
        <w:lastRenderedPageBreak/>
        <w:t>Не</w:t>
      </w:r>
      <w:r>
        <w:rPr>
          <w:spacing w:val="-13"/>
        </w:rPr>
        <w:t xml:space="preserve"> </w:t>
      </w:r>
      <w:r>
        <w:rPr>
          <w:spacing w:val="-2"/>
        </w:rPr>
        <w:t>предусмотрено.</w:t>
      </w:r>
    </w:p>
    <w:p w14:paraId="0AA82814" w14:textId="77777777" w:rsidR="00977FE2" w:rsidRDefault="00D46F42" w:rsidP="00441027">
      <w:pPr>
        <w:pStyle w:val="3"/>
        <w:numPr>
          <w:ilvl w:val="0"/>
          <w:numId w:val="4"/>
        </w:numPr>
        <w:spacing w:line="276" w:lineRule="auto"/>
        <w:ind w:left="0" w:firstLine="709"/>
        <w:jc w:val="left"/>
      </w:pPr>
      <w:r>
        <w:t>Требования к</w:t>
      </w:r>
      <w:r w:rsidRPr="00441027">
        <w:t xml:space="preserve"> </w:t>
      </w:r>
      <w:r>
        <w:t>инженерно-техническому укреплению объекта в целях обеспечения его антитеррористической защищенности:</w:t>
      </w:r>
    </w:p>
    <w:p w14:paraId="701636C4" w14:textId="77777777" w:rsidR="00977FE2" w:rsidRDefault="00D46F42" w:rsidP="00B17E73">
      <w:pPr>
        <w:pStyle w:val="af4"/>
        <w:spacing w:line="276" w:lineRule="auto"/>
        <w:ind w:firstLine="709"/>
        <w:rPr>
          <w:spacing w:val="-2"/>
        </w:rPr>
      </w:pPr>
      <w:r>
        <w:t>В</w:t>
      </w:r>
      <w:r>
        <w:rPr>
          <w:spacing w:val="-6"/>
        </w:rPr>
        <w:t xml:space="preserve"> </w:t>
      </w:r>
      <w:r>
        <w:t>соответствии с требованиями технических регламентов с учетом функционального назначения параметров объекта,</w:t>
      </w:r>
      <w:r>
        <w:rPr>
          <w:spacing w:val="-1"/>
        </w:rPr>
        <w:t xml:space="preserve"> </w:t>
      </w:r>
      <w:r>
        <w:t>а также экологической</w:t>
      </w:r>
      <w:r>
        <w:rPr>
          <w:spacing w:val="29"/>
        </w:rPr>
        <w:t xml:space="preserve"> </w:t>
      </w:r>
      <w:r>
        <w:t>и</w:t>
      </w:r>
      <w:r>
        <w:rPr>
          <w:spacing w:val="-5"/>
        </w:rPr>
        <w:t xml:space="preserve"> </w:t>
      </w:r>
      <w:r>
        <w:t>санитарно-гигиенической</w:t>
      </w:r>
      <w:r>
        <w:rPr>
          <w:spacing w:val="-35"/>
        </w:rPr>
        <w:t xml:space="preserve"> </w:t>
      </w:r>
      <w:r>
        <w:t xml:space="preserve">опасности </w:t>
      </w:r>
      <w:r>
        <w:rPr>
          <w:spacing w:val="-2"/>
        </w:rPr>
        <w:t>объекта.</w:t>
      </w:r>
    </w:p>
    <w:p w14:paraId="1F40038D" w14:textId="77777777" w:rsidR="00977FE2" w:rsidRDefault="00D46F42" w:rsidP="00441027">
      <w:pPr>
        <w:pStyle w:val="af4"/>
        <w:numPr>
          <w:ilvl w:val="0"/>
          <w:numId w:val="1"/>
        </w:numPr>
        <w:spacing w:line="276" w:lineRule="auto"/>
        <w:ind w:left="0" w:firstLine="709"/>
        <w:rPr>
          <w:b/>
        </w:rPr>
      </w:pPr>
      <w:r>
        <w:rPr>
          <w:b/>
          <w:spacing w:val="-2"/>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p w14:paraId="75D505EC" w14:textId="77777777" w:rsidR="00977FE2" w:rsidRDefault="00D46F42" w:rsidP="00B17E73">
      <w:pPr>
        <w:spacing w:line="276" w:lineRule="auto"/>
        <w:ind w:firstLine="709"/>
        <w:jc w:val="both"/>
      </w:pPr>
      <w:r>
        <w:t xml:space="preserve">Разработать перечень мероприятий по охране окружающей среды (п. 12 ст. 48 Градостроительного кодекса Российской Федерации) с учетом требований российского и международного природоохранного законодательства, и нормативных документов Российской </w:t>
      </w:r>
      <w:r>
        <w:rPr>
          <w:spacing w:val="-2"/>
        </w:rPr>
        <w:t>Федерации.</w:t>
      </w:r>
    </w:p>
    <w:p w14:paraId="08511670" w14:textId="77777777" w:rsidR="00977FE2" w:rsidRDefault="00D46F42" w:rsidP="00B17E73">
      <w:pPr>
        <w:pStyle w:val="3"/>
        <w:numPr>
          <w:ilvl w:val="0"/>
          <w:numId w:val="1"/>
        </w:numPr>
        <w:tabs>
          <w:tab w:val="left" w:pos="1277"/>
        </w:tabs>
        <w:spacing w:before="214" w:line="276" w:lineRule="auto"/>
        <w:ind w:left="0" w:firstLine="709"/>
        <w:jc w:val="both"/>
      </w:pPr>
      <w:r>
        <w:t>Требования</w:t>
      </w:r>
      <w:r>
        <w:rPr>
          <w:spacing w:val="-8"/>
        </w:rPr>
        <w:t xml:space="preserve"> </w:t>
      </w:r>
      <w:r>
        <w:t>к</w:t>
      </w:r>
      <w:r>
        <w:rPr>
          <w:spacing w:val="-1"/>
        </w:rPr>
        <w:t xml:space="preserve"> </w:t>
      </w:r>
      <w:r>
        <w:t>технической</w:t>
      </w:r>
      <w:r>
        <w:rPr>
          <w:spacing w:val="3"/>
        </w:rPr>
        <w:t xml:space="preserve"> </w:t>
      </w:r>
      <w:r>
        <w:t>эксплуатации</w:t>
      </w:r>
      <w:r>
        <w:rPr>
          <w:spacing w:val="19"/>
        </w:rPr>
        <w:t xml:space="preserve"> </w:t>
      </w:r>
      <w:r>
        <w:t>и</w:t>
      </w:r>
      <w:r>
        <w:rPr>
          <w:spacing w:val="-22"/>
        </w:rPr>
        <w:t xml:space="preserve"> </w:t>
      </w:r>
      <w:r>
        <w:t>техническому</w:t>
      </w:r>
      <w:r>
        <w:rPr>
          <w:spacing w:val="17"/>
        </w:rPr>
        <w:t xml:space="preserve"> </w:t>
      </w:r>
      <w:r>
        <w:t>обслуживанию</w:t>
      </w:r>
      <w:r>
        <w:rPr>
          <w:spacing w:val="1"/>
        </w:rPr>
        <w:t xml:space="preserve"> </w:t>
      </w:r>
      <w:r>
        <w:rPr>
          <w:spacing w:val="-2"/>
        </w:rPr>
        <w:t>объекта:</w:t>
      </w:r>
    </w:p>
    <w:p w14:paraId="29D68927" w14:textId="77777777" w:rsidR="00977FE2" w:rsidRDefault="00D46F42" w:rsidP="00B17E73">
      <w:pPr>
        <w:pStyle w:val="af4"/>
        <w:spacing w:before="1" w:line="276" w:lineRule="auto"/>
        <w:ind w:firstLine="709"/>
      </w:pPr>
      <w:r>
        <w:t>В проектных решениях предусмотреть возможность выполнения ремонтных и профилактических</w:t>
      </w:r>
      <w:r>
        <w:rPr>
          <w:spacing w:val="-3"/>
        </w:rPr>
        <w:t xml:space="preserve"> </w:t>
      </w:r>
      <w:r>
        <w:t>работ.</w:t>
      </w:r>
    </w:p>
    <w:p w14:paraId="26585511" w14:textId="77777777" w:rsidR="00977FE2" w:rsidRDefault="00977FE2" w:rsidP="00B17E73">
      <w:pPr>
        <w:pStyle w:val="af4"/>
        <w:spacing w:before="21" w:line="276" w:lineRule="auto"/>
        <w:ind w:firstLine="709"/>
      </w:pPr>
    </w:p>
    <w:p w14:paraId="25C433FC" w14:textId="77777777" w:rsidR="00977FE2" w:rsidRDefault="00D46F42" w:rsidP="00B17E73">
      <w:pPr>
        <w:pStyle w:val="3"/>
        <w:numPr>
          <w:ilvl w:val="0"/>
          <w:numId w:val="1"/>
        </w:numPr>
        <w:tabs>
          <w:tab w:val="left" w:pos="1278"/>
        </w:tabs>
        <w:spacing w:before="0" w:line="276" w:lineRule="auto"/>
        <w:ind w:left="0" w:firstLine="709"/>
        <w:jc w:val="both"/>
      </w:pPr>
      <w:r>
        <w:t>Требования</w:t>
      </w:r>
      <w:r>
        <w:rPr>
          <w:spacing w:val="12"/>
        </w:rPr>
        <w:t xml:space="preserve"> </w:t>
      </w:r>
      <w:r>
        <w:t>к</w:t>
      </w:r>
      <w:r>
        <w:rPr>
          <w:spacing w:val="-19"/>
        </w:rPr>
        <w:t xml:space="preserve"> </w:t>
      </w:r>
      <w:r>
        <w:t>проекту</w:t>
      </w:r>
      <w:r>
        <w:rPr>
          <w:spacing w:val="5"/>
        </w:rPr>
        <w:t xml:space="preserve"> </w:t>
      </w:r>
      <w:r>
        <w:t>организации</w:t>
      </w:r>
      <w:r>
        <w:rPr>
          <w:spacing w:val="3"/>
        </w:rPr>
        <w:t xml:space="preserve"> </w:t>
      </w:r>
      <w:r>
        <w:t>строительства</w:t>
      </w:r>
      <w:r>
        <w:rPr>
          <w:spacing w:val="13"/>
        </w:rPr>
        <w:t xml:space="preserve"> </w:t>
      </w:r>
      <w:r>
        <w:rPr>
          <w:spacing w:val="-2"/>
        </w:rPr>
        <w:t>объекта:</w:t>
      </w:r>
    </w:p>
    <w:p w14:paraId="730B16F9" w14:textId="77777777" w:rsidR="00977FE2" w:rsidRDefault="00D46F42">
      <w:pPr>
        <w:pStyle w:val="af4"/>
        <w:spacing w:before="6" w:line="276" w:lineRule="auto"/>
        <w:ind w:firstLine="709"/>
      </w:pPr>
      <w:r>
        <w:t>В соответствии с СП 48.13330.2019 Организация строи</w:t>
      </w:r>
      <w:r>
        <w:lastRenderedPageBreak/>
        <w:t>тельства СНиП 12-01-2004 (в последней редакции действующей на момент заключения контракта), положением о составе разделов проектной документации и требованиями к их содержанию, утвержденным Постановлением Правительства РФ от 16.02.2008 № 87, и ГОСТ 21.101-2020 СПДС «Основные требования к проектной и рабочей документации».</w:t>
      </w:r>
    </w:p>
    <w:p w14:paraId="0B7D32CA" w14:textId="77777777" w:rsidR="00977FE2" w:rsidRPr="00D855FC" w:rsidRDefault="00D46F42">
      <w:pPr>
        <w:pStyle w:val="af4"/>
        <w:spacing w:before="11" w:line="276" w:lineRule="auto"/>
        <w:ind w:firstLine="709"/>
      </w:pPr>
      <w:r>
        <w:t xml:space="preserve">В разделах проектной документации, в том числе «Проект организации строительства» указывать наименования и единицы измерения строящихся и реконструируемых объектов капитального </w:t>
      </w:r>
      <w:r w:rsidRPr="00D855FC">
        <w:t>строительства.</w:t>
      </w:r>
    </w:p>
    <w:p w14:paraId="5D122B40" w14:textId="77777777" w:rsidR="00977FE2" w:rsidRDefault="00D46F42">
      <w:pPr>
        <w:pStyle w:val="af4"/>
        <w:spacing w:before="6" w:line="276" w:lineRule="auto"/>
        <w:ind w:firstLine="709"/>
      </w:pPr>
      <w:r w:rsidRPr="00D855FC">
        <w:t>Перечень строящихся и</w:t>
      </w:r>
      <w:r>
        <w:rPr>
          <w:b/>
        </w:rPr>
        <w:t xml:space="preserve"> </w:t>
      </w:r>
      <w:r>
        <w:t xml:space="preserve">реконструируемых объектов капитального строительства указывать в разделах «Пояснительная записка» и «Проект организации строительства» с отражением основных характеристик и делением на объекты основного и вспомогательного </w:t>
      </w:r>
      <w:r>
        <w:rPr>
          <w:spacing w:val="-2"/>
        </w:rPr>
        <w:t>назначения.</w:t>
      </w:r>
    </w:p>
    <w:p w14:paraId="1D12151D" w14:textId="77777777" w:rsidR="00977FE2" w:rsidRDefault="00D46F42">
      <w:pPr>
        <w:pStyle w:val="af4"/>
        <w:spacing w:before="1" w:line="276" w:lineRule="auto"/>
        <w:ind w:firstLine="709"/>
      </w:pPr>
      <w:r>
        <w:t>Для реконструируемых (переустраиваемых) объектов капитального строительства необходимо указывать их существующие параметры (показатели) согласно данным</w:t>
      </w:r>
      <w:r>
        <w:rPr>
          <w:spacing w:val="80"/>
        </w:rPr>
        <w:t xml:space="preserve"> </w:t>
      </w:r>
      <w:r>
        <w:t>технической документации (технический паспорт, технический план, кадастровый паспорт/выписка), а также</w:t>
      </w:r>
      <w:r>
        <w:rPr>
          <w:spacing w:val="-1"/>
        </w:rPr>
        <w:t xml:space="preserve"> </w:t>
      </w:r>
      <w:r>
        <w:t>параметры (показатели) в результате реализации решений проектной документации (количество демонтируемых и вновь возводимых</w:t>
      </w:r>
      <w:r>
        <w:rPr>
          <w:spacing w:val="40"/>
        </w:rPr>
        <w:t xml:space="preserve"> </w:t>
      </w:r>
      <w:r>
        <w:t>опор, изменение</w:t>
      </w:r>
      <w:r>
        <w:rPr>
          <w:spacing w:val="80"/>
        </w:rPr>
        <w:t xml:space="preserve"> </w:t>
      </w:r>
      <w:r>
        <w:t xml:space="preserve">протяженности линий электропередачи, площади зданий, протяженности/площади сооружений </w:t>
      </w:r>
      <w:r>
        <w:rPr>
          <w:spacing w:val="-2"/>
        </w:rPr>
        <w:t>и т.д.).</w:t>
      </w:r>
    </w:p>
    <w:p w14:paraId="59C0AB5C" w14:textId="77777777" w:rsidR="00977FE2" w:rsidRDefault="00D46F42">
      <w:pPr>
        <w:pStyle w:val="3"/>
        <w:numPr>
          <w:ilvl w:val="0"/>
          <w:numId w:val="1"/>
        </w:numPr>
        <w:tabs>
          <w:tab w:val="left" w:pos="1236"/>
        </w:tabs>
        <w:spacing w:line="276" w:lineRule="auto"/>
        <w:ind w:left="0" w:firstLine="709"/>
        <w:jc w:val="both"/>
      </w:pPr>
      <w:r>
        <w:t xml:space="preserve">Обоснование необходимости сноса или сохранения зданий, сооружений, зеленых насаждений, а также переноса инженрерных сетей и коммуникаций, </w:t>
      </w:r>
      <w:r>
        <w:lastRenderedPageBreak/>
        <w:t>расположенных на земельном участке, на котором планируется размещение объекта:</w:t>
      </w:r>
    </w:p>
    <w:p w14:paraId="4F7AE09B" w14:textId="77777777" w:rsidR="00977FE2" w:rsidRDefault="00D46F42">
      <w:pPr>
        <w:pStyle w:val="af4"/>
        <w:spacing w:line="276" w:lineRule="auto"/>
        <w:ind w:firstLine="709"/>
      </w:pPr>
      <w:r>
        <w:t>При разработке проектных</w:t>
      </w:r>
      <w:r>
        <w:rPr>
          <w:spacing w:val="33"/>
        </w:rPr>
        <w:t xml:space="preserve"> </w:t>
      </w:r>
      <w:r>
        <w:t>решений использовать принцип минимизации</w:t>
      </w:r>
      <w:r>
        <w:rPr>
          <w:spacing w:val="33"/>
        </w:rPr>
        <w:t xml:space="preserve"> </w:t>
      </w:r>
      <w:r>
        <w:t>сноса строений</w:t>
      </w:r>
      <w:r>
        <w:rPr>
          <w:spacing w:val="40"/>
        </w:rPr>
        <w:t xml:space="preserve"> </w:t>
      </w:r>
      <w:r>
        <w:t>и зеленых насаждений, переноса сетей инженерно-технического обеспечения. При разработке проекта демонтажных работ, подготовки территории строительства, в том числе выполнить расчет и сформировать сводную информацию об объемах лома цветных и черных металлов, планируемого к высвобождению при осуществлении реконструкции (демонтаже) объектов электросетевого хозяйства и иных объектов собственности АО «Крымэнерго»</w:t>
      </w:r>
      <w:r>
        <w:rPr>
          <w:spacing w:val="40"/>
        </w:rPr>
        <w:t xml:space="preserve"> </w:t>
      </w:r>
      <w:r>
        <w:t>на основании данных технической документации (технических паспортов) реконструируемых объектов движимого и недвижимого имущества (зданий, сооружений, оборудования и т.п.).</w:t>
      </w:r>
    </w:p>
    <w:p w14:paraId="380781A3" w14:textId="77777777" w:rsidR="00977FE2" w:rsidRDefault="00D46F42">
      <w:pPr>
        <w:spacing w:line="276" w:lineRule="auto"/>
        <w:ind w:firstLine="709"/>
        <w:jc w:val="both"/>
        <w:rPr>
          <w:sz w:val="24"/>
          <w:szCs w:val="24"/>
        </w:rPr>
      </w:pPr>
      <w:r>
        <w:rPr>
          <w:sz w:val="24"/>
          <w:szCs w:val="24"/>
        </w:rPr>
        <w:t>Требования к решениям по благоустройству прилегающей территории, к малым архитектурным формам и к планировочной организации земельного участка, на</w:t>
      </w:r>
      <w:r>
        <w:rPr>
          <w:spacing w:val="-7"/>
          <w:sz w:val="24"/>
          <w:szCs w:val="24"/>
        </w:rPr>
        <w:t xml:space="preserve"> </w:t>
      </w:r>
      <w:r>
        <w:rPr>
          <w:sz w:val="24"/>
          <w:szCs w:val="24"/>
        </w:rPr>
        <w:t>котором планируется размещение объекта:</w:t>
      </w:r>
    </w:p>
    <w:p w14:paraId="13051033" w14:textId="77777777" w:rsidR="00977FE2" w:rsidRDefault="00D46F42">
      <w:pPr>
        <w:pStyle w:val="af4"/>
        <w:spacing w:line="276" w:lineRule="auto"/>
        <w:ind w:firstLine="709"/>
      </w:pPr>
      <w:r>
        <w:t xml:space="preserve">Разработать проектные решения по благоустройству и озеленению территории (в местах выполнения строительно-монтажных работ) с компенсационной посадкой растений (при </w:t>
      </w:r>
      <w:r>
        <w:rPr>
          <w:spacing w:val="-2"/>
        </w:rPr>
        <w:t>необходимости).</w:t>
      </w:r>
    </w:p>
    <w:p w14:paraId="444B4107" w14:textId="77777777" w:rsidR="00977FE2" w:rsidRDefault="00D46F42">
      <w:pPr>
        <w:pStyle w:val="3"/>
        <w:numPr>
          <w:ilvl w:val="0"/>
          <w:numId w:val="1"/>
        </w:numPr>
        <w:tabs>
          <w:tab w:val="left" w:pos="1227"/>
        </w:tabs>
        <w:spacing w:before="196" w:line="276" w:lineRule="auto"/>
        <w:ind w:left="0" w:firstLine="709"/>
        <w:jc w:val="both"/>
      </w:pPr>
      <w:r>
        <w:t>Требования к разработке</w:t>
      </w:r>
      <w:r>
        <w:rPr>
          <w:spacing w:val="40"/>
        </w:rPr>
        <w:t xml:space="preserve"> </w:t>
      </w:r>
      <w:r>
        <w:t>проекта восстановления (рекультивации) нарушенных земель или плодородного слоя:</w:t>
      </w:r>
    </w:p>
    <w:p w14:paraId="160A94D8" w14:textId="77777777" w:rsidR="00977FE2" w:rsidRDefault="00D46F42">
      <w:pPr>
        <w:pStyle w:val="af4"/>
        <w:spacing w:line="276" w:lineRule="auto"/>
        <w:ind w:firstLine="709"/>
        <w:rPr>
          <w:spacing w:val="-2"/>
        </w:rPr>
      </w:pPr>
      <w:r>
        <w:lastRenderedPageBreak/>
        <w:t>В</w:t>
      </w:r>
      <w:r>
        <w:rPr>
          <w:spacing w:val="-6"/>
        </w:rPr>
        <w:t xml:space="preserve"> </w:t>
      </w:r>
      <w:r>
        <w:t>соответствии</w:t>
      </w:r>
      <w:r>
        <w:rPr>
          <w:spacing w:val="14"/>
        </w:rPr>
        <w:t xml:space="preserve"> </w:t>
      </w:r>
      <w:r>
        <w:t>с</w:t>
      </w:r>
      <w:r>
        <w:rPr>
          <w:spacing w:val="8"/>
        </w:rPr>
        <w:t xml:space="preserve"> </w:t>
      </w:r>
      <w:r>
        <w:t>Постановлением</w:t>
      </w:r>
      <w:r>
        <w:rPr>
          <w:spacing w:val="-27"/>
        </w:rPr>
        <w:t xml:space="preserve"> </w:t>
      </w:r>
      <w:r>
        <w:t>Правительства</w:t>
      </w:r>
      <w:r>
        <w:rPr>
          <w:spacing w:val="16"/>
        </w:rPr>
        <w:t xml:space="preserve"> </w:t>
      </w:r>
      <w:r>
        <w:t>от</w:t>
      </w:r>
      <w:r>
        <w:rPr>
          <w:spacing w:val="-16"/>
        </w:rPr>
        <w:t xml:space="preserve"> </w:t>
      </w:r>
      <w:r>
        <w:t>10.07.2018</w:t>
      </w:r>
      <w:r>
        <w:rPr>
          <w:spacing w:val="5"/>
        </w:rPr>
        <w:t xml:space="preserve"> </w:t>
      </w:r>
      <w:r>
        <w:t>г.</w:t>
      </w:r>
      <w:r>
        <w:rPr>
          <w:spacing w:val="4"/>
        </w:rPr>
        <w:t xml:space="preserve"> </w:t>
      </w:r>
      <w:r>
        <w:rPr>
          <w:spacing w:val="-2"/>
        </w:rPr>
        <w:t>№800.</w:t>
      </w:r>
    </w:p>
    <w:p w14:paraId="2EFCDA24" w14:textId="77777777" w:rsidR="00977FE2" w:rsidRDefault="00977FE2">
      <w:pPr>
        <w:pStyle w:val="af4"/>
        <w:spacing w:line="276" w:lineRule="auto"/>
        <w:ind w:firstLine="709"/>
        <w:rPr>
          <w:sz w:val="18"/>
          <w:szCs w:val="18"/>
        </w:rPr>
      </w:pPr>
    </w:p>
    <w:p w14:paraId="35496F58" w14:textId="77777777" w:rsidR="00977FE2" w:rsidRDefault="00D46F42">
      <w:pPr>
        <w:pStyle w:val="3"/>
        <w:numPr>
          <w:ilvl w:val="0"/>
          <w:numId w:val="1"/>
        </w:numPr>
        <w:tabs>
          <w:tab w:val="left" w:pos="1216"/>
        </w:tabs>
        <w:spacing w:line="276" w:lineRule="auto"/>
        <w:ind w:left="0" w:firstLine="709"/>
        <w:jc w:val="both"/>
      </w:pPr>
      <w:r>
        <w:t>Требования</w:t>
      </w:r>
      <w:r>
        <w:rPr>
          <w:spacing w:val="80"/>
        </w:rPr>
        <w:t xml:space="preserve"> </w:t>
      </w:r>
      <w:r>
        <w:t>к</w:t>
      </w:r>
      <w:r>
        <w:rPr>
          <w:spacing w:val="80"/>
        </w:rPr>
        <w:t xml:space="preserve"> </w:t>
      </w:r>
      <w:r>
        <w:t>местам</w:t>
      </w:r>
      <w:r>
        <w:rPr>
          <w:spacing w:val="80"/>
        </w:rPr>
        <w:t xml:space="preserve"> </w:t>
      </w:r>
      <w:r>
        <w:t>складирования</w:t>
      </w:r>
      <w:r>
        <w:rPr>
          <w:spacing w:val="80"/>
        </w:rPr>
        <w:t xml:space="preserve"> </w:t>
      </w:r>
      <w:r>
        <w:t>излишков</w:t>
      </w:r>
      <w:r>
        <w:rPr>
          <w:spacing w:val="80"/>
        </w:rPr>
        <w:t xml:space="preserve"> </w:t>
      </w:r>
      <w:r>
        <w:t>грунта</w:t>
      </w:r>
      <w:r>
        <w:rPr>
          <w:spacing w:val="80"/>
        </w:rPr>
        <w:t xml:space="preserve"> </w:t>
      </w:r>
      <w:r>
        <w:t>и</w:t>
      </w:r>
      <w:r>
        <w:rPr>
          <w:spacing w:val="80"/>
        </w:rPr>
        <w:t xml:space="preserve"> </w:t>
      </w:r>
      <w:r>
        <w:t>(или)</w:t>
      </w:r>
      <w:r>
        <w:rPr>
          <w:spacing w:val="80"/>
        </w:rPr>
        <w:t xml:space="preserve"> </w:t>
      </w:r>
      <w:r>
        <w:t>мусора</w:t>
      </w:r>
      <w:r>
        <w:rPr>
          <w:spacing w:val="80"/>
        </w:rPr>
        <w:t xml:space="preserve"> </w:t>
      </w:r>
      <w:r>
        <w:t>при строительстве</w:t>
      </w:r>
      <w:r>
        <w:rPr>
          <w:spacing w:val="40"/>
        </w:rPr>
        <w:t xml:space="preserve"> </w:t>
      </w:r>
      <w:r>
        <w:t>и протяженность</w:t>
      </w:r>
      <w:r>
        <w:rPr>
          <w:spacing w:val="40"/>
        </w:rPr>
        <w:t xml:space="preserve"> </w:t>
      </w:r>
      <w:r>
        <w:t>маршрута их доставки:</w:t>
      </w:r>
    </w:p>
    <w:p w14:paraId="5D415BC2" w14:textId="77777777" w:rsidR="00977FE2" w:rsidRDefault="00D46F42">
      <w:pPr>
        <w:pStyle w:val="af4"/>
        <w:spacing w:line="276" w:lineRule="auto"/>
        <w:ind w:firstLine="709"/>
      </w:pPr>
      <w:r>
        <w:t>Определить проектной</w:t>
      </w:r>
      <w:r>
        <w:rPr>
          <w:spacing w:val="-5"/>
        </w:rPr>
        <w:t xml:space="preserve"> </w:t>
      </w:r>
      <w:r>
        <w:rPr>
          <w:spacing w:val="-2"/>
        </w:rPr>
        <w:t>документацией.</w:t>
      </w:r>
    </w:p>
    <w:p w14:paraId="2F6A04AF" w14:textId="77777777" w:rsidR="00977FE2" w:rsidRDefault="00D46F42">
      <w:pPr>
        <w:pStyle w:val="3"/>
        <w:numPr>
          <w:ilvl w:val="0"/>
          <w:numId w:val="1"/>
        </w:numPr>
        <w:tabs>
          <w:tab w:val="left" w:pos="1216"/>
          <w:tab w:val="left" w:pos="3305"/>
          <w:tab w:val="left" w:pos="4228"/>
          <w:tab w:val="left" w:pos="6416"/>
          <w:tab w:val="left" w:pos="10138"/>
        </w:tabs>
        <w:spacing w:before="219" w:line="276" w:lineRule="auto"/>
        <w:ind w:left="0" w:firstLine="709"/>
        <w:jc w:val="both"/>
      </w:pPr>
      <w:r>
        <w:rPr>
          <w:spacing w:val="-2"/>
        </w:rPr>
        <w:t>Требования</w:t>
      </w:r>
      <w:r>
        <w:t xml:space="preserve"> </w:t>
      </w:r>
      <w:r>
        <w:rPr>
          <w:spacing w:val="-10"/>
        </w:rPr>
        <w:t>к</w:t>
      </w:r>
      <w:r>
        <w:t xml:space="preserve"> </w:t>
      </w:r>
      <w:r>
        <w:rPr>
          <w:spacing w:val="-2"/>
        </w:rPr>
        <w:t>выполнению</w:t>
      </w:r>
      <w:r>
        <w:t xml:space="preserve"> </w:t>
      </w:r>
      <w:r>
        <w:rPr>
          <w:spacing w:val="-2"/>
        </w:rPr>
        <w:t>научно-исследовательских</w:t>
      </w:r>
      <w:r>
        <w:t xml:space="preserve"> </w:t>
      </w:r>
      <w:r>
        <w:rPr>
          <w:spacing w:val="-10"/>
        </w:rPr>
        <w:t xml:space="preserve">и </w:t>
      </w:r>
      <w:r>
        <w:t>опытно-конструкторских работ в процессе проектирования и строительства объекта:</w:t>
      </w:r>
    </w:p>
    <w:p w14:paraId="114273EF" w14:textId="77777777" w:rsidR="00977FE2" w:rsidRDefault="00D46F42">
      <w:pPr>
        <w:pStyle w:val="af4"/>
        <w:spacing w:line="276" w:lineRule="auto"/>
        <w:ind w:firstLine="709"/>
        <w:rPr>
          <w:spacing w:val="-2"/>
        </w:rPr>
      </w:pPr>
      <w:r>
        <w:t>Не</w:t>
      </w:r>
      <w:r>
        <w:rPr>
          <w:spacing w:val="-20"/>
        </w:rPr>
        <w:t xml:space="preserve"> </w:t>
      </w:r>
      <w:r>
        <w:rPr>
          <w:spacing w:val="-2"/>
        </w:rPr>
        <w:t>предусмотрено.</w:t>
      </w:r>
    </w:p>
    <w:p w14:paraId="3D6660CE" w14:textId="77777777" w:rsidR="00977FE2" w:rsidRDefault="00977FE2">
      <w:pPr>
        <w:pStyle w:val="af4"/>
        <w:spacing w:line="276" w:lineRule="auto"/>
        <w:ind w:firstLine="709"/>
        <w:jc w:val="center"/>
      </w:pPr>
    </w:p>
    <w:p w14:paraId="1B9C9588" w14:textId="77777777" w:rsidR="00977FE2" w:rsidRPr="00AB2C85" w:rsidRDefault="00D46F42" w:rsidP="00B17E73">
      <w:pPr>
        <w:pStyle w:val="1"/>
        <w:tabs>
          <w:tab w:val="left" w:pos="1059"/>
        </w:tabs>
        <w:spacing w:before="201" w:line="276" w:lineRule="auto"/>
        <w:ind w:left="709" w:firstLine="0"/>
        <w:jc w:val="center"/>
        <w:rPr>
          <w:spacing w:val="-8"/>
          <w:sz w:val="24"/>
          <w:szCs w:val="24"/>
        </w:rPr>
      </w:pPr>
      <w:r w:rsidRPr="00B17E73">
        <w:rPr>
          <w:spacing w:val="-8"/>
          <w:sz w:val="24"/>
          <w:szCs w:val="24"/>
          <w:lang w:val="en-US"/>
        </w:rPr>
        <w:t>III</w:t>
      </w:r>
      <w:r w:rsidRPr="00AB2C85">
        <w:rPr>
          <w:spacing w:val="-8"/>
          <w:sz w:val="24"/>
          <w:szCs w:val="24"/>
        </w:rPr>
        <w:t>. Иные требования к проектированию</w:t>
      </w:r>
    </w:p>
    <w:p w14:paraId="61213BF3" w14:textId="77777777" w:rsidR="00977FE2" w:rsidRPr="00B17E73" w:rsidRDefault="00D46F42" w:rsidP="00B17E73">
      <w:pPr>
        <w:pStyle w:val="3"/>
        <w:numPr>
          <w:ilvl w:val="0"/>
          <w:numId w:val="1"/>
        </w:numPr>
        <w:tabs>
          <w:tab w:val="left" w:pos="1216"/>
          <w:tab w:val="left" w:pos="3305"/>
          <w:tab w:val="left" w:pos="4228"/>
          <w:tab w:val="left" w:pos="6416"/>
          <w:tab w:val="left" w:pos="10138"/>
        </w:tabs>
        <w:spacing w:before="219" w:line="276" w:lineRule="auto"/>
        <w:ind w:left="0" w:firstLine="709"/>
        <w:jc w:val="both"/>
        <w:rPr>
          <w:spacing w:val="-2"/>
        </w:rPr>
      </w:pPr>
      <w:r w:rsidRPr="00B17E73">
        <w:rPr>
          <w:spacing w:val="-2"/>
        </w:rPr>
        <w:t>Требования к составу проектной документации, в том числе требования о разработке разделов проектной документации, наличие которых не является к обязательным:</w:t>
      </w:r>
    </w:p>
    <w:p w14:paraId="5305C64C" w14:textId="77777777" w:rsidR="00977FE2" w:rsidRDefault="00D46F42">
      <w:pPr>
        <w:pStyle w:val="26"/>
        <w:tabs>
          <w:tab w:val="left" w:pos="567"/>
        </w:tabs>
        <w:spacing w:line="276" w:lineRule="auto"/>
        <w:ind w:firstLine="709"/>
        <w:rPr>
          <w:sz w:val="24"/>
          <w:szCs w:val="24"/>
          <w:lang w:val="ru-RU"/>
        </w:rPr>
      </w:pPr>
      <w:r>
        <w:rPr>
          <w:sz w:val="24"/>
          <w:szCs w:val="24"/>
          <w:lang w:val="ru-RU"/>
        </w:rPr>
        <w:t xml:space="preserve">Состав и содержание разделов проектной документации сформировать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(с изменениями и дополнениями в редакции, действующей на момент сдачи проектно-сметной документации Заказчику). </w:t>
      </w:r>
    </w:p>
    <w:p w14:paraId="1F953677" w14:textId="77777777" w:rsidR="00977FE2" w:rsidRDefault="00D46F42">
      <w:pPr>
        <w:pStyle w:val="26"/>
        <w:tabs>
          <w:tab w:val="left" w:pos="567"/>
        </w:tabs>
        <w:spacing w:line="276" w:lineRule="auto"/>
        <w:ind w:firstLine="709"/>
        <w:rPr>
          <w:sz w:val="24"/>
          <w:szCs w:val="24"/>
          <w:lang w:val="ru-RU"/>
        </w:rPr>
      </w:pPr>
      <w:r>
        <w:rPr>
          <w:sz w:val="24"/>
          <w:szCs w:val="24"/>
          <w:lang w:val="ru-RU"/>
        </w:rPr>
        <w:t xml:space="preserve">При проектировании руководствоваться ГОСТ Р </w:t>
      </w:r>
      <w:r>
        <w:rPr>
          <w:sz w:val="24"/>
          <w:szCs w:val="24"/>
          <w:lang w:val="ru-RU"/>
        </w:rPr>
        <w:lastRenderedPageBreak/>
        <w:t xml:space="preserve">21.101-2020 СПДС «Основные требования к проектной и рабочей документации» и ГОСТ Р 21.001-2013 «Национальный стандарт Российской Федерации. Система проектной документации для строительства. Общие положения», другими действующими документами РФ в сфере энергоснабжения. </w:t>
      </w:r>
    </w:p>
    <w:p w14:paraId="3A573970" w14:textId="77777777" w:rsidR="00977FE2" w:rsidRDefault="00D46F42">
      <w:pPr>
        <w:pStyle w:val="26"/>
        <w:tabs>
          <w:tab w:val="left" w:pos="567"/>
        </w:tabs>
        <w:spacing w:line="276" w:lineRule="auto"/>
        <w:ind w:firstLine="709"/>
        <w:rPr>
          <w:sz w:val="24"/>
          <w:szCs w:val="24"/>
          <w:lang w:val="ru-RU"/>
        </w:rPr>
      </w:pPr>
      <w:r>
        <w:rPr>
          <w:sz w:val="24"/>
          <w:szCs w:val="24"/>
          <w:lang w:val="ru-RU"/>
        </w:rPr>
        <w:t>Провести работы по развитию государственной геодезической сети и подготовить отчет по результатам создания ГРО объекта проектирования. Оформить акт выноса в натуру (на местность) границ земельного участка, красных линий и других линий регулирования застройки.</w:t>
      </w:r>
    </w:p>
    <w:p w14:paraId="3F435F18" w14:textId="77777777" w:rsidR="00977FE2" w:rsidRDefault="00D46F42">
      <w:pPr>
        <w:pStyle w:val="af5"/>
        <w:spacing w:line="276" w:lineRule="auto"/>
        <w:ind w:left="0" w:firstLine="709"/>
        <w:rPr>
          <w:sz w:val="24"/>
          <w:szCs w:val="24"/>
        </w:rPr>
      </w:pPr>
      <w:r>
        <w:rPr>
          <w:sz w:val="24"/>
          <w:szCs w:val="24"/>
        </w:rPr>
        <w:t>Предусмотреть включение в раздел 12 подраздела «Мероприятия по обеспечению объектов культурного наследия» в случае наличия на участке реализации проектных решений или ведения работ на участках, непосредственно связанных с объектами культурного наследия. Кроме того, предусмотреть необходимость проведения государственной историко-культурной экспертизы и получение согласования документации, обосновывающей меры по обеспечению сохранности объектов культурного наследия, с уполномоченным органом власти субъекта Российской Федерации.</w:t>
      </w:r>
    </w:p>
    <w:p w14:paraId="16A3FAA8" w14:textId="77777777" w:rsidR="00977FE2" w:rsidRPr="00B17E73" w:rsidRDefault="00D46F42" w:rsidP="00B17E73">
      <w:pPr>
        <w:pStyle w:val="3"/>
        <w:numPr>
          <w:ilvl w:val="0"/>
          <w:numId w:val="1"/>
        </w:numPr>
        <w:tabs>
          <w:tab w:val="left" w:pos="1216"/>
          <w:tab w:val="left" w:pos="3305"/>
          <w:tab w:val="left" w:pos="4228"/>
          <w:tab w:val="left" w:pos="6416"/>
          <w:tab w:val="left" w:pos="10138"/>
        </w:tabs>
        <w:spacing w:before="219" w:line="276" w:lineRule="auto"/>
        <w:ind w:left="0" w:firstLine="709"/>
        <w:jc w:val="both"/>
        <w:rPr>
          <w:spacing w:val="-2"/>
        </w:rPr>
      </w:pPr>
      <w:r w:rsidRPr="00B17E73">
        <w:rPr>
          <w:spacing w:val="-2"/>
        </w:rPr>
        <w:t>Требования к подготовке сметной документации:</w:t>
      </w:r>
    </w:p>
    <w:p w14:paraId="2BD3B7D4" w14:textId="77777777" w:rsidR="00ED38D7" w:rsidRPr="007900C6" w:rsidRDefault="00ED38D7" w:rsidP="007900C6">
      <w:pPr>
        <w:pStyle w:val="af5"/>
        <w:numPr>
          <w:ilvl w:val="1"/>
          <w:numId w:val="1"/>
        </w:numPr>
        <w:autoSpaceDE w:val="0"/>
        <w:autoSpaceDN w:val="0"/>
        <w:spacing w:line="276" w:lineRule="auto"/>
        <w:ind w:left="0" w:firstLine="709"/>
        <w:rPr>
          <w:sz w:val="24"/>
          <w:szCs w:val="24"/>
        </w:rPr>
      </w:pPr>
      <w:r w:rsidRPr="007900C6">
        <w:rPr>
          <w:sz w:val="24"/>
          <w:szCs w:val="24"/>
        </w:rPr>
        <w:t xml:space="preserve">Сметную документацию разработать в полном объеме в соответствии с «Методика определения сметной стоимости строительства, реконструкции, капитального ремонта, </w:t>
      </w:r>
      <w:r w:rsidRPr="007900C6">
        <w:rPr>
          <w:sz w:val="24"/>
          <w:szCs w:val="24"/>
        </w:rPr>
        <w:lastRenderedPageBreak/>
        <w:t>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(далее - Методике № 421/пр от 04.08.2020), ресурсно-индексным методом с использованием сметных норм, сметных цен строительных ресурсов в базисном уровне цен и одновременным применением информации о сметных ценах, размещенной в ФГИС ЦС, а также индексов изменения сметной стоимости к группам однородных строительных ресурсов и отдельных видов прочих работ и затрат в базисном уровне цен для которых Минстроем России публикуются индексы изменения сметной стоимости, учитывающие отраслевую специфику таких объектов, при условии соответствия вида объекта капитального строительства виду объекта в наименовании сводного сметного расчета стоимости строительства - определении сметной стоимости строительства выполнить базисно-индексным методом с применением федеральной сметно-нормативной базы ФСНБ-2022 (с изменениями и дополнениями).</w:t>
      </w:r>
    </w:p>
    <w:p w14:paraId="74400DB7" w14:textId="77777777" w:rsidR="00ED38D7" w:rsidRPr="00834498" w:rsidRDefault="00ED38D7" w:rsidP="00ED38D7">
      <w:pPr>
        <w:spacing w:line="276" w:lineRule="auto"/>
        <w:ind w:firstLine="851"/>
        <w:jc w:val="both"/>
        <w:rPr>
          <w:sz w:val="24"/>
          <w:szCs w:val="24"/>
        </w:rPr>
      </w:pPr>
      <w:r w:rsidRPr="00834498">
        <w:rPr>
          <w:sz w:val="24"/>
          <w:szCs w:val="24"/>
        </w:rPr>
        <w:t>При определении сметной стоимости строительства ресурсно-индексным методом, в случае отсутствия сметных цен строительных ресурсов в текущем уровне цен в ФГИС ЦС, применять индексы, указанные в подпунктах «г» - «ж» п. 11 Методики № 421/пр от 04.08.2020. Сметная стоимость строительства ресурсно-индексным методом определять с примене</w:t>
      </w:r>
      <w:r w:rsidRPr="00834498">
        <w:rPr>
          <w:sz w:val="24"/>
          <w:szCs w:val="24"/>
        </w:rPr>
        <w:lastRenderedPageBreak/>
        <w:t>нием индексов изменения сметной стоимости, сведения о которых последними включены в ФРСН.</w:t>
      </w:r>
    </w:p>
    <w:p w14:paraId="585B0D2E" w14:textId="77777777" w:rsidR="00ED38D7" w:rsidRPr="00834498" w:rsidRDefault="00ED38D7" w:rsidP="00ED38D7">
      <w:pPr>
        <w:spacing w:line="276" w:lineRule="auto"/>
        <w:ind w:firstLine="851"/>
        <w:jc w:val="both"/>
        <w:rPr>
          <w:sz w:val="24"/>
          <w:szCs w:val="24"/>
        </w:rPr>
      </w:pPr>
      <w:r w:rsidRPr="00834498">
        <w:rPr>
          <w:sz w:val="24"/>
          <w:szCs w:val="24"/>
        </w:rPr>
        <w:t xml:space="preserve">При отсутствии во ФГИС ЦС данных о сметных ценах в базисном или текущем уровне цен на отдельные материальные ресурсы и оборудование, а также сметных нормативов на отдельные виды работ и услуг определить их сметную стоимость по наиболее экономичному варианту, определенному на основании сбора информации о текущих ценах (далее - конъюнктурный анализ). Результаты конъюнктурного анализа оформить в соответствии с формой, приведенной в Приложении № 1 к Методике № 421/пр от 04.08.2020 и согласовать с </w:t>
      </w:r>
      <w:r>
        <w:rPr>
          <w:sz w:val="24"/>
          <w:szCs w:val="24"/>
        </w:rPr>
        <w:t>З</w:t>
      </w:r>
      <w:r w:rsidRPr="00834498">
        <w:rPr>
          <w:sz w:val="24"/>
          <w:szCs w:val="24"/>
        </w:rPr>
        <w:t>аказчиком.</w:t>
      </w:r>
    </w:p>
    <w:p w14:paraId="38158689" w14:textId="77777777" w:rsidR="00ED38D7" w:rsidRPr="008C625C" w:rsidRDefault="00ED38D7" w:rsidP="0075798C">
      <w:pPr>
        <w:pStyle w:val="af5"/>
        <w:numPr>
          <w:ilvl w:val="1"/>
          <w:numId w:val="1"/>
        </w:numPr>
        <w:tabs>
          <w:tab w:val="left" w:pos="1276"/>
          <w:tab w:val="left" w:pos="1560"/>
        </w:tabs>
        <w:autoSpaceDE w:val="0"/>
        <w:autoSpaceDN w:val="0"/>
        <w:spacing w:line="276" w:lineRule="auto"/>
        <w:ind w:left="0" w:firstLine="709"/>
        <w:rPr>
          <w:sz w:val="24"/>
          <w:szCs w:val="24"/>
        </w:rPr>
      </w:pPr>
      <w:r w:rsidRPr="008C625C">
        <w:rPr>
          <w:sz w:val="24"/>
          <w:szCs w:val="24"/>
        </w:rPr>
        <w:t>Количество коммерческих предложений при конъюнктурном анализе рынка – не менее 3х. В коммерческих предложениях (прайс-листах) должна быть отображена информация: поставщик, его юридический (фактический) адрес, контактные телефоны, цена (оптовая, розница) с НДС (без НДС), с учетом доставки до административного центра Республики Крым (г. Симферополь), либо до объекта. Коммерческое предложение должно быть зарегистрировано в официальном порядке в соответствии с регламентом предоставляющей организации, заверено подписью и печатью представителя организации- производителя материала.</w:t>
      </w:r>
    </w:p>
    <w:p w14:paraId="2CD71408" w14:textId="77777777" w:rsidR="00ED38D7" w:rsidRPr="008C625C" w:rsidRDefault="00ED38D7" w:rsidP="0075798C">
      <w:pPr>
        <w:pStyle w:val="af5"/>
        <w:numPr>
          <w:ilvl w:val="1"/>
          <w:numId w:val="1"/>
        </w:numPr>
        <w:autoSpaceDE w:val="0"/>
        <w:autoSpaceDN w:val="0"/>
        <w:spacing w:line="276" w:lineRule="auto"/>
        <w:ind w:left="0" w:firstLine="709"/>
        <w:rPr>
          <w:sz w:val="24"/>
          <w:szCs w:val="24"/>
        </w:rPr>
      </w:pPr>
      <w:r w:rsidRPr="008C625C">
        <w:rPr>
          <w:sz w:val="24"/>
          <w:szCs w:val="24"/>
        </w:rPr>
        <w:t>В состав сметной документации включить пояснительную записку о формировании сметной стоимости, а также отдельный том (книгу), содержащий (-ую) локальные сметы на виды работ, оборудования и материалы.</w:t>
      </w:r>
    </w:p>
    <w:p w14:paraId="52283DB6" w14:textId="77777777" w:rsidR="00ED38D7" w:rsidRPr="00834498" w:rsidRDefault="00ED38D7" w:rsidP="0075798C">
      <w:pPr>
        <w:spacing w:line="276" w:lineRule="auto"/>
        <w:ind w:firstLine="709"/>
        <w:jc w:val="both"/>
        <w:rPr>
          <w:sz w:val="24"/>
          <w:szCs w:val="24"/>
        </w:rPr>
      </w:pPr>
      <w:r w:rsidRPr="00834498">
        <w:rPr>
          <w:sz w:val="24"/>
          <w:szCs w:val="24"/>
        </w:rPr>
        <w:lastRenderedPageBreak/>
        <w:t>Структуру, состав и формы сметной документации оформить в соответствии с Методикой № 421/пр от 04.08.2020. При разработке сметной документации использовать программный комплекс, прошедший подтверждение соответствия в порядке, установленном действующим законодательством.</w:t>
      </w:r>
    </w:p>
    <w:p w14:paraId="6CD461E8" w14:textId="77777777" w:rsidR="00ED38D7" w:rsidRPr="00834498" w:rsidRDefault="00ED38D7" w:rsidP="0075798C">
      <w:pPr>
        <w:pStyle w:val="af5"/>
        <w:numPr>
          <w:ilvl w:val="1"/>
          <w:numId w:val="1"/>
        </w:numPr>
        <w:autoSpaceDE w:val="0"/>
        <w:autoSpaceDN w:val="0"/>
        <w:spacing w:line="276" w:lineRule="auto"/>
        <w:ind w:left="0" w:firstLine="709"/>
        <w:rPr>
          <w:sz w:val="24"/>
          <w:szCs w:val="24"/>
        </w:rPr>
      </w:pPr>
      <w:r w:rsidRPr="00834498">
        <w:rPr>
          <w:sz w:val="24"/>
          <w:szCs w:val="24"/>
        </w:rPr>
        <w:t xml:space="preserve">Сметную документацию разработать с использованием сертифицированного программного комплекса </w:t>
      </w:r>
      <w:r w:rsidRPr="00834498">
        <w:rPr>
          <w:b/>
          <w:sz w:val="24"/>
          <w:szCs w:val="24"/>
        </w:rPr>
        <w:t>«Гранд - смета»</w:t>
      </w:r>
      <w:r w:rsidRPr="00834498">
        <w:rPr>
          <w:sz w:val="24"/>
          <w:szCs w:val="24"/>
        </w:rPr>
        <w:t xml:space="preserve"> (или ином сметном программном комплексе, позволяющем создавать сметную документацию универсального формата, работающего со всеми сметными программами) и программе EXCEL (в формате GSF и EXCEL). Сметная документация должна содержать полный комплекс проектного объема работ (включая подготовительные работы) для капитального ремонта объекта.</w:t>
      </w:r>
    </w:p>
    <w:p w14:paraId="2ABCE59D" w14:textId="77777777" w:rsidR="00ED38D7" w:rsidRPr="008C625C" w:rsidRDefault="00ED38D7" w:rsidP="0075798C">
      <w:pPr>
        <w:pStyle w:val="af5"/>
        <w:numPr>
          <w:ilvl w:val="1"/>
          <w:numId w:val="1"/>
        </w:numPr>
        <w:autoSpaceDE w:val="0"/>
        <w:autoSpaceDN w:val="0"/>
        <w:spacing w:line="276" w:lineRule="auto"/>
        <w:ind w:left="0" w:firstLine="709"/>
        <w:rPr>
          <w:sz w:val="24"/>
          <w:szCs w:val="24"/>
        </w:rPr>
      </w:pPr>
      <w:r w:rsidRPr="008C625C">
        <w:rPr>
          <w:sz w:val="24"/>
          <w:szCs w:val="24"/>
        </w:rPr>
        <w:t>Наименование локальных смет и глав сводного сметного расчета должно строго соответствовать наименованию глав сводной ведомости объемов работ.</w:t>
      </w:r>
    </w:p>
    <w:p w14:paraId="2BC173E8" w14:textId="77777777" w:rsidR="00ED38D7" w:rsidRPr="008C625C" w:rsidRDefault="00ED38D7" w:rsidP="00441027">
      <w:pPr>
        <w:pStyle w:val="af5"/>
        <w:numPr>
          <w:ilvl w:val="1"/>
          <w:numId w:val="1"/>
        </w:numPr>
        <w:autoSpaceDE w:val="0"/>
        <w:autoSpaceDN w:val="0"/>
        <w:spacing w:line="276" w:lineRule="auto"/>
        <w:ind w:left="0" w:firstLine="709"/>
        <w:rPr>
          <w:sz w:val="24"/>
          <w:szCs w:val="24"/>
        </w:rPr>
      </w:pPr>
      <w:r w:rsidRPr="008C625C">
        <w:rPr>
          <w:sz w:val="24"/>
          <w:szCs w:val="24"/>
        </w:rPr>
        <w:t>В составе сводного сметного расчета включить затраты на:</w:t>
      </w:r>
    </w:p>
    <w:p w14:paraId="378843C7" w14:textId="177AE1C6" w:rsidR="00ED38D7" w:rsidRPr="00441027"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sidRPr="00441027">
        <w:rPr>
          <w:sz w:val="24"/>
          <w:szCs w:val="24"/>
        </w:rPr>
        <w:t>Проектно-изыскательские работы;</w:t>
      </w:r>
    </w:p>
    <w:p w14:paraId="019D017D"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М</w:t>
      </w:r>
      <w:r w:rsidRPr="00834498">
        <w:rPr>
          <w:sz w:val="24"/>
          <w:szCs w:val="24"/>
        </w:rPr>
        <w:t>ероприятия по размещению или утилизации отходов на лицензированных объектах, в том числе плата за негативное воздействие на окружающую среду (при наличии);</w:t>
      </w:r>
    </w:p>
    <w:p w14:paraId="7F4EC3DD"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В</w:t>
      </w:r>
      <w:r w:rsidRPr="00834498">
        <w:rPr>
          <w:sz w:val="24"/>
          <w:szCs w:val="24"/>
        </w:rPr>
        <w:t>ременные здания и сооружения (при основании ПОС);</w:t>
      </w:r>
    </w:p>
    <w:p w14:paraId="0BBD02FB"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З</w:t>
      </w:r>
      <w:r w:rsidRPr="00834498">
        <w:rPr>
          <w:sz w:val="24"/>
          <w:szCs w:val="24"/>
        </w:rPr>
        <w:t xml:space="preserve">атраты по перевозке работников к месту работы и обратно автомобильным транспортом (при основании </w:t>
      </w:r>
      <w:r w:rsidRPr="00834498">
        <w:rPr>
          <w:sz w:val="24"/>
          <w:szCs w:val="24"/>
        </w:rPr>
        <w:lastRenderedPageBreak/>
        <w:t>ПОС);</w:t>
      </w:r>
    </w:p>
    <w:p w14:paraId="6D28026A"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Д</w:t>
      </w:r>
      <w:r w:rsidRPr="00834498">
        <w:rPr>
          <w:sz w:val="24"/>
          <w:szCs w:val="24"/>
        </w:rPr>
        <w:t>ополнительные затраты при получении электроэнергии от передвижных электростанций на основании ПОС (при обосновании);</w:t>
      </w:r>
    </w:p>
    <w:p w14:paraId="32F1954B"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Д</w:t>
      </w:r>
      <w:r w:rsidRPr="00834498">
        <w:rPr>
          <w:sz w:val="24"/>
          <w:szCs w:val="24"/>
        </w:rPr>
        <w:t>ополнительные затраты при перекладки существующих сетей водоснабжения, освещения и ливневой канализации, расположенных в непосредственной близости от волноотбойной стены и/или проходят по телу ее конструкции ПОС (при обосновании);</w:t>
      </w:r>
    </w:p>
    <w:p w14:paraId="78F93097"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А</w:t>
      </w:r>
      <w:r w:rsidRPr="00834498">
        <w:rPr>
          <w:sz w:val="24"/>
          <w:szCs w:val="24"/>
        </w:rPr>
        <w:t>вторский надзор;</w:t>
      </w:r>
    </w:p>
    <w:p w14:paraId="0ACA029A"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С</w:t>
      </w:r>
      <w:r w:rsidRPr="00834498">
        <w:rPr>
          <w:sz w:val="24"/>
          <w:szCs w:val="24"/>
        </w:rPr>
        <w:t>троительный контроль;</w:t>
      </w:r>
    </w:p>
    <w:p w14:paraId="02D2773C" w14:textId="77777777"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Н</w:t>
      </w:r>
      <w:r w:rsidRPr="00834498">
        <w:rPr>
          <w:sz w:val="24"/>
          <w:szCs w:val="24"/>
        </w:rPr>
        <w:t>епредвиденные работы и затраты;</w:t>
      </w:r>
    </w:p>
    <w:p w14:paraId="5F34EF7E" w14:textId="77777777" w:rsidR="00ED38D7" w:rsidRPr="00B17E73"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Н</w:t>
      </w:r>
      <w:r w:rsidRPr="00834498">
        <w:rPr>
          <w:sz w:val="24"/>
          <w:szCs w:val="24"/>
        </w:rPr>
        <w:t>алог на добавленную стоимость;</w:t>
      </w:r>
    </w:p>
    <w:p w14:paraId="0CD4A58C" w14:textId="155C2AB5" w:rsidR="00ED38D7" w:rsidRPr="00834498" w:rsidRDefault="00ED38D7" w:rsidP="00441027">
      <w:pPr>
        <w:pStyle w:val="af5"/>
        <w:numPr>
          <w:ilvl w:val="2"/>
          <w:numId w:val="97"/>
        </w:numPr>
        <w:tabs>
          <w:tab w:val="left" w:pos="1276"/>
          <w:tab w:val="left" w:pos="1560"/>
        </w:tabs>
        <w:autoSpaceDE w:val="0"/>
        <w:autoSpaceDN w:val="0"/>
        <w:spacing w:line="276" w:lineRule="auto"/>
        <w:ind w:left="0" w:firstLine="709"/>
        <w:rPr>
          <w:sz w:val="24"/>
          <w:szCs w:val="24"/>
        </w:rPr>
      </w:pPr>
      <w:r>
        <w:rPr>
          <w:sz w:val="24"/>
          <w:szCs w:val="24"/>
        </w:rPr>
        <w:t>З</w:t>
      </w:r>
      <w:r w:rsidRPr="00834498">
        <w:rPr>
          <w:sz w:val="24"/>
          <w:szCs w:val="24"/>
        </w:rPr>
        <w:t>атраты по оформлению земельно</w:t>
      </w:r>
      <w:r w:rsidR="00441027">
        <w:rPr>
          <w:sz w:val="24"/>
          <w:szCs w:val="24"/>
        </w:rPr>
        <w:t>-</w:t>
      </w:r>
      <w:r w:rsidRPr="00834498">
        <w:rPr>
          <w:sz w:val="24"/>
          <w:szCs w:val="24"/>
        </w:rPr>
        <w:t>правовых отношений и исходно</w:t>
      </w:r>
      <w:r w:rsidR="00441027">
        <w:rPr>
          <w:sz w:val="24"/>
          <w:szCs w:val="24"/>
        </w:rPr>
        <w:t>-</w:t>
      </w:r>
      <w:r w:rsidRPr="00834498">
        <w:rPr>
          <w:sz w:val="24"/>
          <w:szCs w:val="24"/>
        </w:rPr>
        <w:t>разрешительной документации:</w:t>
      </w:r>
    </w:p>
    <w:p w14:paraId="54DF9E23" w14:textId="07E80DFD" w:rsidR="00ED38D7" w:rsidRPr="00834498" w:rsidRDefault="00ED38D7" w:rsidP="0075798C">
      <w:pPr>
        <w:pStyle w:val="af5"/>
        <w:numPr>
          <w:ilvl w:val="3"/>
          <w:numId w:val="82"/>
        </w:numPr>
        <w:autoSpaceDE w:val="0"/>
        <w:autoSpaceDN w:val="0"/>
        <w:spacing w:before="6" w:line="276" w:lineRule="auto"/>
        <w:ind w:left="0" w:firstLine="709"/>
        <w:rPr>
          <w:sz w:val="24"/>
          <w:szCs w:val="24"/>
        </w:rPr>
      </w:pPr>
      <w:r w:rsidRPr="00834498">
        <w:rPr>
          <w:sz w:val="24"/>
          <w:szCs w:val="24"/>
        </w:rPr>
        <w:t>связанные с отводом земельных участков, в том числе межевание, постановка на кадастровый учет, перевод земель</w:t>
      </w:r>
      <w:r w:rsidRPr="00834498">
        <w:rPr>
          <w:spacing w:val="-3"/>
          <w:sz w:val="24"/>
          <w:szCs w:val="24"/>
        </w:rPr>
        <w:t xml:space="preserve"> </w:t>
      </w:r>
      <w:r w:rsidRPr="00834498">
        <w:rPr>
          <w:sz w:val="24"/>
          <w:szCs w:val="24"/>
        </w:rPr>
        <w:t>в иную категорию, получение градостроительных планов, проекта планировки территор</w:t>
      </w:r>
      <w:r>
        <w:rPr>
          <w:sz w:val="24"/>
          <w:szCs w:val="24"/>
        </w:rPr>
        <w:t xml:space="preserve">ии, проекта межевания, натурно </w:t>
      </w:r>
      <w:r w:rsidRPr="00834498">
        <w:rPr>
          <w:sz w:val="24"/>
          <w:szCs w:val="24"/>
        </w:rPr>
        <w:t>техническим обследованием лесных участков и разработкой проекта освоения лесных участков, мероприятий по смене защитности</w:t>
      </w:r>
      <w:r w:rsidRPr="00834498">
        <w:rPr>
          <w:spacing w:val="-16"/>
          <w:sz w:val="24"/>
          <w:szCs w:val="24"/>
        </w:rPr>
        <w:t xml:space="preserve"> </w:t>
      </w:r>
      <w:r w:rsidRPr="00834498">
        <w:rPr>
          <w:sz w:val="24"/>
          <w:szCs w:val="24"/>
        </w:rPr>
        <w:t>лесов</w:t>
      </w:r>
      <w:r w:rsidRPr="00834498">
        <w:rPr>
          <w:spacing w:val="-16"/>
          <w:sz w:val="24"/>
          <w:szCs w:val="24"/>
        </w:rPr>
        <w:t xml:space="preserve"> </w:t>
      </w:r>
      <w:r w:rsidRPr="00834498">
        <w:rPr>
          <w:sz w:val="24"/>
          <w:szCs w:val="24"/>
        </w:rPr>
        <w:t>и</w:t>
      </w:r>
      <w:r w:rsidRPr="00834498">
        <w:rPr>
          <w:spacing w:val="-15"/>
          <w:sz w:val="24"/>
          <w:szCs w:val="24"/>
        </w:rPr>
        <w:t xml:space="preserve"> </w:t>
      </w:r>
      <w:r w:rsidR="00441027" w:rsidRPr="00834498">
        <w:rPr>
          <w:sz w:val="24"/>
          <w:szCs w:val="24"/>
        </w:rPr>
        <w:t>иные</w:t>
      </w:r>
      <w:r w:rsidRPr="00834498">
        <w:rPr>
          <w:spacing w:val="-16"/>
          <w:sz w:val="24"/>
          <w:szCs w:val="24"/>
        </w:rPr>
        <w:t xml:space="preserve"> </w:t>
      </w:r>
      <w:r w:rsidRPr="00834498">
        <w:rPr>
          <w:sz w:val="24"/>
          <w:szCs w:val="24"/>
        </w:rPr>
        <w:t>затраты,</w:t>
      </w:r>
      <w:r w:rsidRPr="00834498">
        <w:rPr>
          <w:spacing w:val="-16"/>
          <w:sz w:val="24"/>
          <w:szCs w:val="24"/>
        </w:rPr>
        <w:t xml:space="preserve"> </w:t>
      </w:r>
      <w:r w:rsidRPr="00834498">
        <w:rPr>
          <w:sz w:val="24"/>
          <w:szCs w:val="24"/>
        </w:rPr>
        <w:t>необходимые</w:t>
      </w:r>
      <w:r w:rsidRPr="00834498">
        <w:rPr>
          <w:spacing w:val="-13"/>
          <w:sz w:val="24"/>
          <w:szCs w:val="24"/>
        </w:rPr>
        <w:t xml:space="preserve"> </w:t>
      </w:r>
      <w:r w:rsidRPr="00834498">
        <w:rPr>
          <w:sz w:val="24"/>
          <w:szCs w:val="24"/>
        </w:rPr>
        <w:t>для</w:t>
      </w:r>
      <w:r w:rsidRPr="00834498">
        <w:rPr>
          <w:spacing w:val="-19"/>
          <w:sz w:val="24"/>
          <w:szCs w:val="24"/>
        </w:rPr>
        <w:t xml:space="preserve"> </w:t>
      </w:r>
      <w:r w:rsidRPr="00834498">
        <w:rPr>
          <w:sz w:val="24"/>
          <w:szCs w:val="24"/>
        </w:rPr>
        <w:t>отвода</w:t>
      </w:r>
      <w:r w:rsidRPr="00834498">
        <w:rPr>
          <w:spacing w:val="-16"/>
          <w:sz w:val="24"/>
          <w:szCs w:val="24"/>
        </w:rPr>
        <w:t xml:space="preserve"> </w:t>
      </w:r>
      <w:r w:rsidRPr="00834498">
        <w:rPr>
          <w:sz w:val="24"/>
          <w:szCs w:val="24"/>
        </w:rPr>
        <w:t>земельных</w:t>
      </w:r>
      <w:r w:rsidRPr="00834498">
        <w:rPr>
          <w:spacing w:val="-15"/>
          <w:sz w:val="24"/>
          <w:szCs w:val="24"/>
        </w:rPr>
        <w:t xml:space="preserve"> </w:t>
      </w:r>
      <w:r w:rsidRPr="00834498">
        <w:rPr>
          <w:sz w:val="24"/>
          <w:szCs w:val="24"/>
        </w:rPr>
        <w:t>участков</w:t>
      </w:r>
      <w:r w:rsidRPr="00834498">
        <w:rPr>
          <w:spacing w:val="-16"/>
          <w:sz w:val="24"/>
          <w:szCs w:val="24"/>
        </w:rPr>
        <w:t xml:space="preserve"> </w:t>
      </w:r>
      <w:r w:rsidRPr="00834498">
        <w:rPr>
          <w:sz w:val="24"/>
          <w:szCs w:val="24"/>
        </w:rPr>
        <w:t>и</w:t>
      </w:r>
      <w:r w:rsidRPr="00834498">
        <w:rPr>
          <w:spacing w:val="-18"/>
          <w:sz w:val="24"/>
          <w:szCs w:val="24"/>
        </w:rPr>
        <w:t xml:space="preserve"> </w:t>
      </w:r>
      <w:r w:rsidRPr="00834498">
        <w:rPr>
          <w:sz w:val="24"/>
          <w:szCs w:val="24"/>
        </w:rPr>
        <w:t>т.д.;</w:t>
      </w:r>
    </w:p>
    <w:p w14:paraId="21C279FC" w14:textId="77777777" w:rsidR="00ED38D7" w:rsidRPr="00834498" w:rsidRDefault="00ED38D7" w:rsidP="0075798C">
      <w:pPr>
        <w:pStyle w:val="af5"/>
        <w:numPr>
          <w:ilvl w:val="3"/>
          <w:numId w:val="82"/>
        </w:numPr>
        <w:autoSpaceDE w:val="0"/>
        <w:autoSpaceDN w:val="0"/>
        <w:spacing w:line="276" w:lineRule="auto"/>
        <w:ind w:left="0" w:firstLine="709"/>
        <w:rPr>
          <w:sz w:val="24"/>
          <w:szCs w:val="24"/>
        </w:rPr>
      </w:pPr>
      <w:r w:rsidRPr="00834498">
        <w:rPr>
          <w:sz w:val="24"/>
          <w:szCs w:val="24"/>
        </w:rPr>
        <w:t xml:space="preserve">связанные с компенсацией за сносимые строения и садовоогородные и иные насаждения, посев, вспашку и другие сельскохозяйственные работы, ущерба, наносимого </w:t>
      </w:r>
      <w:r w:rsidRPr="00834498">
        <w:rPr>
          <w:spacing w:val="-2"/>
          <w:sz w:val="24"/>
          <w:szCs w:val="24"/>
        </w:rPr>
        <w:t>природной</w:t>
      </w:r>
      <w:r w:rsidRPr="00834498">
        <w:rPr>
          <w:spacing w:val="-13"/>
          <w:sz w:val="24"/>
          <w:szCs w:val="24"/>
        </w:rPr>
        <w:t xml:space="preserve"> </w:t>
      </w:r>
      <w:r w:rsidRPr="00834498">
        <w:rPr>
          <w:spacing w:val="-2"/>
          <w:sz w:val="24"/>
          <w:szCs w:val="24"/>
        </w:rPr>
        <w:lastRenderedPageBreak/>
        <w:t>среде,</w:t>
      </w:r>
      <w:r w:rsidRPr="00834498">
        <w:rPr>
          <w:spacing w:val="-14"/>
          <w:sz w:val="24"/>
          <w:szCs w:val="24"/>
        </w:rPr>
        <w:t xml:space="preserve"> </w:t>
      </w:r>
      <w:r w:rsidRPr="00834498">
        <w:rPr>
          <w:spacing w:val="-2"/>
          <w:sz w:val="24"/>
          <w:szCs w:val="24"/>
        </w:rPr>
        <w:t>произведенные</w:t>
      </w:r>
      <w:r w:rsidRPr="00834498">
        <w:rPr>
          <w:spacing w:val="16"/>
          <w:sz w:val="24"/>
          <w:szCs w:val="24"/>
        </w:rPr>
        <w:t xml:space="preserve"> </w:t>
      </w:r>
      <w:r w:rsidRPr="00834498">
        <w:rPr>
          <w:spacing w:val="-2"/>
          <w:sz w:val="24"/>
          <w:szCs w:val="24"/>
        </w:rPr>
        <w:t>на</w:t>
      </w:r>
      <w:r w:rsidRPr="00834498">
        <w:rPr>
          <w:spacing w:val="-9"/>
          <w:sz w:val="24"/>
          <w:szCs w:val="24"/>
        </w:rPr>
        <w:t xml:space="preserve"> </w:t>
      </w:r>
      <w:r w:rsidRPr="00834498">
        <w:rPr>
          <w:spacing w:val="-2"/>
          <w:sz w:val="24"/>
          <w:szCs w:val="24"/>
        </w:rPr>
        <w:t>отчуждаемой территории,</w:t>
      </w:r>
      <w:r w:rsidRPr="00834498">
        <w:rPr>
          <w:spacing w:val="-9"/>
          <w:sz w:val="24"/>
          <w:szCs w:val="24"/>
        </w:rPr>
        <w:t xml:space="preserve"> </w:t>
      </w:r>
      <w:r w:rsidRPr="00834498">
        <w:rPr>
          <w:spacing w:val="-2"/>
          <w:sz w:val="24"/>
          <w:szCs w:val="24"/>
        </w:rPr>
        <w:t>возмещением</w:t>
      </w:r>
      <w:r w:rsidRPr="00834498">
        <w:rPr>
          <w:sz w:val="24"/>
          <w:szCs w:val="24"/>
        </w:rPr>
        <w:t xml:space="preserve"> </w:t>
      </w:r>
      <w:r w:rsidRPr="00834498">
        <w:rPr>
          <w:spacing w:val="-2"/>
          <w:sz w:val="24"/>
          <w:szCs w:val="24"/>
        </w:rPr>
        <w:t>убытков и</w:t>
      </w:r>
      <w:r w:rsidRPr="00834498">
        <w:rPr>
          <w:spacing w:val="-14"/>
          <w:sz w:val="24"/>
          <w:szCs w:val="24"/>
        </w:rPr>
        <w:t xml:space="preserve"> </w:t>
      </w:r>
      <w:r w:rsidRPr="00834498">
        <w:rPr>
          <w:spacing w:val="-2"/>
          <w:sz w:val="24"/>
          <w:szCs w:val="24"/>
        </w:rPr>
        <w:t xml:space="preserve">потерь </w:t>
      </w:r>
      <w:r w:rsidRPr="00834498">
        <w:rPr>
          <w:sz w:val="24"/>
          <w:szCs w:val="24"/>
        </w:rPr>
        <w:t xml:space="preserve">по переносу зданий и сооружений (или строительству новых зданий и сооружений взамен сносимых), по возмещению убытков, причиняемых проведением водохозяйственных </w:t>
      </w:r>
      <w:r w:rsidRPr="00834498">
        <w:rPr>
          <w:spacing w:val="-4"/>
          <w:sz w:val="24"/>
          <w:szCs w:val="24"/>
        </w:rPr>
        <w:t>мероприятий,</w:t>
      </w:r>
      <w:r w:rsidRPr="00834498">
        <w:rPr>
          <w:spacing w:val="-11"/>
          <w:sz w:val="24"/>
          <w:szCs w:val="24"/>
        </w:rPr>
        <w:t xml:space="preserve"> </w:t>
      </w:r>
      <w:r w:rsidRPr="00834498">
        <w:rPr>
          <w:spacing w:val="-4"/>
          <w:sz w:val="24"/>
          <w:szCs w:val="24"/>
        </w:rPr>
        <w:t>прекращением</w:t>
      </w:r>
      <w:r w:rsidRPr="00834498">
        <w:rPr>
          <w:sz w:val="24"/>
          <w:szCs w:val="24"/>
        </w:rPr>
        <w:t xml:space="preserve"> </w:t>
      </w:r>
      <w:r w:rsidRPr="00834498">
        <w:rPr>
          <w:spacing w:val="-4"/>
          <w:sz w:val="24"/>
          <w:szCs w:val="24"/>
        </w:rPr>
        <w:t>или</w:t>
      </w:r>
      <w:r w:rsidRPr="00834498">
        <w:rPr>
          <w:spacing w:val="-10"/>
          <w:sz w:val="24"/>
          <w:szCs w:val="24"/>
        </w:rPr>
        <w:t xml:space="preserve"> </w:t>
      </w:r>
      <w:r w:rsidRPr="00834498">
        <w:rPr>
          <w:spacing w:val="-4"/>
          <w:sz w:val="24"/>
          <w:szCs w:val="24"/>
        </w:rPr>
        <w:t>изменением</w:t>
      </w:r>
      <w:r w:rsidRPr="00834498">
        <w:rPr>
          <w:sz w:val="24"/>
          <w:szCs w:val="24"/>
        </w:rPr>
        <w:t xml:space="preserve"> </w:t>
      </w:r>
      <w:r w:rsidRPr="00834498">
        <w:rPr>
          <w:spacing w:val="-4"/>
          <w:sz w:val="24"/>
          <w:szCs w:val="24"/>
        </w:rPr>
        <w:t>условий водопользования,</w:t>
      </w:r>
      <w:r w:rsidRPr="00834498">
        <w:rPr>
          <w:spacing w:val="-12"/>
          <w:sz w:val="24"/>
          <w:szCs w:val="24"/>
        </w:rPr>
        <w:t xml:space="preserve"> </w:t>
      </w:r>
      <w:r w:rsidRPr="00834498">
        <w:rPr>
          <w:spacing w:val="-4"/>
          <w:sz w:val="24"/>
          <w:szCs w:val="24"/>
        </w:rPr>
        <w:t>по</w:t>
      </w:r>
      <w:r w:rsidRPr="00834498">
        <w:rPr>
          <w:spacing w:val="-12"/>
          <w:sz w:val="24"/>
          <w:szCs w:val="24"/>
        </w:rPr>
        <w:t xml:space="preserve"> </w:t>
      </w:r>
      <w:r w:rsidRPr="00834498">
        <w:rPr>
          <w:spacing w:val="-4"/>
          <w:sz w:val="24"/>
          <w:szCs w:val="24"/>
        </w:rPr>
        <w:t xml:space="preserve">возмещению потерь </w:t>
      </w:r>
      <w:r w:rsidRPr="00834498">
        <w:rPr>
          <w:sz w:val="24"/>
          <w:szCs w:val="24"/>
        </w:rPr>
        <w:t>сельскохозяйственного</w:t>
      </w:r>
      <w:r w:rsidRPr="00834498">
        <w:rPr>
          <w:spacing w:val="-18"/>
          <w:sz w:val="24"/>
          <w:szCs w:val="24"/>
        </w:rPr>
        <w:t xml:space="preserve"> </w:t>
      </w:r>
      <w:r w:rsidRPr="00834498">
        <w:rPr>
          <w:sz w:val="24"/>
          <w:szCs w:val="24"/>
        </w:rPr>
        <w:t>производства;</w:t>
      </w:r>
    </w:p>
    <w:p w14:paraId="3CCE8726" w14:textId="77777777" w:rsidR="00ED38D7" w:rsidRPr="00834498" w:rsidRDefault="00ED38D7" w:rsidP="0075798C">
      <w:pPr>
        <w:pStyle w:val="af5"/>
        <w:numPr>
          <w:ilvl w:val="3"/>
          <w:numId w:val="82"/>
        </w:numPr>
        <w:autoSpaceDE w:val="0"/>
        <w:autoSpaceDN w:val="0"/>
        <w:spacing w:line="276" w:lineRule="auto"/>
        <w:ind w:left="0" w:firstLine="709"/>
        <w:rPr>
          <w:sz w:val="24"/>
          <w:szCs w:val="24"/>
        </w:rPr>
      </w:pPr>
      <w:r w:rsidRPr="00834498">
        <w:rPr>
          <w:sz w:val="24"/>
          <w:szCs w:val="24"/>
        </w:rPr>
        <w:t xml:space="preserve">на арендные платежи, размер которых определяется на основании действующего законодательства, расчета, составленного с учетом сведений о кадастровой стоимости земельных участков и положений Постановлений Правительства Российской Федерации от </w:t>
      </w:r>
      <w:r w:rsidRPr="00834498">
        <w:rPr>
          <w:spacing w:val="-2"/>
          <w:sz w:val="24"/>
          <w:szCs w:val="24"/>
        </w:rPr>
        <w:t>16.07.2009 №</w:t>
      </w:r>
      <w:r w:rsidRPr="00834498">
        <w:rPr>
          <w:spacing w:val="-14"/>
          <w:sz w:val="24"/>
          <w:szCs w:val="24"/>
        </w:rPr>
        <w:t xml:space="preserve"> </w:t>
      </w:r>
      <w:r w:rsidRPr="00834498">
        <w:rPr>
          <w:spacing w:val="-2"/>
          <w:sz w:val="24"/>
          <w:szCs w:val="24"/>
        </w:rPr>
        <w:t>582</w:t>
      </w:r>
      <w:r w:rsidRPr="00834498">
        <w:rPr>
          <w:spacing w:val="-14"/>
          <w:sz w:val="24"/>
          <w:szCs w:val="24"/>
        </w:rPr>
        <w:t xml:space="preserve"> </w:t>
      </w:r>
      <w:r w:rsidRPr="00834498">
        <w:rPr>
          <w:spacing w:val="-2"/>
          <w:sz w:val="24"/>
          <w:szCs w:val="24"/>
        </w:rPr>
        <w:t>«Об</w:t>
      </w:r>
      <w:r w:rsidRPr="00834498">
        <w:rPr>
          <w:spacing w:val="-13"/>
          <w:sz w:val="24"/>
          <w:szCs w:val="24"/>
        </w:rPr>
        <w:t xml:space="preserve"> </w:t>
      </w:r>
      <w:r w:rsidRPr="00834498">
        <w:rPr>
          <w:spacing w:val="-2"/>
          <w:sz w:val="24"/>
          <w:szCs w:val="24"/>
        </w:rPr>
        <w:t>основных</w:t>
      </w:r>
      <w:r w:rsidRPr="00834498">
        <w:rPr>
          <w:spacing w:val="-5"/>
          <w:sz w:val="24"/>
          <w:szCs w:val="24"/>
        </w:rPr>
        <w:t xml:space="preserve"> </w:t>
      </w:r>
      <w:r w:rsidRPr="00834498">
        <w:rPr>
          <w:spacing w:val="-2"/>
          <w:sz w:val="24"/>
          <w:szCs w:val="24"/>
        </w:rPr>
        <w:t>принципах определения арендной</w:t>
      </w:r>
      <w:r w:rsidRPr="00834498">
        <w:rPr>
          <w:spacing w:val="-4"/>
          <w:sz w:val="24"/>
          <w:szCs w:val="24"/>
        </w:rPr>
        <w:t xml:space="preserve"> </w:t>
      </w:r>
      <w:r w:rsidRPr="00834498">
        <w:rPr>
          <w:spacing w:val="-2"/>
          <w:sz w:val="24"/>
          <w:szCs w:val="24"/>
        </w:rPr>
        <w:t>платы</w:t>
      </w:r>
      <w:r w:rsidRPr="00834498">
        <w:rPr>
          <w:spacing w:val="-13"/>
          <w:sz w:val="24"/>
          <w:szCs w:val="24"/>
        </w:rPr>
        <w:t xml:space="preserve"> </w:t>
      </w:r>
      <w:r w:rsidRPr="00834498">
        <w:rPr>
          <w:spacing w:val="-2"/>
          <w:sz w:val="24"/>
          <w:szCs w:val="24"/>
        </w:rPr>
        <w:t>при</w:t>
      </w:r>
      <w:r w:rsidRPr="00834498">
        <w:rPr>
          <w:spacing w:val="-11"/>
          <w:sz w:val="24"/>
          <w:szCs w:val="24"/>
        </w:rPr>
        <w:t xml:space="preserve"> </w:t>
      </w:r>
      <w:r w:rsidRPr="00834498">
        <w:rPr>
          <w:spacing w:val="-2"/>
          <w:sz w:val="24"/>
          <w:szCs w:val="24"/>
        </w:rPr>
        <w:t>аренде</w:t>
      </w:r>
      <w:r w:rsidRPr="00834498">
        <w:rPr>
          <w:spacing w:val="-12"/>
          <w:sz w:val="24"/>
          <w:szCs w:val="24"/>
        </w:rPr>
        <w:t xml:space="preserve"> </w:t>
      </w:r>
      <w:r w:rsidRPr="00834498">
        <w:rPr>
          <w:spacing w:val="-2"/>
          <w:sz w:val="24"/>
          <w:szCs w:val="24"/>
        </w:rPr>
        <w:t xml:space="preserve">земельных участков, </w:t>
      </w:r>
      <w:r w:rsidRPr="00834498">
        <w:rPr>
          <w:sz w:val="24"/>
          <w:szCs w:val="24"/>
        </w:rPr>
        <w:t>находящихся в государственной</w:t>
      </w:r>
      <w:r w:rsidRPr="00834498">
        <w:rPr>
          <w:spacing w:val="-9"/>
          <w:sz w:val="24"/>
          <w:szCs w:val="24"/>
        </w:rPr>
        <w:t xml:space="preserve"> </w:t>
      </w:r>
      <w:r w:rsidRPr="00834498">
        <w:rPr>
          <w:sz w:val="24"/>
          <w:szCs w:val="24"/>
        </w:rPr>
        <w:t>собственности, и о</w:t>
      </w:r>
      <w:r w:rsidRPr="00834498">
        <w:rPr>
          <w:spacing w:val="-5"/>
          <w:sz w:val="24"/>
          <w:szCs w:val="24"/>
        </w:rPr>
        <w:t xml:space="preserve"> </w:t>
      </w:r>
      <w:r w:rsidRPr="00834498">
        <w:rPr>
          <w:sz w:val="24"/>
          <w:szCs w:val="24"/>
        </w:rPr>
        <w:t>правилах определения размера</w:t>
      </w:r>
      <w:r w:rsidRPr="00834498">
        <w:rPr>
          <w:spacing w:val="-5"/>
          <w:sz w:val="24"/>
          <w:szCs w:val="24"/>
        </w:rPr>
        <w:t xml:space="preserve"> </w:t>
      </w:r>
      <w:r w:rsidRPr="00834498">
        <w:rPr>
          <w:sz w:val="24"/>
          <w:szCs w:val="24"/>
        </w:rPr>
        <w:t>арендной платы, а</w:t>
      </w:r>
      <w:r w:rsidRPr="00834498">
        <w:rPr>
          <w:spacing w:val="-10"/>
          <w:sz w:val="24"/>
          <w:szCs w:val="24"/>
        </w:rPr>
        <w:t xml:space="preserve"> </w:t>
      </w:r>
      <w:r w:rsidRPr="00834498">
        <w:rPr>
          <w:sz w:val="24"/>
          <w:szCs w:val="24"/>
        </w:rPr>
        <w:t>также</w:t>
      </w:r>
      <w:r w:rsidRPr="00834498">
        <w:rPr>
          <w:spacing w:val="-5"/>
          <w:sz w:val="24"/>
          <w:szCs w:val="24"/>
        </w:rPr>
        <w:t xml:space="preserve"> </w:t>
      </w:r>
      <w:r w:rsidRPr="00834498">
        <w:rPr>
          <w:sz w:val="24"/>
          <w:szCs w:val="24"/>
        </w:rPr>
        <w:t>порядка, условий и сроков</w:t>
      </w:r>
      <w:r w:rsidRPr="00834498">
        <w:rPr>
          <w:spacing w:val="-2"/>
          <w:sz w:val="24"/>
          <w:szCs w:val="24"/>
        </w:rPr>
        <w:t xml:space="preserve"> </w:t>
      </w:r>
      <w:r w:rsidRPr="00834498">
        <w:rPr>
          <w:sz w:val="24"/>
          <w:szCs w:val="24"/>
        </w:rPr>
        <w:t>внесения арендной платы</w:t>
      </w:r>
      <w:r w:rsidRPr="00834498">
        <w:rPr>
          <w:spacing w:val="-5"/>
          <w:sz w:val="24"/>
          <w:szCs w:val="24"/>
        </w:rPr>
        <w:t xml:space="preserve"> </w:t>
      </w:r>
      <w:r w:rsidRPr="00834498">
        <w:rPr>
          <w:sz w:val="24"/>
          <w:szCs w:val="24"/>
        </w:rPr>
        <w:t>за</w:t>
      </w:r>
      <w:r w:rsidRPr="00834498">
        <w:rPr>
          <w:spacing w:val="-2"/>
          <w:sz w:val="24"/>
          <w:szCs w:val="24"/>
        </w:rPr>
        <w:t xml:space="preserve"> </w:t>
      </w:r>
      <w:r w:rsidRPr="00834498">
        <w:rPr>
          <w:sz w:val="24"/>
          <w:szCs w:val="24"/>
        </w:rPr>
        <w:t>земли, находящиеся в собственности</w:t>
      </w:r>
      <w:r w:rsidRPr="00834498">
        <w:rPr>
          <w:spacing w:val="30"/>
          <w:sz w:val="24"/>
          <w:szCs w:val="24"/>
        </w:rPr>
        <w:t xml:space="preserve"> </w:t>
      </w:r>
      <w:r w:rsidRPr="00834498">
        <w:rPr>
          <w:sz w:val="24"/>
          <w:szCs w:val="24"/>
        </w:rPr>
        <w:t>Российской</w:t>
      </w:r>
      <w:r w:rsidRPr="00834498">
        <w:rPr>
          <w:spacing w:val="29"/>
          <w:sz w:val="24"/>
          <w:szCs w:val="24"/>
        </w:rPr>
        <w:t xml:space="preserve"> </w:t>
      </w:r>
      <w:r w:rsidRPr="00834498">
        <w:rPr>
          <w:sz w:val="24"/>
          <w:szCs w:val="24"/>
        </w:rPr>
        <w:t>Федерации» и от 22.05.2007</w:t>
      </w:r>
      <w:r w:rsidRPr="00834498">
        <w:rPr>
          <w:spacing w:val="16"/>
          <w:sz w:val="24"/>
          <w:szCs w:val="24"/>
        </w:rPr>
        <w:t xml:space="preserve"> </w:t>
      </w:r>
      <w:r w:rsidRPr="00834498">
        <w:rPr>
          <w:spacing w:val="16"/>
          <w:sz w:val="24"/>
          <w:szCs w:val="24"/>
        </w:rPr>
        <w:br/>
      </w:r>
      <w:r w:rsidRPr="00834498">
        <w:rPr>
          <w:sz w:val="24"/>
          <w:szCs w:val="24"/>
        </w:rPr>
        <w:t>№ 310 «О ставках платы за единицу объема лесных ресурсов и ставках платы за единицу площади лесного участка,</w:t>
      </w:r>
      <w:r w:rsidRPr="00834498">
        <w:rPr>
          <w:spacing w:val="-1"/>
          <w:sz w:val="24"/>
          <w:szCs w:val="24"/>
        </w:rPr>
        <w:t xml:space="preserve"> </w:t>
      </w:r>
      <w:r w:rsidRPr="00834498">
        <w:rPr>
          <w:sz w:val="24"/>
          <w:szCs w:val="24"/>
        </w:rPr>
        <w:t>находящегося в федеральной собственности», нормативноправовых актов органов субъектов Российской Федерации в</w:t>
      </w:r>
      <w:r w:rsidRPr="00834498">
        <w:rPr>
          <w:b/>
          <w:sz w:val="24"/>
          <w:szCs w:val="24"/>
        </w:rPr>
        <w:t xml:space="preserve"> </w:t>
      </w:r>
      <w:r w:rsidRPr="00834498">
        <w:rPr>
          <w:sz w:val="24"/>
          <w:szCs w:val="24"/>
        </w:rPr>
        <w:t>области земельного законодательства, отчета по определению</w:t>
      </w:r>
      <w:r w:rsidRPr="00834498">
        <w:rPr>
          <w:spacing w:val="40"/>
          <w:sz w:val="24"/>
          <w:szCs w:val="24"/>
        </w:rPr>
        <w:t xml:space="preserve"> </w:t>
      </w:r>
      <w:r w:rsidRPr="00834498">
        <w:rPr>
          <w:sz w:val="24"/>
          <w:szCs w:val="24"/>
        </w:rPr>
        <w:t>рыночной</w:t>
      </w:r>
      <w:r w:rsidRPr="00834498">
        <w:rPr>
          <w:spacing w:val="40"/>
          <w:sz w:val="24"/>
          <w:szCs w:val="24"/>
        </w:rPr>
        <w:t xml:space="preserve"> </w:t>
      </w:r>
      <w:r w:rsidRPr="00834498">
        <w:rPr>
          <w:sz w:val="24"/>
          <w:szCs w:val="24"/>
        </w:rPr>
        <w:t xml:space="preserve">стоимости аренды в соответствии с Федеральным законом об оценочной деятельности от </w:t>
      </w:r>
      <w:r w:rsidRPr="00834498">
        <w:rPr>
          <w:spacing w:val="-2"/>
          <w:sz w:val="24"/>
          <w:szCs w:val="24"/>
        </w:rPr>
        <w:t xml:space="preserve">29.07.1998 </w:t>
      </w:r>
      <w:r w:rsidRPr="00834498">
        <w:rPr>
          <w:sz w:val="24"/>
          <w:szCs w:val="24"/>
        </w:rPr>
        <w:t>№ 135ФЗ с последующими изменениями и дополнениями, стандартами и правилами саморегулируемых</w:t>
      </w:r>
      <w:r w:rsidRPr="00834498">
        <w:rPr>
          <w:spacing w:val="-17"/>
          <w:sz w:val="24"/>
          <w:szCs w:val="24"/>
        </w:rPr>
        <w:t xml:space="preserve"> </w:t>
      </w:r>
      <w:r w:rsidRPr="00834498">
        <w:rPr>
          <w:sz w:val="24"/>
          <w:szCs w:val="24"/>
        </w:rPr>
        <w:t>организаций;</w:t>
      </w:r>
    </w:p>
    <w:p w14:paraId="5A238509" w14:textId="77777777" w:rsidR="00ED38D7" w:rsidRPr="00834498" w:rsidRDefault="00ED38D7" w:rsidP="0075798C">
      <w:pPr>
        <w:pStyle w:val="af4"/>
        <w:numPr>
          <w:ilvl w:val="3"/>
          <w:numId w:val="82"/>
        </w:numPr>
        <w:autoSpaceDE w:val="0"/>
        <w:autoSpaceDN w:val="0"/>
        <w:spacing w:before="6" w:line="276" w:lineRule="auto"/>
        <w:ind w:left="0" w:firstLine="709"/>
      </w:pPr>
      <w:r w:rsidRPr="00834498">
        <w:lastRenderedPageBreak/>
        <w:t>на</w:t>
      </w:r>
      <w:r w:rsidRPr="00834498">
        <w:rPr>
          <w:spacing w:val="40"/>
        </w:rPr>
        <w:t xml:space="preserve"> </w:t>
      </w:r>
      <w:r w:rsidRPr="00834498">
        <w:t>проведение мероприятий по рекультивации земель, предусмотренных основными положениями о рекультивации земель, снятии, сохранении и рациональном использовании плодородного слоя почвы (утвержденными приказом Минприроды России и Роскомзема от 22.12.1995 № 525/67) и иными нормативными актами Российской Федерации;</w:t>
      </w:r>
    </w:p>
    <w:p w14:paraId="1FB38802" w14:textId="77777777" w:rsidR="00ED38D7" w:rsidRPr="00834498" w:rsidRDefault="00ED38D7" w:rsidP="0075798C">
      <w:pPr>
        <w:pStyle w:val="af4"/>
        <w:numPr>
          <w:ilvl w:val="3"/>
          <w:numId w:val="82"/>
        </w:numPr>
        <w:autoSpaceDE w:val="0"/>
        <w:autoSpaceDN w:val="0"/>
        <w:spacing w:before="9" w:line="276" w:lineRule="auto"/>
        <w:ind w:left="0" w:firstLine="709"/>
      </w:pPr>
      <w:r w:rsidRPr="00834498">
        <w:t>для</w:t>
      </w:r>
      <w:r w:rsidRPr="00834498">
        <w:rPr>
          <w:spacing w:val="-7"/>
        </w:rPr>
        <w:t xml:space="preserve"> </w:t>
      </w:r>
      <w:r w:rsidRPr="00834498">
        <w:t>выкупа (изъятия) земельного участка, которые определяются</w:t>
      </w:r>
      <w:r w:rsidRPr="00834498">
        <w:rPr>
          <w:spacing w:val="40"/>
        </w:rPr>
        <w:t xml:space="preserve"> </w:t>
      </w:r>
      <w:r w:rsidRPr="00834498">
        <w:t>на основании отчета по определению рыночной стоимости земельного участка в соответствии с Федеральным Законом об оценочной деятельности</w:t>
      </w:r>
      <w:r w:rsidRPr="00834498">
        <w:rPr>
          <w:spacing w:val="40"/>
        </w:rPr>
        <w:t xml:space="preserve"> </w:t>
      </w:r>
      <w:r w:rsidRPr="00834498">
        <w:t>от 29.07.1998 № 135ФЗ;</w:t>
      </w:r>
    </w:p>
    <w:p w14:paraId="4575711E" w14:textId="77777777" w:rsidR="00ED38D7" w:rsidRPr="00834498" w:rsidRDefault="00ED38D7" w:rsidP="0075798C">
      <w:pPr>
        <w:pStyle w:val="af4"/>
        <w:numPr>
          <w:ilvl w:val="3"/>
          <w:numId w:val="82"/>
        </w:numPr>
        <w:autoSpaceDE w:val="0"/>
        <w:autoSpaceDN w:val="0"/>
        <w:spacing w:before="6" w:line="276" w:lineRule="auto"/>
        <w:ind w:left="0" w:firstLine="709"/>
      </w:pPr>
      <w:r w:rsidRPr="00834498">
        <w:t>связанные с выполнением исполнительной съемки объекта, выполненной и зарегистрированной</w:t>
      </w:r>
      <w:r w:rsidRPr="00834498">
        <w:rPr>
          <w:spacing w:val="40"/>
        </w:rPr>
        <w:t xml:space="preserve"> </w:t>
      </w:r>
      <w:r w:rsidRPr="00834498">
        <w:t>в</w:t>
      </w:r>
      <w:r w:rsidRPr="00834498">
        <w:rPr>
          <w:spacing w:val="40"/>
        </w:rPr>
        <w:t xml:space="preserve"> </w:t>
      </w:r>
      <w:r w:rsidRPr="00834498">
        <w:t>соответствии</w:t>
      </w:r>
      <w:r w:rsidRPr="00834498">
        <w:rPr>
          <w:spacing w:val="40"/>
        </w:rPr>
        <w:t xml:space="preserve"> </w:t>
      </w:r>
      <w:r w:rsidRPr="00834498">
        <w:t>с</w:t>
      </w:r>
      <w:r w:rsidRPr="00834498">
        <w:rPr>
          <w:spacing w:val="40"/>
        </w:rPr>
        <w:t xml:space="preserve"> </w:t>
      </w:r>
      <w:r w:rsidRPr="00834498">
        <w:t>требованиями,</w:t>
      </w:r>
      <w:r w:rsidRPr="00834498">
        <w:rPr>
          <w:spacing w:val="40"/>
        </w:rPr>
        <w:t xml:space="preserve"> </w:t>
      </w:r>
      <w:r w:rsidRPr="00834498">
        <w:t>установленными</w:t>
      </w:r>
      <w:r w:rsidRPr="00834498">
        <w:rPr>
          <w:spacing w:val="40"/>
        </w:rPr>
        <w:t xml:space="preserve"> </w:t>
      </w:r>
      <w:r w:rsidRPr="00834498">
        <w:t>органами исполнительной власти субъектов Российской Федерации или местного самоуправления, на территориях которых расположен объект;</w:t>
      </w:r>
    </w:p>
    <w:p w14:paraId="4581752C" w14:textId="77777777" w:rsidR="00ED38D7" w:rsidRPr="00834498" w:rsidRDefault="00ED38D7" w:rsidP="0075798C">
      <w:pPr>
        <w:pStyle w:val="af5"/>
        <w:numPr>
          <w:ilvl w:val="3"/>
          <w:numId w:val="82"/>
        </w:numPr>
        <w:tabs>
          <w:tab w:val="left" w:pos="1019"/>
        </w:tabs>
        <w:autoSpaceDE w:val="0"/>
        <w:autoSpaceDN w:val="0"/>
        <w:spacing w:before="18" w:line="276" w:lineRule="auto"/>
        <w:ind w:left="0" w:firstLine="709"/>
        <w:rPr>
          <w:sz w:val="24"/>
          <w:szCs w:val="24"/>
        </w:rPr>
      </w:pPr>
      <w:r w:rsidRPr="00834498">
        <w:rPr>
          <w:sz w:val="24"/>
          <w:szCs w:val="24"/>
        </w:rPr>
        <w:t>по возмещению собственникам земельных участков, землепользователям, землевладельцам и арендаторам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 в результате деятельности других лиц;</w:t>
      </w:r>
    </w:p>
    <w:p w14:paraId="1278FAB2" w14:textId="77777777" w:rsidR="00ED38D7" w:rsidRPr="00834498" w:rsidRDefault="00ED38D7" w:rsidP="0075798C">
      <w:pPr>
        <w:pStyle w:val="af4"/>
        <w:numPr>
          <w:ilvl w:val="3"/>
          <w:numId w:val="82"/>
        </w:numPr>
        <w:autoSpaceDE w:val="0"/>
        <w:autoSpaceDN w:val="0"/>
        <w:spacing w:before="3" w:line="276" w:lineRule="auto"/>
        <w:ind w:left="0" w:firstLine="709"/>
      </w:pPr>
      <w:r w:rsidRPr="00834498">
        <w:t>по</w:t>
      </w:r>
      <w:r w:rsidRPr="00834498">
        <w:rPr>
          <w:spacing w:val="40"/>
        </w:rPr>
        <w:t xml:space="preserve"> </w:t>
      </w:r>
      <w:r w:rsidRPr="00834498">
        <w:t>выплате собственникам земельных участков, землепользователям,</w:t>
      </w:r>
      <w:r w:rsidRPr="00834498">
        <w:rPr>
          <w:spacing w:val="-10"/>
        </w:rPr>
        <w:t xml:space="preserve"> </w:t>
      </w:r>
      <w:r w:rsidRPr="00834498">
        <w:t>землевладельцам</w:t>
      </w:r>
      <w:r w:rsidRPr="00834498">
        <w:rPr>
          <w:spacing w:val="-13"/>
        </w:rPr>
        <w:t xml:space="preserve"> </w:t>
      </w:r>
      <w:r w:rsidRPr="00834498">
        <w:t xml:space="preserve">и арендаторам земельных участков компенсаций за упущенную выгоду на период строительства, отказ от земельных участков, сформированных под </w:t>
      </w:r>
      <w:r w:rsidRPr="00834498">
        <w:lastRenderedPageBreak/>
        <w:t>объектом, ограничения и обременения (охранные зоны и т.д.), возникающие в результате строительства объекта, при наличии их письменного согласия или предварительного</w:t>
      </w:r>
      <w:r w:rsidRPr="00834498">
        <w:rPr>
          <w:spacing w:val="-10"/>
        </w:rPr>
        <w:t xml:space="preserve"> </w:t>
      </w:r>
      <w:r w:rsidRPr="00834498">
        <w:t>договора на размещение объекта;</w:t>
      </w:r>
    </w:p>
    <w:p w14:paraId="46362CBF" w14:textId="77777777" w:rsidR="00ED38D7" w:rsidRPr="00834498" w:rsidRDefault="00ED38D7" w:rsidP="0075798C">
      <w:pPr>
        <w:pStyle w:val="af5"/>
        <w:numPr>
          <w:ilvl w:val="3"/>
          <w:numId w:val="82"/>
        </w:numPr>
        <w:tabs>
          <w:tab w:val="left" w:pos="1010"/>
        </w:tabs>
        <w:autoSpaceDE w:val="0"/>
        <w:autoSpaceDN w:val="0"/>
        <w:spacing w:before="4" w:line="276" w:lineRule="auto"/>
        <w:ind w:left="0" w:firstLine="709"/>
        <w:rPr>
          <w:sz w:val="24"/>
          <w:szCs w:val="24"/>
        </w:rPr>
      </w:pPr>
      <w:r w:rsidRPr="00834498">
        <w:rPr>
          <w:sz w:val="24"/>
          <w:szCs w:val="24"/>
        </w:rPr>
        <w:t>по выплате собственникам земельных участков, землепользователям,</w:t>
      </w:r>
      <w:r w:rsidRPr="00834498">
        <w:rPr>
          <w:spacing w:val="-9"/>
          <w:sz w:val="24"/>
          <w:szCs w:val="24"/>
        </w:rPr>
        <w:t xml:space="preserve"> </w:t>
      </w:r>
      <w:r w:rsidRPr="00834498">
        <w:rPr>
          <w:sz w:val="24"/>
          <w:szCs w:val="24"/>
        </w:rPr>
        <w:t>землевладельцам и арендаторам земельных участков компенсации упущенной выгоды, причиненной ухудшением качества земель;</w:t>
      </w:r>
    </w:p>
    <w:p w14:paraId="275F6A10" w14:textId="77777777" w:rsidR="00ED38D7" w:rsidRPr="00834498" w:rsidRDefault="00ED38D7" w:rsidP="0075798C">
      <w:pPr>
        <w:pStyle w:val="af4"/>
        <w:numPr>
          <w:ilvl w:val="3"/>
          <w:numId w:val="82"/>
        </w:numPr>
        <w:autoSpaceDE w:val="0"/>
        <w:autoSpaceDN w:val="0"/>
        <w:spacing w:line="276" w:lineRule="auto"/>
        <w:ind w:left="0" w:firstLine="709"/>
      </w:pPr>
      <w:r w:rsidRPr="00834498">
        <w:t>связанные с установлением</w:t>
      </w:r>
      <w:r w:rsidRPr="00834498">
        <w:rPr>
          <w:spacing w:val="40"/>
        </w:rPr>
        <w:t xml:space="preserve"> </w:t>
      </w:r>
      <w:r w:rsidRPr="00834498">
        <w:t>зон с особыми условиями, в том числе составлением карты (плана) зон с особыми условиями, подготовленной в объеме, достаточном для согласования в федеральном</w:t>
      </w:r>
      <w:r w:rsidRPr="00834498">
        <w:rPr>
          <w:spacing w:val="40"/>
        </w:rPr>
        <w:t xml:space="preserve"> </w:t>
      </w:r>
      <w:r w:rsidRPr="00834498">
        <w:t>органе исполнительной власти, осуществляющем технический</w:t>
      </w:r>
      <w:r w:rsidRPr="00834498">
        <w:rPr>
          <w:spacing w:val="31"/>
        </w:rPr>
        <w:t xml:space="preserve"> </w:t>
      </w:r>
      <w:r w:rsidRPr="00834498">
        <w:t>контроль и надзор</w:t>
      </w:r>
      <w:r w:rsidRPr="00834498">
        <w:rPr>
          <w:spacing w:val="40"/>
        </w:rPr>
        <w:t xml:space="preserve"> </w:t>
      </w:r>
      <w:r w:rsidRPr="00834498">
        <w:t>в электроэнергетике, и внесения в документы государственного кадастрового учета</w:t>
      </w:r>
      <w:r w:rsidRPr="00834498">
        <w:rPr>
          <w:spacing w:val="40"/>
        </w:rPr>
        <w:t xml:space="preserve"> </w:t>
      </w:r>
      <w:r w:rsidRPr="00834498">
        <w:t>недвижимого имущества сведений о границах зон с особыми условиями;</w:t>
      </w:r>
    </w:p>
    <w:p w14:paraId="1274B704" w14:textId="77777777" w:rsidR="00ED38D7" w:rsidRPr="00834498" w:rsidRDefault="00ED38D7" w:rsidP="0075798C">
      <w:pPr>
        <w:pStyle w:val="af5"/>
        <w:numPr>
          <w:ilvl w:val="3"/>
          <w:numId w:val="82"/>
        </w:numPr>
        <w:tabs>
          <w:tab w:val="left" w:pos="990"/>
        </w:tabs>
        <w:autoSpaceDE w:val="0"/>
        <w:autoSpaceDN w:val="0"/>
        <w:spacing w:line="276" w:lineRule="auto"/>
        <w:ind w:left="0" w:firstLine="709"/>
        <w:rPr>
          <w:sz w:val="24"/>
          <w:szCs w:val="24"/>
        </w:rPr>
      </w:pPr>
      <w:r w:rsidRPr="00834498">
        <w:rPr>
          <w:sz w:val="24"/>
          <w:szCs w:val="24"/>
        </w:rPr>
        <w:t>по проведению инвентаризационнокадастровых работ, в результате которых обеспечивается подготовка документов (технические планы, акты обследования), содержащих сведения, необходимые для осуществления государственного кадастрового учета в связи с образованием или созданием, прекращением существования либо изменением уникальных характеристик объектов недвижимого имущества;</w:t>
      </w:r>
    </w:p>
    <w:p w14:paraId="229DC7B5" w14:textId="77777777" w:rsidR="00ED38D7" w:rsidRPr="00834498" w:rsidRDefault="00ED38D7" w:rsidP="0075798C">
      <w:pPr>
        <w:pStyle w:val="af4"/>
        <w:numPr>
          <w:ilvl w:val="3"/>
          <w:numId w:val="82"/>
        </w:numPr>
        <w:autoSpaceDE w:val="0"/>
        <w:autoSpaceDN w:val="0"/>
        <w:spacing w:line="276" w:lineRule="auto"/>
        <w:ind w:left="0" w:firstLine="709"/>
      </w:pPr>
      <w:r w:rsidRPr="00834498">
        <w:rPr>
          <w:spacing w:val="-2"/>
          <w:w w:val="105"/>
        </w:rPr>
        <w:t>связанные</w:t>
      </w:r>
      <w:r w:rsidRPr="00834498">
        <w:rPr>
          <w:spacing w:val="-14"/>
          <w:w w:val="105"/>
        </w:rPr>
        <w:t xml:space="preserve"> </w:t>
      </w:r>
      <w:r w:rsidRPr="00834498">
        <w:rPr>
          <w:spacing w:val="-2"/>
          <w:w w:val="105"/>
        </w:rPr>
        <w:t>с</w:t>
      </w:r>
      <w:r w:rsidRPr="00834498">
        <w:rPr>
          <w:spacing w:val="-14"/>
          <w:w w:val="105"/>
        </w:rPr>
        <w:t xml:space="preserve"> </w:t>
      </w:r>
      <w:r w:rsidRPr="00834498">
        <w:rPr>
          <w:spacing w:val="-2"/>
          <w:w w:val="105"/>
        </w:rPr>
        <w:t>оплатой</w:t>
      </w:r>
      <w:r w:rsidRPr="00834498">
        <w:rPr>
          <w:spacing w:val="2"/>
          <w:w w:val="105"/>
        </w:rPr>
        <w:t xml:space="preserve"> </w:t>
      </w:r>
      <w:r w:rsidRPr="00834498">
        <w:rPr>
          <w:spacing w:val="-2"/>
          <w:w w:val="105"/>
        </w:rPr>
        <w:t>государственной</w:t>
      </w:r>
      <w:r w:rsidRPr="00834498">
        <w:rPr>
          <w:spacing w:val="-12"/>
          <w:w w:val="105"/>
        </w:rPr>
        <w:t xml:space="preserve"> </w:t>
      </w:r>
      <w:r w:rsidRPr="00834498">
        <w:rPr>
          <w:spacing w:val="-2"/>
          <w:w w:val="105"/>
        </w:rPr>
        <w:t>пошлины,</w:t>
      </w:r>
      <w:r w:rsidRPr="00834498">
        <w:rPr>
          <w:spacing w:val="-6"/>
          <w:w w:val="105"/>
        </w:rPr>
        <w:t xml:space="preserve"> </w:t>
      </w:r>
      <w:r w:rsidRPr="00834498">
        <w:rPr>
          <w:spacing w:val="-2"/>
          <w:w w:val="105"/>
        </w:rPr>
        <w:t>в</w:t>
      </w:r>
      <w:r w:rsidRPr="00834498">
        <w:rPr>
          <w:spacing w:val="-12"/>
          <w:w w:val="105"/>
        </w:rPr>
        <w:t xml:space="preserve"> </w:t>
      </w:r>
      <w:r w:rsidRPr="00834498">
        <w:rPr>
          <w:spacing w:val="-2"/>
          <w:w w:val="105"/>
        </w:rPr>
        <w:t>том</w:t>
      </w:r>
      <w:r w:rsidRPr="00834498">
        <w:rPr>
          <w:spacing w:val="-14"/>
          <w:w w:val="105"/>
        </w:rPr>
        <w:t xml:space="preserve"> </w:t>
      </w:r>
      <w:r w:rsidRPr="00834498">
        <w:rPr>
          <w:spacing w:val="-2"/>
          <w:w w:val="105"/>
        </w:rPr>
        <w:t>числе</w:t>
      </w:r>
      <w:r w:rsidRPr="00834498">
        <w:rPr>
          <w:spacing w:val="-14"/>
          <w:w w:val="105"/>
        </w:rPr>
        <w:t xml:space="preserve"> </w:t>
      </w:r>
      <w:r w:rsidRPr="00834498">
        <w:rPr>
          <w:spacing w:val="-2"/>
          <w:w w:val="105"/>
        </w:rPr>
        <w:t>для</w:t>
      </w:r>
      <w:r w:rsidRPr="00834498">
        <w:rPr>
          <w:spacing w:val="-11"/>
          <w:w w:val="105"/>
        </w:rPr>
        <w:t xml:space="preserve"> </w:t>
      </w:r>
      <w:r w:rsidRPr="00834498">
        <w:rPr>
          <w:spacing w:val="-2"/>
          <w:w w:val="105"/>
        </w:rPr>
        <w:t>регистрации</w:t>
      </w:r>
      <w:r w:rsidRPr="00834498">
        <w:rPr>
          <w:spacing w:val="-4"/>
          <w:w w:val="105"/>
        </w:rPr>
        <w:t xml:space="preserve"> </w:t>
      </w:r>
      <w:r w:rsidRPr="00834498">
        <w:rPr>
          <w:spacing w:val="-2"/>
          <w:w w:val="105"/>
        </w:rPr>
        <w:t>договоров аренды;</w:t>
      </w:r>
    </w:p>
    <w:p w14:paraId="1A032786" w14:textId="77777777" w:rsidR="00ED38D7" w:rsidRPr="00834498" w:rsidRDefault="00ED38D7" w:rsidP="0075798C">
      <w:pPr>
        <w:pStyle w:val="af4"/>
        <w:numPr>
          <w:ilvl w:val="3"/>
          <w:numId w:val="82"/>
        </w:numPr>
        <w:autoSpaceDE w:val="0"/>
        <w:autoSpaceDN w:val="0"/>
        <w:spacing w:line="276" w:lineRule="auto"/>
        <w:ind w:left="0" w:firstLine="709"/>
      </w:pPr>
      <w:r w:rsidRPr="00834498">
        <w:lastRenderedPageBreak/>
        <w:t>по</w:t>
      </w:r>
      <w:r w:rsidRPr="00834498">
        <w:rPr>
          <w:spacing w:val="40"/>
        </w:rPr>
        <w:t xml:space="preserve"> </w:t>
      </w:r>
      <w:r w:rsidRPr="00834498">
        <w:t>оплате государственной пошлины за государственную регистрацию прав на объекты недвижимого имущества;</w:t>
      </w:r>
    </w:p>
    <w:p w14:paraId="060FFF13" w14:textId="77777777" w:rsidR="00ED38D7" w:rsidRPr="00834498" w:rsidRDefault="00ED38D7" w:rsidP="0075798C">
      <w:pPr>
        <w:pStyle w:val="af4"/>
        <w:numPr>
          <w:ilvl w:val="3"/>
          <w:numId w:val="82"/>
        </w:numPr>
        <w:autoSpaceDE w:val="0"/>
        <w:autoSpaceDN w:val="0"/>
        <w:spacing w:line="276" w:lineRule="auto"/>
        <w:ind w:left="0" w:firstLine="709"/>
      </w:pPr>
      <w:r w:rsidRPr="00834498">
        <w:t>по</w:t>
      </w:r>
      <w:r w:rsidRPr="00834498">
        <w:rPr>
          <w:spacing w:val="40"/>
        </w:rPr>
        <w:t xml:space="preserve"> </w:t>
      </w:r>
      <w:r w:rsidRPr="00834498">
        <w:t>пров</w:t>
      </w:r>
      <w:r>
        <w:t>ед</w:t>
      </w:r>
      <w:r w:rsidRPr="00834498">
        <w:t>ению оценки рыночной стоимости заготовленной древесины для целей постановки на бухгалтерский учет исходя из фактического состояния древесины (в случае заключения договоров аренды лесных участков для строительства, технического перевооружения</w:t>
      </w:r>
      <w:r w:rsidRPr="00834498">
        <w:rPr>
          <w:spacing w:val="-11"/>
        </w:rPr>
        <w:t xml:space="preserve"> </w:t>
      </w:r>
      <w:r w:rsidRPr="00834498">
        <w:t>объектов электросетевого</w:t>
      </w:r>
      <w:r w:rsidRPr="00834498">
        <w:rPr>
          <w:spacing w:val="-3"/>
        </w:rPr>
        <w:t xml:space="preserve"> </w:t>
      </w:r>
      <w:r w:rsidRPr="00834498">
        <w:t>хозяйства с заготовкой древесины);</w:t>
      </w:r>
    </w:p>
    <w:p w14:paraId="2EB922A4" w14:textId="77777777" w:rsidR="00ED38D7" w:rsidRPr="00834498" w:rsidRDefault="00ED38D7" w:rsidP="0075798C">
      <w:pPr>
        <w:pStyle w:val="af5"/>
        <w:numPr>
          <w:ilvl w:val="3"/>
          <w:numId w:val="82"/>
        </w:numPr>
        <w:autoSpaceDE w:val="0"/>
        <w:autoSpaceDN w:val="0"/>
        <w:spacing w:line="276" w:lineRule="auto"/>
        <w:ind w:left="0" w:firstLine="709"/>
        <w:rPr>
          <w:sz w:val="24"/>
          <w:szCs w:val="24"/>
        </w:rPr>
      </w:pPr>
      <w:r w:rsidRPr="00834498">
        <w:rPr>
          <w:sz w:val="24"/>
          <w:szCs w:val="24"/>
        </w:rPr>
        <w:t>по</w:t>
      </w:r>
      <w:r w:rsidRPr="00834498">
        <w:rPr>
          <w:spacing w:val="40"/>
          <w:sz w:val="24"/>
          <w:szCs w:val="24"/>
        </w:rPr>
        <w:t xml:space="preserve"> </w:t>
      </w:r>
      <w:r w:rsidRPr="00834498">
        <w:rPr>
          <w:sz w:val="24"/>
          <w:szCs w:val="24"/>
        </w:rPr>
        <w:t>выполнению необходимых мероприятий по</w:t>
      </w:r>
      <w:r w:rsidRPr="00834498">
        <w:rPr>
          <w:spacing w:val="-4"/>
          <w:sz w:val="24"/>
          <w:szCs w:val="24"/>
        </w:rPr>
        <w:t xml:space="preserve"> </w:t>
      </w:r>
      <w:r w:rsidRPr="00834498">
        <w:rPr>
          <w:sz w:val="24"/>
          <w:szCs w:val="24"/>
        </w:rPr>
        <w:t>противопожарному</w:t>
      </w:r>
      <w:r w:rsidRPr="00834498">
        <w:rPr>
          <w:spacing w:val="-5"/>
          <w:sz w:val="24"/>
          <w:szCs w:val="24"/>
        </w:rPr>
        <w:t xml:space="preserve"> </w:t>
      </w:r>
      <w:r w:rsidRPr="00834498">
        <w:rPr>
          <w:sz w:val="24"/>
          <w:szCs w:val="24"/>
        </w:rPr>
        <w:t>обустройству лесных участков (лесов), затрагиваемых строительством, и обеспечению их средствами</w:t>
      </w:r>
      <w:r w:rsidRPr="00834498">
        <w:rPr>
          <w:spacing w:val="80"/>
          <w:sz w:val="24"/>
          <w:szCs w:val="24"/>
        </w:rPr>
        <w:t xml:space="preserve"> </w:t>
      </w:r>
      <w:r w:rsidRPr="00834498">
        <w:rPr>
          <w:sz w:val="24"/>
          <w:szCs w:val="24"/>
        </w:rPr>
        <w:t>предупреждения и тушения лесных пожаров, предусмотренных нормами</w:t>
      </w:r>
      <w:r w:rsidRPr="00834498">
        <w:rPr>
          <w:spacing w:val="40"/>
          <w:sz w:val="24"/>
          <w:szCs w:val="24"/>
        </w:rPr>
        <w:t xml:space="preserve"> </w:t>
      </w:r>
      <w:r w:rsidRPr="00834498">
        <w:rPr>
          <w:sz w:val="24"/>
          <w:szCs w:val="24"/>
        </w:rPr>
        <w:t>действующего законодательства, постановления</w:t>
      </w:r>
      <w:r w:rsidRPr="00834498">
        <w:rPr>
          <w:spacing w:val="40"/>
          <w:sz w:val="24"/>
          <w:szCs w:val="24"/>
        </w:rPr>
        <w:t xml:space="preserve"> </w:t>
      </w:r>
      <w:r w:rsidRPr="00834498">
        <w:rPr>
          <w:sz w:val="24"/>
          <w:szCs w:val="24"/>
        </w:rPr>
        <w:t>Правительства</w:t>
      </w:r>
      <w:r w:rsidRPr="00834498">
        <w:rPr>
          <w:spacing w:val="40"/>
          <w:sz w:val="24"/>
          <w:szCs w:val="24"/>
        </w:rPr>
        <w:t xml:space="preserve"> </w:t>
      </w:r>
      <w:r w:rsidRPr="00834498">
        <w:rPr>
          <w:sz w:val="24"/>
          <w:szCs w:val="24"/>
        </w:rPr>
        <w:t>Российской</w:t>
      </w:r>
      <w:r w:rsidRPr="00834498">
        <w:rPr>
          <w:spacing w:val="40"/>
          <w:sz w:val="24"/>
          <w:szCs w:val="24"/>
        </w:rPr>
        <w:t xml:space="preserve"> </w:t>
      </w:r>
      <w:r w:rsidRPr="00834498">
        <w:rPr>
          <w:sz w:val="24"/>
          <w:szCs w:val="24"/>
        </w:rPr>
        <w:t>Федерации</w:t>
      </w:r>
      <w:r w:rsidRPr="00834498">
        <w:rPr>
          <w:spacing w:val="40"/>
          <w:sz w:val="24"/>
          <w:szCs w:val="24"/>
        </w:rPr>
        <w:t xml:space="preserve"> </w:t>
      </w:r>
      <w:r w:rsidRPr="00834498">
        <w:rPr>
          <w:sz w:val="24"/>
          <w:szCs w:val="24"/>
        </w:rPr>
        <w:t>от</w:t>
      </w:r>
      <w:r w:rsidRPr="00834498">
        <w:rPr>
          <w:spacing w:val="35"/>
          <w:sz w:val="24"/>
          <w:szCs w:val="24"/>
        </w:rPr>
        <w:t xml:space="preserve"> </w:t>
      </w:r>
      <w:r w:rsidRPr="00834498">
        <w:rPr>
          <w:sz w:val="24"/>
          <w:szCs w:val="24"/>
        </w:rPr>
        <w:t>30.06.2007</w:t>
      </w:r>
      <w:r w:rsidRPr="00834498">
        <w:rPr>
          <w:spacing w:val="40"/>
          <w:sz w:val="24"/>
          <w:szCs w:val="24"/>
        </w:rPr>
        <w:t xml:space="preserve"> </w:t>
      </w:r>
      <w:r w:rsidRPr="00834498">
        <w:rPr>
          <w:sz w:val="24"/>
          <w:szCs w:val="24"/>
        </w:rPr>
        <w:t>№</w:t>
      </w:r>
      <w:r w:rsidRPr="00834498">
        <w:rPr>
          <w:spacing w:val="35"/>
          <w:sz w:val="24"/>
          <w:szCs w:val="24"/>
        </w:rPr>
        <w:t xml:space="preserve"> </w:t>
      </w:r>
      <w:r w:rsidRPr="00834498">
        <w:rPr>
          <w:sz w:val="24"/>
          <w:szCs w:val="24"/>
        </w:rPr>
        <w:t>417 «Об утверждении Правил пожарной безопасности в лесах», приказа Федерального агентства лесного хозяйства от 27.04.2012 № 174 «Об утверждении Нормативов противопожарного обустройства лесов» и т.д.;</w:t>
      </w:r>
    </w:p>
    <w:p w14:paraId="0F72C3E6" w14:textId="77777777" w:rsidR="00ED38D7" w:rsidRPr="00834498" w:rsidRDefault="00ED38D7" w:rsidP="0075798C">
      <w:pPr>
        <w:pStyle w:val="af5"/>
        <w:numPr>
          <w:ilvl w:val="3"/>
          <w:numId w:val="82"/>
        </w:numPr>
        <w:tabs>
          <w:tab w:val="left" w:pos="1049"/>
        </w:tabs>
        <w:autoSpaceDE w:val="0"/>
        <w:autoSpaceDN w:val="0"/>
        <w:spacing w:before="1" w:line="276" w:lineRule="auto"/>
        <w:ind w:left="0" w:firstLine="709"/>
        <w:rPr>
          <w:sz w:val="24"/>
          <w:szCs w:val="24"/>
        </w:rPr>
      </w:pPr>
      <w:r w:rsidRPr="00834498">
        <w:rPr>
          <w:sz w:val="24"/>
          <w:szCs w:val="24"/>
        </w:rPr>
        <w:t xml:space="preserve">компенсационные затраты по переустройству объектов недвижимого имущества иных собственников, включая затраты на проведение проектноизыскательских работ, строительно­монтажных работ, поставку оборудования, материалов, затраты по оформлению правоустанавливающих документов на земельные участки, исходноразрешительной документации </w:t>
      </w:r>
      <w:r w:rsidRPr="00834498">
        <w:rPr>
          <w:sz w:val="24"/>
          <w:szCs w:val="24"/>
        </w:rPr>
        <w:lastRenderedPageBreak/>
        <w:t>и иные сопутствующие затраты, необходимые для ввода объектов в</w:t>
      </w:r>
      <w:r w:rsidRPr="00834498">
        <w:rPr>
          <w:spacing w:val="80"/>
          <w:sz w:val="24"/>
          <w:szCs w:val="24"/>
        </w:rPr>
        <w:t xml:space="preserve"> </w:t>
      </w:r>
      <w:r w:rsidRPr="00834498">
        <w:rPr>
          <w:sz w:val="24"/>
          <w:szCs w:val="24"/>
        </w:rPr>
        <w:t>эксплуатацию и внесения в ЕГРН сведений об</w:t>
      </w:r>
      <w:r w:rsidRPr="00834498">
        <w:rPr>
          <w:spacing w:val="-4"/>
          <w:sz w:val="24"/>
          <w:szCs w:val="24"/>
        </w:rPr>
        <w:t xml:space="preserve"> </w:t>
      </w:r>
      <w:r w:rsidRPr="00834498">
        <w:rPr>
          <w:sz w:val="24"/>
          <w:szCs w:val="24"/>
        </w:rPr>
        <w:t xml:space="preserve">изменении технических характеристик объектов </w:t>
      </w:r>
      <w:r w:rsidRPr="00834498">
        <w:rPr>
          <w:spacing w:val="-2"/>
          <w:sz w:val="24"/>
          <w:szCs w:val="24"/>
        </w:rPr>
        <w:t>недвижимости;</w:t>
      </w:r>
    </w:p>
    <w:p w14:paraId="40D20B9F" w14:textId="77777777" w:rsidR="00ED38D7" w:rsidRPr="00834498" w:rsidRDefault="00ED38D7" w:rsidP="0075798C">
      <w:pPr>
        <w:pStyle w:val="af5"/>
        <w:numPr>
          <w:ilvl w:val="3"/>
          <w:numId w:val="82"/>
        </w:numPr>
        <w:tabs>
          <w:tab w:val="left" w:pos="1040"/>
        </w:tabs>
        <w:autoSpaceDE w:val="0"/>
        <w:autoSpaceDN w:val="0"/>
        <w:spacing w:before="9" w:line="276" w:lineRule="auto"/>
        <w:ind w:left="0" w:firstLine="709"/>
        <w:rPr>
          <w:sz w:val="24"/>
          <w:szCs w:val="24"/>
        </w:rPr>
      </w:pPr>
      <w:r w:rsidRPr="00834498">
        <w:rPr>
          <w:sz w:val="24"/>
          <w:szCs w:val="24"/>
        </w:rPr>
        <w:t>иные затраты, определенные в ходе разработанной проектной документации, связанные с обязательным</w:t>
      </w:r>
      <w:r w:rsidRPr="00834498">
        <w:rPr>
          <w:spacing w:val="40"/>
          <w:sz w:val="24"/>
          <w:szCs w:val="24"/>
        </w:rPr>
        <w:t xml:space="preserve"> </w:t>
      </w:r>
      <w:r w:rsidRPr="00834498">
        <w:rPr>
          <w:sz w:val="24"/>
          <w:szCs w:val="24"/>
        </w:rPr>
        <w:t>выполнением требований действующего законодательства.</w:t>
      </w:r>
    </w:p>
    <w:p w14:paraId="5514AE06" w14:textId="77777777" w:rsidR="00ED38D7" w:rsidRPr="00834498" w:rsidRDefault="00ED38D7" w:rsidP="0075798C">
      <w:pPr>
        <w:spacing w:line="276" w:lineRule="auto"/>
        <w:ind w:firstLine="709"/>
        <w:jc w:val="both"/>
        <w:rPr>
          <w:sz w:val="24"/>
          <w:szCs w:val="24"/>
        </w:rPr>
      </w:pPr>
      <w:r w:rsidRPr="00834498">
        <w:rPr>
          <w:sz w:val="24"/>
          <w:szCs w:val="24"/>
        </w:rPr>
        <w:t>Получение заключений и проведение согласований с заинтересованными организациями в соответствии с действующим законодательством, в том числе, получение положительного заключения достоверности сметной стоимости, осуществляет и оплачивает проектная организация. Повторное проведение согласований и экспертизы оплачивает так же проектная организация.</w:t>
      </w:r>
    </w:p>
    <w:p w14:paraId="1564FF2A" w14:textId="77777777" w:rsidR="00ED38D7" w:rsidRPr="00834498" w:rsidRDefault="00ED38D7" w:rsidP="0075798C">
      <w:pPr>
        <w:spacing w:line="276" w:lineRule="auto"/>
        <w:ind w:firstLine="709"/>
        <w:jc w:val="both"/>
        <w:rPr>
          <w:sz w:val="24"/>
          <w:szCs w:val="24"/>
        </w:rPr>
      </w:pPr>
      <w:r w:rsidRPr="00834498">
        <w:rPr>
          <w:sz w:val="24"/>
          <w:szCs w:val="24"/>
        </w:rPr>
        <w:t>Стоимость и сроки прохождения государственной экспертизы проектной документации, результатов инженерных изысканий, включая проверку достоверности сметной стоимости, а также стоимость иных необходимых экспертиз, включая государственную экологическую экспертизу, входят в стоимость и сроки по данному Государственному контракту.</w:t>
      </w:r>
    </w:p>
    <w:p w14:paraId="5E9D9FB5" w14:textId="77777777" w:rsidR="00ED38D7" w:rsidRPr="00834498" w:rsidRDefault="00ED38D7" w:rsidP="0075798C">
      <w:pPr>
        <w:spacing w:line="276" w:lineRule="auto"/>
        <w:ind w:firstLine="709"/>
        <w:jc w:val="both"/>
        <w:rPr>
          <w:sz w:val="24"/>
          <w:szCs w:val="24"/>
        </w:rPr>
      </w:pPr>
      <w:r w:rsidRPr="00834498">
        <w:rPr>
          <w:sz w:val="24"/>
          <w:szCs w:val="24"/>
        </w:rPr>
        <w:t xml:space="preserve">На основании п.2 статьи 53 Градостроительного кодекса Российской Федерации от 29.12.2004 № 190–ФЗ, п.3, п.14 Постановления Правительства Российской Федерации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от 21.06.2010 № 468, а также </w:t>
      </w:r>
      <w:r w:rsidRPr="00834498">
        <w:rPr>
          <w:sz w:val="24"/>
          <w:szCs w:val="24"/>
        </w:rPr>
        <w:lastRenderedPageBreak/>
        <w:t>ввиду отсутствия у Заказчика нормативной численности работников, на которых в установленном порядке возлагается  обязанность по осуществлению строительного контроля, строительный контроль проводится организацией, привлеченной Заказчиком по договору для осуществления строительного контроля.</w:t>
      </w:r>
    </w:p>
    <w:p w14:paraId="6004DE75" w14:textId="77777777" w:rsidR="00ED38D7" w:rsidRDefault="00ED38D7">
      <w:pPr>
        <w:pStyle w:val="26"/>
        <w:tabs>
          <w:tab w:val="left" w:pos="567"/>
        </w:tabs>
        <w:spacing w:line="240" w:lineRule="auto"/>
        <w:ind w:firstLine="709"/>
        <w:rPr>
          <w:sz w:val="24"/>
          <w:szCs w:val="24"/>
          <w:lang w:val="ru-RU"/>
        </w:rPr>
      </w:pPr>
      <w:r w:rsidRPr="007900C6">
        <w:rPr>
          <w:sz w:val="24"/>
          <w:szCs w:val="24"/>
          <w:lang w:val="ru-RU"/>
        </w:rPr>
        <w:t>Сметную документацию представить в печатном виде и на электронном носителе: в форматах .</w:t>
      </w:r>
      <w:r w:rsidRPr="00834498">
        <w:rPr>
          <w:sz w:val="24"/>
          <w:szCs w:val="24"/>
        </w:rPr>
        <w:t>pdf</w:t>
      </w:r>
      <w:r w:rsidRPr="007900C6">
        <w:rPr>
          <w:sz w:val="24"/>
          <w:szCs w:val="24"/>
          <w:lang w:val="ru-RU"/>
        </w:rPr>
        <w:t>, .</w:t>
      </w:r>
      <w:r w:rsidRPr="00834498">
        <w:rPr>
          <w:sz w:val="24"/>
          <w:szCs w:val="24"/>
        </w:rPr>
        <w:t>xls</w:t>
      </w:r>
      <w:r w:rsidRPr="007900C6">
        <w:rPr>
          <w:sz w:val="24"/>
          <w:szCs w:val="24"/>
          <w:lang w:val="ru-RU"/>
        </w:rPr>
        <w:t xml:space="preserve"> (.</w:t>
      </w:r>
      <w:r w:rsidRPr="00834498">
        <w:rPr>
          <w:sz w:val="24"/>
          <w:szCs w:val="24"/>
        </w:rPr>
        <w:t>xlsx</w:t>
      </w:r>
      <w:r w:rsidRPr="007900C6">
        <w:rPr>
          <w:sz w:val="24"/>
          <w:szCs w:val="24"/>
          <w:lang w:val="ru-RU"/>
        </w:rPr>
        <w:t xml:space="preserve">) и в виде файлов в формате </w:t>
      </w:r>
      <w:r w:rsidRPr="00834498">
        <w:rPr>
          <w:sz w:val="24"/>
          <w:szCs w:val="24"/>
        </w:rPr>
        <w:t>xml</w:t>
      </w:r>
      <w:r w:rsidRPr="007900C6">
        <w:rPr>
          <w:sz w:val="24"/>
          <w:szCs w:val="24"/>
          <w:lang w:val="ru-RU"/>
        </w:rPr>
        <w:t>.</w:t>
      </w:r>
    </w:p>
    <w:p w14:paraId="35D72A70" w14:textId="77777777" w:rsidR="00977FE2" w:rsidRDefault="00D46F42">
      <w:pPr>
        <w:pStyle w:val="3"/>
        <w:numPr>
          <w:ilvl w:val="0"/>
          <w:numId w:val="1"/>
        </w:numPr>
        <w:tabs>
          <w:tab w:val="left" w:pos="1227"/>
        </w:tabs>
        <w:spacing w:before="218" w:line="276" w:lineRule="auto"/>
        <w:ind w:left="0" w:firstLine="709"/>
        <w:jc w:val="both"/>
      </w:pPr>
      <w:r>
        <w:t>Требования</w:t>
      </w:r>
      <w:r>
        <w:rPr>
          <w:spacing w:val="-2"/>
        </w:rPr>
        <w:t xml:space="preserve"> </w:t>
      </w:r>
      <w:r>
        <w:t>к</w:t>
      </w:r>
      <w:r>
        <w:rPr>
          <w:spacing w:val="-8"/>
        </w:rPr>
        <w:t xml:space="preserve"> </w:t>
      </w:r>
      <w:r>
        <w:t>разработке</w:t>
      </w:r>
      <w:r>
        <w:rPr>
          <w:spacing w:val="11"/>
        </w:rPr>
        <w:t xml:space="preserve"> </w:t>
      </w:r>
      <w:r>
        <w:t>специальных</w:t>
      </w:r>
      <w:r>
        <w:rPr>
          <w:spacing w:val="11"/>
        </w:rPr>
        <w:t xml:space="preserve"> </w:t>
      </w:r>
      <w:r>
        <w:t>технических</w:t>
      </w:r>
      <w:r>
        <w:rPr>
          <w:spacing w:val="4"/>
        </w:rPr>
        <w:t xml:space="preserve"> </w:t>
      </w:r>
      <w:r>
        <w:rPr>
          <w:spacing w:val="-2"/>
        </w:rPr>
        <w:t>условий:</w:t>
      </w:r>
    </w:p>
    <w:p w14:paraId="1A83CECD" w14:textId="77777777" w:rsidR="00977FE2" w:rsidRDefault="00D46F42">
      <w:pPr>
        <w:pStyle w:val="af4"/>
        <w:spacing w:line="276" w:lineRule="auto"/>
        <w:ind w:firstLine="709"/>
        <w:rPr>
          <w:spacing w:val="-2"/>
        </w:rPr>
      </w:pPr>
      <w:r>
        <w:t>Определить проектной</w:t>
      </w:r>
      <w:r>
        <w:rPr>
          <w:spacing w:val="-5"/>
        </w:rPr>
        <w:t xml:space="preserve"> </w:t>
      </w:r>
      <w:r>
        <w:rPr>
          <w:spacing w:val="-2"/>
        </w:rPr>
        <w:t>документации.</w:t>
      </w:r>
    </w:p>
    <w:p w14:paraId="3F0FB194" w14:textId="77777777" w:rsidR="00977FE2" w:rsidRPr="00E73A45" w:rsidRDefault="00D46F42" w:rsidP="00E73A45">
      <w:pPr>
        <w:pStyle w:val="3"/>
        <w:numPr>
          <w:ilvl w:val="0"/>
          <w:numId w:val="1"/>
        </w:numPr>
        <w:tabs>
          <w:tab w:val="left" w:pos="1227"/>
        </w:tabs>
        <w:spacing w:before="218" w:line="276" w:lineRule="auto"/>
        <w:ind w:left="0" w:firstLine="709"/>
        <w:jc w:val="both"/>
      </w:pPr>
      <w:r w:rsidRPr="00E73A45">
        <w:t xml:space="preserve">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w:t>
      </w:r>
      <w:r>
        <w:t xml:space="preserve">о </w:t>
      </w:r>
      <w:r w:rsidRPr="00E73A45">
        <w:t xml:space="preserve">безопасности зданий и сооружений», утвержденный постановлением Правительства Российской Федерации от 26 декабря 2014 года № 1521 «Об утверждении перечня национальных стандартов и сводов правил (частей таких стандартов и сводов правил), </w:t>
      </w:r>
      <w:r>
        <w:t xml:space="preserve">в </w:t>
      </w:r>
      <w:r w:rsidRPr="00E73A45">
        <w:t xml:space="preserve">результате применения которых на обязательной основе обеспечивается соблюдение требований Федерального закона </w:t>
      </w:r>
      <w:r w:rsidRPr="00E73A45">
        <w:lastRenderedPageBreak/>
        <w:t>«Технический регламент о безопасности зданий и сооружений» (Собрание законодательства Российской Федерации, 2015, № 2, ст. 465; № 40, ст. 5568; 2016, № 50, ст. 7122):</w:t>
      </w:r>
    </w:p>
    <w:p w14:paraId="581C4F6F" w14:textId="77777777" w:rsidR="00977FE2" w:rsidRDefault="00D46F42">
      <w:pPr>
        <w:pStyle w:val="af4"/>
        <w:spacing w:line="276" w:lineRule="auto"/>
        <w:ind w:firstLine="709"/>
      </w:pPr>
      <w:r>
        <w:t>В</w:t>
      </w:r>
      <w:r>
        <w:rPr>
          <w:spacing w:val="-20"/>
        </w:rPr>
        <w:t xml:space="preserve"> </w:t>
      </w:r>
      <w:r>
        <w:t>соответствии</w:t>
      </w:r>
      <w:r>
        <w:rPr>
          <w:spacing w:val="2"/>
        </w:rPr>
        <w:t xml:space="preserve"> </w:t>
      </w:r>
      <w:r>
        <w:t>с</w:t>
      </w:r>
      <w:r>
        <w:rPr>
          <w:spacing w:val="-2"/>
        </w:rPr>
        <w:t xml:space="preserve"> </w:t>
      </w:r>
      <w:r>
        <w:t>Приложением</w:t>
      </w:r>
      <w:r>
        <w:rPr>
          <w:spacing w:val="23"/>
        </w:rPr>
        <w:t xml:space="preserve"> </w:t>
      </w:r>
      <w:r>
        <w:rPr>
          <w:spacing w:val="-5"/>
        </w:rPr>
        <w:t>1.</w:t>
      </w:r>
    </w:p>
    <w:p w14:paraId="512038E7" w14:textId="77777777" w:rsidR="00977FE2" w:rsidRDefault="00977FE2">
      <w:pPr>
        <w:pStyle w:val="af4"/>
        <w:spacing w:before="9" w:line="276" w:lineRule="auto"/>
        <w:ind w:firstLine="709"/>
      </w:pPr>
    </w:p>
    <w:p w14:paraId="5C33DF1E" w14:textId="77777777" w:rsidR="00977FE2" w:rsidRDefault="00D46F42" w:rsidP="00A02BE1">
      <w:pPr>
        <w:pStyle w:val="3"/>
        <w:numPr>
          <w:ilvl w:val="0"/>
          <w:numId w:val="1"/>
        </w:numPr>
        <w:tabs>
          <w:tab w:val="left" w:pos="1197"/>
        </w:tabs>
        <w:spacing w:before="0" w:line="276" w:lineRule="auto"/>
        <w:ind w:left="0" w:firstLine="709"/>
        <w:jc w:val="both"/>
      </w:pPr>
      <w:r>
        <w:t>Требования</w:t>
      </w:r>
      <w:r>
        <w:rPr>
          <w:spacing w:val="6"/>
        </w:rPr>
        <w:t xml:space="preserve"> </w:t>
      </w:r>
      <w:r>
        <w:t>к</w:t>
      </w:r>
      <w:r>
        <w:rPr>
          <w:spacing w:val="5"/>
        </w:rPr>
        <w:t xml:space="preserve"> </w:t>
      </w:r>
      <w:r>
        <w:t>выполнению</w:t>
      </w:r>
      <w:r>
        <w:rPr>
          <w:spacing w:val="10"/>
        </w:rPr>
        <w:t xml:space="preserve"> </w:t>
      </w:r>
      <w:r>
        <w:t>демонстрационных</w:t>
      </w:r>
      <w:r>
        <w:rPr>
          <w:spacing w:val="-15"/>
        </w:rPr>
        <w:t xml:space="preserve"> </w:t>
      </w:r>
      <w:r>
        <w:t>материалов,</w:t>
      </w:r>
      <w:r>
        <w:rPr>
          <w:spacing w:val="23"/>
        </w:rPr>
        <w:t xml:space="preserve"> </w:t>
      </w:r>
      <w:r>
        <w:rPr>
          <w:spacing w:val="-2"/>
        </w:rPr>
        <w:t>макетов:</w:t>
      </w:r>
    </w:p>
    <w:p w14:paraId="4D035CA3" w14:textId="77777777" w:rsidR="00977FE2" w:rsidRDefault="00D46F42" w:rsidP="00A02BE1">
      <w:pPr>
        <w:pStyle w:val="af4"/>
        <w:spacing w:line="276" w:lineRule="auto"/>
        <w:ind w:firstLine="709"/>
      </w:pPr>
      <w:r>
        <w:t>Не</w:t>
      </w:r>
      <w:r>
        <w:rPr>
          <w:spacing w:val="-21"/>
        </w:rPr>
        <w:t xml:space="preserve"> </w:t>
      </w:r>
      <w:r>
        <w:rPr>
          <w:spacing w:val="-2"/>
        </w:rPr>
        <w:t>предусмотрено.</w:t>
      </w:r>
    </w:p>
    <w:p w14:paraId="1505B1C8" w14:textId="77777777" w:rsidR="00977FE2" w:rsidRDefault="00D46F42" w:rsidP="00A02BE1">
      <w:pPr>
        <w:pStyle w:val="3"/>
        <w:numPr>
          <w:ilvl w:val="0"/>
          <w:numId w:val="1"/>
        </w:numPr>
        <w:tabs>
          <w:tab w:val="left" w:pos="1197"/>
        </w:tabs>
        <w:spacing w:before="205" w:line="276" w:lineRule="auto"/>
        <w:ind w:left="0" w:firstLine="709"/>
        <w:jc w:val="both"/>
      </w:pPr>
      <w:r>
        <w:t>Требования</w:t>
      </w:r>
      <w:r>
        <w:rPr>
          <w:spacing w:val="31"/>
        </w:rPr>
        <w:t xml:space="preserve"> </w:t>
      </w:r>
      <w:r>
        <w:rPr>
          <w:b w:val="0"/>
        </w:rPr>
        <w:t>о</w:t>
      </w:r>
      <w:r>
        <w:rPr>
          <w:b w:val="0"/>
          <w:spacing w:val="13"/>
        </w:rPr>
        <w:t xml:space="preserve"> </w:t>
      </w:r>
      <w:r>
        <w:t>применении</w:t>
      </w:r>
      <w:r>
        <w:rPr>
          <w:spacing w:val="23"/>
        </w:rPr>
        <w:t xml:space="preserve"> </w:t>
      </w:r>
      <w:r>
        <w:rPr>
          <w:bCs w:val="0"/>
        </w:rPr>
        <w:t>технологий</w:t>
      </w:r>
      <w:r>
        <w:rPr>
          <w:b w:val="0"/>
          <w:spacing w:val="47"/>
        </w:rPr>
        <w:t xml:space="preserve"> </w:t>
      </w:r>
      <w:r>
        <w:t>информационного</w:t>
      </w:r>
      <w:r>
        <w:rPr>
          <w:spacing w:val="-6"/>
        </w:rPr>
        <w:t xml:space="preserve"> </w:t>
      </w:r>
      <w:r>
        <w:rPr>
          <w:spacing w:val="-2"/>
        </w:rPr>
        <w:t>моделирования:</w:t>
      </w:r>
    </w:p>
    <w:p w14:paraId="168213F6" w14:textId="77777777" w:rsidR="004F5939" w:rsidRPr="004F5939" w:rsidRDefault="004F5939" w:rsidP="00A02BE1">
      <w:pPr>
        <w:spacing w:line="276" w:lineRule="auto"/>
        <w:ind w:firstLine="709"/>
        <w:jc w:val="both"/>
      </w:pPr>
      <w:r w:rsidRPr="004F5939">
        <w:rPr>
          <w:sz w:val="24"/>
          <w:szCs w:val="24"/>
        </w:rPr>
        <w:t xml:space="preserve">Создание информационной модели объекта капитального строительства включает в себя разработку комплексной информационной модели объекта капитального строительства в электронном виде, а также выдачу проектной документации. </w:t>
      </w:r>
    </w:p>
    <w:p w14:paraId="174470BA" w14:textId="77777777" w:rsidR="004F5939" w:rsidRPr="004F5939" w:rsidRDefault="004F5939" w:rsidP="00A02BE1">
      <w:pPr>
        <w:spacing w:line="276" w:lineRule="auto"/>
        <w:ind w:firstLine="709"/>
        <w:jc w:val="both"/>
      </w:pPr>
      <w:r w:rsidRPr="004F5939">
        <w:rPr>
          <w:sz w:val="24"/>
          <w:szCs w:val="24"/>
        </w:rPr>
        <w:t xml:space="preserve">Информационная модель должна содержать в себе всю информацию, необходимую для экспорта из модели комплекта чертежей проектной документации. </w:t>
      </w:r>
    </w:p>
    <w:p w14:paraId="37A5576D" w14:textId="77777777" w:rsidR="004F5939" w:rsidRPr="004F5939" w:rsidRDefault="004F5939" w:rsidP="00A02BE1">
      <w:pPr>
        <w:spacing w:line="276" w:lineRule="auto"/>
        <w:ind w:firstLine="709"/>
        <w:jc w:val="both"/>
      </w:pPr>
      <w:r w:rsidRPr="004F5939">
        <w:rPr>
          <w:sz w:val="24"/>
          <w:szCs w:val="24"/>
        </w:rPr>
        <w:t xml:space="preserve">Информационная модель должна быть разработана в объеме, необходимом и достаточном для получения положительного заключения государственной экспертизы, разрешения на строительство, осуществления </w:t>
      </w:r>
      <w:r w:rsidRPr="007900C6">
        <w:rPr>
          <w:sz w:val="24"/>
          <w:szCs w:val="24"/>
        </w:rPr>
        <w:t>строительно-монтажных</w:t>
      </w:r>
      <w:r w:rsidRPr="004F5939">
        <w:rPr>
          <w:sz w:val="24"/>
          <w:szCs w:val="24"/>
        </w:rPr>
        <w:t xml:space="preserve"> работ и получения разрешения на ввод объекта в эксплуатацию. </w:t>
      </w:r>
    </w:p>
    <w:p w14:paraId="5D17D1DA" w14:textId="77777777" w:rsidR="004F5939" w:rsidRPr="004F5939" w:rsidRDefault="004F5939" w:rsidP="00A02BE1">
      <w:pPr>
        <w:spacing w:line="276" w:lineRule="auto"/>
        <w:ind w:firstLine="709"/>
        <w:jc w:val="both"/>
      </w:pPr>
      <w:r w:rsidRPr="004F5939">
        <w:rPr>
          <w:sz w:val="24"/>
          <w:szCs w:val="24"/>
        </w:rPr>
        <w:t xml:space="preserve">Экспортируемый из информационной модели комплект чертежей проектной документации должен быть выполнен в </w:t>
      </w:r>
      <w:r w:rsidRPr="004F5939">
        <w:rPr>
          <w:sz w:val="24"/>
          <w:szCs w:val="24"/>
        </w:rPr>
        <w:lastRenderedPageBreak/>
        <w:t xml:space="preserve">соответствии со ст. 48 Градостроительного кодекса РФ и Постановлением Правительства РФ от 16.02.2008 № 87. </w:t>
      </w:r>
    </w:p>
    <w:p w14:paraId="75DA8F8E" w14:textId="77777777" w:rsidR="004F5939" w:rsidRPr="004F5939" w:rsidRDefault="004F5939" w:rsidP="00A02BE1">
      <w:pPr>
        <w:spacing w:line="276" w:lineRule="auto"/>
        <w:ind w:firstLine="709"/>
        <w:jc w:val="both"/>
      </w:pPr>
      <w:r w:rsidRPr="004F5939">
        <w:rPr>
          <w:sz w:val="24"/>
          <w:szCs w:val="24"/>
        </w:rPr>
        <w:t xml:space="preserve">Уровень проработки цифровых информационных моделей использовать </w:t>
      </w:r>
      <w:r w:rsidRPr="007900C6">
        <w:rPr>
          <w:sz w:val="24"/>
          <w:szCs w:val="24"/>
        </w:rPr>
        <w:t>LOD</w:t>
      </w:r>
      <w:r w:rsidRPr="004F5939">
        <w:rPr>
          <w:sz w:val="24"/>
          <w:szCs w:val="24"/>
        </w:rPr>
        <w:t xml:space="preserve"> 300. </w:t>
      </w:r>
    </w:p>
    <w:p w14:paraId="5CC221FC" w14:textId="77777777" w:rsidR="004F5939" w:rsidRPr="004F5939" w:rsidRDefault="004F5939" w:rsidP="00286796">
      <w:pPr>
        <w:spacing w:line="276" w:lineRule="auto"/>
        <w:ind w:firstLine="709"/>
        <w:jc w:val="both"/>
      </w:pPr>
      <w:r w:rsidRPr="004F5939">
        <w:rPr>
          <w:sz w:val="24"/>
          <w:szCs w:val="24"/>
        </w:rPr>
        <w:t xml:space="preserve">План реализации проекта с применением технологии информационного моделирования, должен быть согласован с Заказчиком. </w:t>
      </w:r>
    </w:p>
    <w:p w14:paraId="1E9EB3DD" w14:textId="77777777" w:rsidR="004F5939" w:rsidRPr="004F5939" w:rsidRDefault="004F5939" w:rsidP="00286796">
      <w:pPr>
        <w:spacing w:line="276" w:lineRule="auto"/>
        <w:ind w:firstLine="709"/>
        <w:jc w:val="both"/>
      </w:pPr>
      <w:r w:rsidRPr="004F5939">
        <w:rPr>
          <w:sz w:val="24"/>
          <w:szCs w:val="24"/>
        </w:rPr>
        <w:t xml:space="preserve">Для формирования информационной модели должен быть использован классификатор строительной информации, формируемый в соответствии с «Правилами формирования и ведения классификатора строительной информации», утвержденными постановлением Правительства РФ от 12.09.2020г. №1416. </w:t>
      </w:r>
    </w:p>
    <w:p w14:paraId="4966EDAA" w14:textId="77777777" w:rsidR="004F5939" w:rsidRPr="004F5939" w:rsidRDefault="004F5939" w:rsidP="00286796">
      <w:pPr>
        <w:spacing w:line="276" w:lineRule="auto"/>
        <w:ind w:firstLine="709"/>
        <w:jc w:val="both"/>
      </w:pPr>
      <w:r w:rsidRPr="004F5939">
        <w:rPr>
          <w:sz w:val="24"/>
          <w:szCs w:val="24"/>
        </w:rPr>
        <w:t>Сведения, документы и материалы, включаемые в информационную модель объекта капитального строительства, должны быть представлены в виде электронных документ</w:t>
      </w:r>
      <w:r w:rsidRPr="007900C6">
        <w:rPr>
          <w:sz w:val="24"/>
          <w:szCs w:val="24"/>
        </w:rPr>
        <w:t xml:space="preserve">ов, в </w:t>
      </w:r>
      <w:r w:rsidRPr="004F5939">
        <w:rPr>
          <w:sz w:val="24"/>
          <w:szCs w:val="24"/>
        </w:rPr>
        <w:t xml:space="preserve">форматах предусмотренных «Составом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утвержденные Постановление Правительства РФ от 27.05.2022 № 962. </w:t>
      </w:r>
    </w:p>
    <w:p w14:paraId="0CB87E6F" w14:textId="77777777" w:rsidR="004F5939" w:rsidRPr="004F5939" w:rsidRDefault="004F5939" w:rsidP="00286796">
      <w:pPr>
        <w:spacing w:line="276" w:lineRule="auto"/>
        <w:ind w:firstLine="709"/>
        <w:jc w:val="both"/>
      </w:pPr>
      <w:r w:rsidRPr="004F5939">
        <w:rPr>
          <w:sz w:val="24"/>
          <w:szCs w:val="24"/>
        </w:rPr>
        <w:t xml:space="preserve">Именование файлов информационной модели должно соответствовать требованию разделу 11 СП 333.1325800.2020. </w:t>
      </w:r>
    </w:p>
    <w:p w14:paraId="1CD71C7A" w14:textId="77777777" w:rsidR="00977FE2" w:rsidRDefault="004F5939" w:rsidP="00286796">
      <w:pPr>
        <w:spacing w:line="276" w:lineRule="auto"/>
        <w:ind w:firstLine="709"/>
        <w:jc w:val="both"/>
      </w:pPr>
      <w:r w:rsidRPr="004F5939">
        <w:rPr>
          <w:sz w:val="24"/>
          <w:szCs w:val="24"/>
        </w:rPr>
        <w:t>Кодирование компонентов библиотек информационной модели должно соответствовать требованиям СП 328.1325800.2020.</w:t>
      </w:r>
      <w:r w:rsidRPr="00B551E7">
        <w:t xml:space="preserve"> </w:t>
      </w:r>
    </w:p>
    <w:p w14:paraId="036C37FC" w14:textId="77777777" w:rsidR="00977FE2" w:rsidRDefault="00D46F42" w:rsidP="00286796">
      <w:pPr>
        <w:pStyle w:val="3"/>
        <w:numPr>
          <w:ilvl w:val="0"/>
          <w:numId w:val="1"/>
        </w:numPr>
        <w:tabs>
          <w:tab w:val="left" w:pos="1197"/>
        </w:tabs>
        <w:spacing w:before="205" w:line="276" w:lineRule="auto"/>
        <w:ind w:left="0" w:firstLine="709"/>
        <w:jc w:val="both"/>
      </w:pPr>
      <w:r>
        <w:lastRenderedPageBreak/>
        <w:t xml:space="preserve">Требование </w:t>
      </w:r>
      <w:r>
        <w:rPr>
          <w:b w:val="0"/>
        </w:rPr>
        <w:t xml:space="preserve">о </w:t>
      </w:r>
      <w:r>
        <w:t>применении экономически эффективной проектной документации повторного использования:</w:t>
      </w:r>
    </w:p>
    <w:p w14:paraId="69AC72D8" w14:textId="77777777" w:rsidR="00977FE2" w:rsidRDefault="00D46F42" w:rsidP="00286796">
      <w:pPr>
        <w:pStyle w:val="af4"/>
        <w:spacing w:line="276" w:lineRule="auto"/>
        <w:ind w:firstLine="709"/>
      </w:pPr>
      <w:r>
        <w:t>Не</w:t>
      </w:r>
      <w:r>
        <w:rPr>
          <w:spacing w:val="-13"/>
        </w:rPr>
        <w:t xml:space="preserve"> </w:t>
      </w:r>
      <w:r>
        <w:rPr>
          <w:spacing w:val="-2"/>
        </w:rPr>
        <w:t>предусмотрено.</w:t>
      </w:r>
    </w:p>
    <w:p w14:paraId="17BEC06F" w14:textId="77777777" w:rsidR="00977FE2" w:rsidRDefault="00D46F42" w:rsidP="00286796">
      <w:pPr>
        <w:pStyle w:val="3"/>
        <w:numPr>
          <w:ilvl w:val="0"/>
          <w:numId w:val="1"/>
        </w:numPr>
        <w:tabs>
          <w:tab w:val="left" w:pos="1191"/>
        </w:tabs>
        <w:spacing w:before="205" w:line="276" w:lineRule="auto"/>
        <w:ind w:left="0" w:firstLine="709"/>
        <w:jc w:val="both"/>
      </w:pPr>
      <w:r>
        <w:t>Прочие дополнительные требования и указания, конкретизирующие объем проектных работ:</w:t>
      </w:r>
    </w:p>
    <w:p w14:paraId="0BE90E63" w14:textId="77777777" w:rsidR="00977FE2" w:rsidRDefault="00D46F42" w:rsidP="00286796">
      <w:pPr>
        <w:pStyle w:val="af4"/>
        <w:spacing w:line="276" w:lineRule="auto"/>
        <w:ind w:firstLine="709"/>
        <w:rPr>
          <w:spacing w:val="-2"/>
        </w:rPr>
      </w:pPr>
      <w:r>
        <w:t>Определяется</w:t>
      </w:r>
      <w:r>
        <w:rPr>
          <w:spacing w:val="17"/>
        </w:rPr>
        <w:t xml:space="preserve"> </w:t>
      </w:r>
      <w:r>
        <w:t>при</w:t>
      </w:r>
      <w:r>
        <w:rPr>
          <w:spacing w:val="-2"/>
        </w:rPr>
        <w:t xml:space="preserve"> </w:t>
      </w:r>
      <w:r>
        <w:t>разработке</w:t>
      </w:r>
      <w:r>
        <w:rPr>
          <w:spacing w:val="-12"/>
        </w:rPr>
        <w:t xml:space="preserve"> </w:t>
      </w:r>
      <w:r>
        <w:t>проектной</w:t>
      </w:r>
      <w:r>
        <w:rPr>
          <w:spacing w:val="-15"/>
        </w:rPr>
        <w:t xml:space="preserve"> </w:t>
      </w:r>
      <w:r>
        <w:rPr>
          <w:spacing w:val="-2"/>
        </w:rPr>
        <w:t>документации.</w:t>
      </w:r>
    </w:p>
    <w:p w14:paraId="06D997F4" w14:textId="77777777" w:rsidR="00977FE2" w:rsidRPr="00286796" w:rsidRDefault="00D46F42" w:rsidP="00286796">
      <w:pPr>
        <w:pStyle w:val="3"/>
        <w:numPr>
          <w:ilvl w:val="0"/>
          <w:numId w:val="1"/>
        </w:numPr>
        <w:tabs>
          <w:tab w:val="left" w:pos="1191"/>
        </w:tabs>
        <w:spacing w:before="205" w:line="276" w:lineRule="auto"/>
        <w:ind w:left="0" w:firstLine="709"/>
        <w:jc w:val="both"/>
      </w:pPr>
      <w:r w:rsidRPr="00286796">
        <w:t>Нормативно-технические документы (НТД), определяющие требования к оформлению и содержанию проектной документации.</w:t>
      </w:r>
    </w:p>
    <w:p w14:paraId="64A710A7" w14:textId="77777777" w:rsidR="00977FE2" w:rsidRDefault="00D46F42" w:rsidP="00286796">
      <w:pPr>
        <w:pStyle w:val="26"/>
        <w:tabs>
          <w:tab w:val="left" w:pos="567"/>
        </w:tabs>
        <w:spacing w:line="276" w:lineRule="auto"/>
        <w:ind w:firstLine="709"/>
        <w:rPr>
          <w:sz w:val="24"/>
          <w:szCs w:val="24"/>
          <w:lang w:val="ru-RU"/>
        </w:rPr>
      </w:pPr>
      <w:r>
        <w:rPr>
          <w:sz w:val="24"/>
          <w:szCs w:val="24"/>
          <w:lang w:val="ru-RU"/>
        </w:rPr>
        <w:t>НТД указаны в приложении 1 к настоящему заданию на проектирование. При проектировании 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приложении.</w:t>
      </w:r>
    </w:p>
    <w:p w14:paraId="7836CC87" w14:textId="77777777" w:rsidR="00977FE2" w:rsidRDefault="00D46F42" w:rsidP="00286796">
      <w:pPr>
        <w:pStyle w:val="3"/>
        <w:numPr>
          <w:ilvl w:val="0"/>
          <w:numId w:val="1"/>
        </w:numPr>
        <w:tabs>
          <w:tab w:val="left" w:pos="1191"/>
        </w:tabs>
        <w:spacing w:before="205" w:line="276" w:lineRule="auto"/>
        <w:ind w:left="0" w:firstLine="709"/>
        <w:jc w:val="both"/>
      </w:pPr>
      <w:r w:rsidRPr="00286796">
        <w:t xml:space="preserve">Прочие дополнительные требования и указания, конкретизирующие объем проектных работ: </w:t>
      </w:r>
    </w:p>
    <w:p w14:paraId="69514C87" w14:textId="77777777" w:rsidR="00977FE2" w:rsidRDefault="00D46F42" w:rsidP="00286796">
      <w:pPr>
        <w:pStyle w:val="af5"/>
        <w:numPr>
          <w:ilvl w:val="1"/>
          <w:numId w:val="1"/>
        </w:numPr>
        <w:tabs>
          <w:tab w:val="left" w:pos="1481"/>
        </w:tabs>
        <w:spacing w:before="113" w:line="276" w:lineRule="auto"/>
        <w:ind w:left="0" w:firstLine="709"/>
        <w:rPr>
          <w:sz w:val="24"/>
          <w:szCs w:val="24"/>
        </w:rPr>
      </w:pPr>
      <w:r>
        <w:rPr>
          <w:b/>
          <w:sz w:val="24"/>
          <w:szCs w:val="24"/>
        </w:rPr>
        <w:t>Вид строительства и этапы разработки проектной документации</w:t>
      </w:r>
      <w:r>
        <w:rPr>
          <w:spacing w:val="-2"/>
          <w:sz w:val="24"/>
          <w:szCs w:val="24"/>
        </w:rPr>
        <w:t>:</w:t>
      </w:r>
    </w:p>
    <w:p w14:paraId="6EF1D00D" w14:textId="77777777" w:rsidR="00977FE2" w:rsidRDefault="00D46F42" w:rsidP="00286796">
      <w:pPr>
        <w:pStyle w:val="26"/>
        <w:tabs>
          <w:tab w:val="left" w:pos="851"/>
        </w:tabs>
        <w:spacing w:line="276" w:lineRule="auto"/>
        <w:ind w:firstLine="709"/>
        <w:rPr>
          <w:b/>
          <w:sz w:val="24"/>
          <w:szCs w:val="24"/>
          <w:lang w:val="ru-RU"/>
        </w:rPr>
      </w:pPr>
      <w:r>
        <w:rPr>
          <w:sz w:val="24"/>
          <w:szCs w:val="24"/>
          <w:lang w:val="ru-RU"/>
        </w:rPr>
        <w:t>-</w:t>
      </w:r>
      <w:r>
        <w:rPr>
          <w:spacing w:val="-5"/>
          <w:sz w:val="24"/>
          <w:szCs w:val="24"/>
          <w:lang w:val="ru-RU"/>
        </w:rPr>
        <w:t xml:space="preserve"> </w:t>
      </w:r>
      <w:r>
        <w:rPr>
          <w:sz w:val="24"/>
          <w:szCs w:val="24"/>
          <w:lang w:val="ru-RU"/>
        </w:rPr>
        <w:t>новое</w:t>
      </w:r>
      <w:r>
        <w:rPr>
          <w:spacing w:val="-6"/>
          <w:sz w:val="24"/>
          <w:szCs w:val="24"/>
          <w:lang w:val="ru-RU"/>
        </w:rPr>
        <w:t xml:space="preserve"> </w:t>
      </w:r>
      <w:r>
        <w:rPr>
          <w:spacing w:val="-2"/>
          <w:sz w:val="24"/>
          <w:szCs w:val="24"/>
          <w:lang w:val="ru-RU"/>
        </w:rPr>
        <w:t>строительство:</w:t>
      </w:r>
    </w:p>
    <w:p w14:paraId="4DC769F9" w14:textId="77777777" w:rsidR="00977FE2" w:rsidRDefault="00D46F42" w:rsidP="00286796">
      <w:pPr>
        <w:pStyle w:val="af4"/>
        <w:spacing w:line="276" w:lineRule="auto"/>
        <w:ind w:firstLine="709"/>
      </w:pPr>
      <w:r>
        <w:t xml:space="preserve">ЛЭП 110 кВ Гаспра – Заря </w:t>
      </w:r>
      <w:r>
        <w:rPr>
          <w:rStyle w:val="13"/>
          <w:color w:val="auto"/>
          <w:sz w:val="22"/>
          <w:szCs w:val="22"/>
        </w:rPr>
        <w:t>(от местоположения ПС 110 кВ Алупка до ПС 110 кВ Гаспра)</w:t>
      </w:r>
      <w:r>
        <w:t>;</w:t>
      </w:r>
    </w:p>
    <w:p w14:paraId="76395AFB" w14:textId="77777777" w:rsidR="00977FE2" w:rsidRDefault="00D46F42" w:rsidP="00286796">
      <w:pPr>
        <w:pStyle w:val="af4"/>
        <w:spacing w:line="276" w:lineRule="auto"/>
        <w:ind w:firstLine="709"/>
      </w:pPr>
      <w:r>
        <w:t>ЛЭП 110 кВ Алупка – Ялта;</w:t>
      </w:r>
    </w:p>
    <w:p w14:paraId="1164541C" w14:textId="7C6EA77C" w:rsidR="00977FE2" w:rsidRDefault="00D46F42" w:rsidP="00286796">
      <w:pPr>
        <w:pStyle w:val="af4"/>
        <w:spacing w:line="276" w:lineRule="auto"/>
        <w:ind w:firstLine="709"/>
      </w:pPr>
      <w:r>
        <w:t xml:space="preserve">ЛЭП 110 кВ </w:t>
      </w:r>
      <w:r w:rsidR="00323BAC">
        <w:t>Гаспра</w:t>
      </w:r>
      <w:r>
        <w:t xml:space="preserve"> </w:t>
      </w:r>
      <w:ins w:id="1" w:author="AO" w:date="2024-11-26T15:43:00Z">
        <w:r w:rsidR="00C951E1">
          <w:t xml:space="preserve">– </w:t>
        </w:r>
      </w:ins>
      <w:r>
        <w:t xml:space="preserve">Дарсан </w:t>
      </w:r>
    </w:p>
    <w:p w14:paraId="50FB72A3" w14:textId="77777777" w:rsidR="00977FE2" w:rsidRDefault="00D46F42" w:rsidP="00286796">
      <w:pPr>
        <w:pStyle w:val="af4"/>
        <w:spacing w:line="276" w:lineRule="auto"/>
        <w:ind w:firstLine="709"/>
      </w:pPr>
      <w:r>
        <w:lastRenderedPageBreak/>
        <w:t>ЛЭП 110 кВ Дарсан – Ялта;</w:t>
      </w:r>
    </w:p>
    <w:p w14:paraId="5969C775" w14:textId="77777777" w:rsidR="00977FE2" w:rsidRDefault="00D46F42" w:rsidP="00286796">
      <w:pPr>
        <w:pStyle w:val="af4"/>
        <w:spacing w:line="276" w:lineRule="auto"/>
        <w:ind w:firstLine="709"/>
      </w:pPr>
      <w:r>
        <w:t xml:space="preserve">ЛЭП 110 кВ Симферопольская – Дарсан </w:t>
      </w:r>
    </w:p>
    <w:p w14:paraId="4A15B117" w14:textId="77777777" w:rsidR="00977FE2" w:rsidRDefault="00D46F42" w:rsidP="00286796">
      <w:pPr>
        <w:pStyle w:val="af4"/>
        <w:spacing w:line="276" w:lineRule="auto"/>
        <w:ind w:firstLine="709"/>
      </w:pPr>
      <w:r>
        <w:t>ЛЭП 110 кВ Дарсан – Массандра;</w:t>
      </w:r>
    </w:p>
    <w:p w14:paraId="3D37942D" w14:textId="77777777" w:rsidR="00977FE2" w:rsidRDefault="00D46F42" w:rsidP="00286796">
      <w:pPr>
        <w:pStyle w:val="af4"/>
        <w:spacing w:line="276" w:lineRule="auto"/>
        <w:ind w:firstLine="709"/>
      </w:pPr>
      <w:r>
        <w:t xml:space="preserve">ЛЭП 110 кВ </w:t>
      </w:r>
      <w:r w:rsidR="00323BAC">
        <w:t>Гурзуф -</w:t>
      </w:r>
      <w:r>
        <w:t xml:space="preserve">Дарсан </w:t>
      </w:r>
    </w:p>
    <w:p w14:paraId="183C4D81" w14:textId="77777777" w:rsidR="00977FE2" w:rsidRPr="007900C6" w:rsidRDefault="00D46F42" w:rsidP="00286796">
      <w:pPr>
        <w:pStyle w:val="af4"/>
        <w:spacing w:line="276" w:lineRule="auto"/>
        <w:ind w:firstLine="709"/>
        <w:rPr>
          <w:highlight w:val="white"/>
        </w:rPr>
      </w:pPr>
      <w:r>
        <w:t xml:space="preserve">ЛЭП 110 кВ Артек – Массандра </w:t>
      </w:r>
      <w:r w:rsidRPr="007900C6">
        <w:rPr>
          <w:highlight w:val="white"/>
        </w:rPr>
        <w:t>(от ПС 110 кВ Массандра до местоположения ПС 110 кВ Гурзуф);</w:t>
      </w:r>
    </w:p>
    <w:p w14:paraId="5C760875" w14:textId="77777777" w:rsidR="00977FE2" w:rsidRDefault="00D46F42" w:rsidP="00286796">
      <w:pPr>
        <w:pStyle w:val="af5"/>
        <w:numPr>
          <w:ilvl w:val="1"/>
          <w:numId w:val="1"/>
        </w:numPr>
        <w:tabs>
          <w:tab w:val="left" w:pos="1056"/>
        </w:tabs>
        <w:spacing w:before="240" w:line="276" w:lineRule="auto"/>
        <w:ind w:left="0" w:right="113" w:firstLine="709"/>
        <w:rPr>
          <w:sz w:val="24"/>
          <w:szCs w:val="24"/>
        </w:rPr>
      </w:pPr>
      <w:r>
        <w:rPr>
          <w:sz w:val="24"/>
          <w:szCs w:val="24"/>
        </w:rPr>
        <w:t>Перечень титулов и программ, по которым требуется координация решений проектной документации, разрабатываемой по данному ЗП:</w:t>
      </w:r>
    </w:p>
    <w:p w14:paraId="372F4BFE" w14:textId="77777777" w:rsidR="00977FE2" w:rsidRDefault="00D46F42" w:rsidP="00286796">
      <w:pPr>
        <w:pStyle w:val="af5"/>
        <w:numPr>
          <w:ilvl w:val="0"/>
          <w:numId w:val="56"/>
        </w:numPr>
        <w:tabs>
          <w:tab w:val="left" w:pos="1013"/>
        </w:tabs>
        <w:spacing w:line="276" w:lineRule="auto"/>
        <w:ind w:left="0" w:right="163" w:firstLine="709"/>
        <w:rPr>
          <w:sz w:val="24"/>
          <w:szCs w:val="24"/>
        </w:rPr>
      </w:pPr>
      <w:r>
        <w:rPr>
          <w:spacing w:val="-2"/>
          <w:sz w:val="24"/>
          <w:szCs w:val="24"/>
        </w:rPr>
        <w:t>«Заходы</w:t>
      </w:r>
      <w:r>
        <w:rPr>
          <w:spacing w:val="-14"/>
          <w:sz w:val="24"/>
          <w:szCs w:val="24"/>
        </w:rPr>
        <w:t xml:space="preserve"> </w:t>
      </w:r>
      <w:r>
        <w:rPr>
          <w:spacing w:val="-2"/>
          <w:sz w:val="24"/>
          <w:szCs w:val="24"/>
        </w:rPr>
        <w:t>на</w:t>
      </w:r>
      <w:r>
        <w:rPr>
          <w:spacing w:val="-14"/>
          <w:sz w:val="24"/>
          <w:szCs w:val="24"/>
        </w:rPr>
        <w:t xml:space="preserve"> </w:t>
      </w:r>
      <w:r>
        <w:rPr>
          <w:spacing w:val="-2"/>
          <w:sz w:val="24"/>
          <w:szCs w:val="24"/>
        </w:rPr>
        <w:t>высоковольтные</w:t>
      </w:r>
      <w:r>
        <w:rPr>
          <w:spacing w:val="-13"/>
          <w:sz w:val="24"/>
          <w:szCs w:val="24"/>
        </w:rPr>
        <w:t xml:space="preserve"> </w:t>
      </w:r>
      <w:r>
        <w:rPr>
          <w:spacing w:val="-2"/>
          <w:sz w:val="24"/>
          <w:szCs w:val="24"/>
        </w:rPr>
        <w:t>линии</w:t>
      </w:r>
      <w:r>
        <w:rPr>
          <w:spacing w:val="-14"/>
          <w:sz w:val="24"/>
          <w:szCs w:val="24"/>
        </w:rPr>
        <w:t xml:space="preserve"> </w:t>
      </w:r>
      <w:r>
        <w:rPr>
          <w:spacing w:val="-2"/>
          <w:sz w:val="24"/>
          <w:szCs w:val="24"/>
        </w:rPr>
        <w:t>330</w:t>
      </w:r>
      <w:r>
        <w:rPr>
          <w:spacing w:val="-14"/>
          <w:sz w:val="24"/>
          <w:szCs w:val="24"/>
        </w:rPr>
        <w:t xml:space="preserve"> </w:t>
      </w:r>
      <w:r>
        <w:rPr>
          <w:spacing w:val="-2"/>
          <w:sz w:val="24"/>
          <w:szCs w:val="24"/>
        </w:rPr>
        <w:t>кВ,</w:t>
      </w:r>
      <w:r>
        <w:rPr>
          <w:spacing w:val="-9"/>
          <w:sz w:val="24"/>
          <w:szCs w:val="24"/>
        </w:rPr>
        <w:t xml:space="preserve"> </w:t>
      </w:r>
      <w:r>
        <w:rPr>
          <w:spacing w:val="-2"/>
          <w:sz w:val="24"/>
          <w:szCs w:val="24"/>
        </w:rPr>
        <w:t>реконструкция</w:t>
      </w:r>
      <w:r>
        <w:rPr>
          <w:spacing w:val="-14"/>
          <w:sz w:val="24"/>
          <w:szCs w:val="24"/>
        </w:rPr>
        <w:t xml:space="preserve"> </w:t>
      </w:r>
      <w:r>
        <w:rPr>
          <w:spacing w:val="-2"/>
          <w:sz w:val="24"/>
          <w:szCs w:val="24"/>
        </w:rPr>
        <w:t>подстанции</w:t>
      </w:r>
      <w:r>
        <w:rPr>
          <w:spacing w:val="-11"/>
          <w:sz w:val="24"/>
          <w:szCs w:val="24"/>
        </w:rPr>
        <w:t xml:space="preserve"> </w:t>
      </w:r>
      <w:r>
        <w:rPr>
          <w:spacing w:val="-2"/>
          <w:sz w:val="24"/>
          <w:szCs w:val="24"/>
        </w:rPr>
        <w:t>Севастополь</w:t>
      </w:r>
      <w:r>
        <w:rPr>
          <w:spacing w:val="-14"/>
          <w:sz w:val="24"/>
          <w:szCs w:val="24"/>
        </w:rPr>
        <w:t xml:space="preserve"> </w:t>
      </w:r>
      <w:r>
        <w:rPr>
          <w:spacing w:val="-2"/>
          <w:sz w:val="24"/>
          <w:szCs w:val="24"/>
        </w:rPr>
        <w:t xml:space="preserve">для </w:t>
      </w:r>
      <w:r>
        <w:rPr>
          <w:sz w:val="24"/>
          <w:szCs w:val="24"/>
        </w:rPr>
        <w:t>подкmочения</w:t>
      </w:r>
      <w:r>
        <w:rPr>
          <w:spacing w:val="-1"/>
          <w:sz w:val="24"/>
          <w:szCs w:val="24"/>
        </w:rPr>
        <w:t xml:space="preserve"> </w:t>
      </w:r>
      <w:r>
        <w:rPr>
          <w:sz w:val="24"/>
          <w:szCs w:val="24"/>
        </w:rPr>
        <w:t>Севастопольской</w:t>
      </w:r>
      <w:r>
        <w:rPr>
          <w:spacing w:val="-2"/>
          <w:sz w:val="24"/>
          <w:szCs w:val="24"/>
        </w:rPr>
        <w:t xml:space="preserve"> </w:t>
      </w:r>
      <w:r>
        <w:rPr>
          <w:sz w:val="24"/>
          <w:szCs w:val="24"/>
        </w:rPr>
        <w:t>ПГУ-ТЭС»;</w:t>
      </w:r>
    </w:p>
    <w:p w14:paraId="2C8320CC" w14:textId="77777777" w:rsidR="00977FE2" w:rsidRDefault="00D46F42" w:rsidP="00286796">
      <w:pPr>
        <w:pStyle w:val="af5"/>
        <w:numPr>
          <w:ilvl w:val="0"/>
          <w:numId w:val="56"/>
        </w:numPr>
        <w:tabs>
          <w:tab w:val="left" w:pos="1020"/>
        </w:tabs>
        <w:spacing w:line="276" w:lineRule="auto"/>
        <w:ind w:left="0" w:right="173" w:firstLine="709"/>
        <w:rPr>
          <w:sz w:val="24"/>
          <w:szCs w:val="24"/>
        </w:rPr>
      </w:pPr>
      <w:r>
        <w:rPr>
          <w:spacing w:val="-2"/>
          <w:sz w:val="24"/>
          <w:szCs w:val="24"/>
        </w:rPr>
        <w:t>«Заходы</w:t>
      </w:r>
      <w:r>
        <w:rPr>
          <w:spacing w:val="-9"/>
          <w:sz w:val="24"/>
          <w:szCs w:val="24"/>
        </w:rPr>
        <w:t xml:space="preserve"> </w:t>
      </w:r>
      <w:r>
        <w:rPr>
          <w:spacing w:val="-2"/>
          <w:sz w:val="24"/>
          <w:szCs w:val="24"/>
        </w:rPr>
        <w:t>на</w:t>
      </w:r>
      <w:r>
        <w:rPr>
          <w:spacing w:val="-12"/>
          <w:sz w:val="24"/>
          <w:szCs w:val="24"/>
        </w:rPr>
        <w:t xml:space="preserve"> </w:t>
      </w:r>
      <w:r>
        <w:rPr>
          <w:spacing w:val="-2"/>
          <w:sz w:val="24"/>
          <w:szCs w:val="24"/>
        </w:rPr>
        <w:t>ВЛ</w:t>
      </w:r>
      <w:r>
        <w:rPr>
          <w:spacing w:val="-12"/>
          <w:sz w:val="24"/>
          <w:szCs w:val="24"/>
        </w:rPr>
        <w:t xml:space="preserve"> </w:t>
      </w:r>
      <w:r>
        <w:rPr>
          <w:spacing w:val="-2"/>
          <w:sz w:val="24"/>
          <w:szCs w:val="24"/>
        </w:rPr>
        <w:t>110</w:t>
      </w:r>
      <w:r>
        <w:rPr>
          <w:spacing w:val="-11"/>
          <w:sz w:val="24"/>
          <w:szCs w:val="24"/>
        </w:rPr>
        <w:t xml:space="preserve"> </w:t>
      </w:r>
      <w:r>
        <w:rPr>
          <w:spacing w:val="-2"/>
          <w:sz w:val="24"/>
          <w:szCs w:val="24"/>
        </w:rPr>
        <w:t>кВ</w:t>
      </w:r>
      <w:r>
        <w:rPr>
          <w:spacing w:val="-10"/>
          <w:sz w:val="24"/>
          <w:szCs w:val="24"/>
        </w:rPr>
        <w:t xml:space="preserve"> </w:t>
      </w:r>
      <w:r>
        <w:rPr>
          <w:spacing w:val="-2"/>
          <w:sz w:val="24"/>
          <w:szCs w:val="24"/>
        </w:rPr>
        <w:t>и</w:t>
      </w:r>
      <w:r>
        <w:rPr>
          <w:spacing w:val="-13"/>
          <w:sz w:val="24"/>
          <w:szCs w:val="24"/>
        </w:rPr>
        <w:t xml:space="preserve"> </w:t>
      </w:r>
      <w:r>
        <w:rPr>
          <w:spacing w:val="-2"/>
          <w:sz w:val="24"/>
          <w:szCs w:val="24"/>
        </w:rPr>
        <w:t>330</w:t>
      </w:r>
      <w:r>
        <w:rPr>
          <w:spacing w:val="-13"/>
          <w:sz w:val="24"/>
          <w:szCs w:val="24"/>
        </w:rPr>
        <w:t xml:space="preserve"> </w:t>
      </w:r>
      <w:r>
        <w:rPr>
          <w:spacing w:val="-2"/>
          <w:sz w:val="24"/>
          <w:szCs w:val="24"/>
        </w:rPr>
        <w:t>кВ</w:t>
      </w:r>
      <w:r>
        <w:rPr>
          <w:spacing w:val="-10"/>
          <w:sz w:val="24"/>
          <w:szCs w:val="24"/>
        </w:rPr>
        <w:t xml:space="preserve"> </w:t>
      </w:r>
      <w:r>
        <w:rPr>
          <w:spacing w:val="-2"/>
          <w:sz w:val="24"/>
          <w:szCs w:val="24"/>
        </w:rPr>
        <w:t>для</w:t>
      </w:r>
      <w:r>
        <w:rPr>
          <w:spacing w:val="-14"/>
          <w:sz w:val="24"/>
          <w:szCs w:val="24"/>
        </w:rPr>
        <w:t xml:space="preserve"> </w:t>
      </w:r>
      <w:r>
        <w:rPr>
          <w:spacing w:val="-2"/>
          <w:sz w:val="24"/>
          <w:szCs w:val="24"/>
        </w:rPr>
        <w:t>подключения</w:t>
      </w:r>
      <w:r>
        <w:rPr>
          <w:spacing w:val="-9"/>
          <w:sz w:val="24"/>
          <w:szCs w:val="24"/>
        </w:rPr>
        <w:t xml:space="preserve"> </w:t>
      </w:r>
      <w:r>
        <w:rPr>
          <w:spacing w:val="-2"/>
          <w:sz w:val="24"/>
          <w:szCs w:val="24"/>
        </w:rPr>
        <w:t>Симферопольской</w:t>
      </w:r>
      <w:r>
        <w:rPr>
          <w:spacing w:val="-10"/>
          <w:sz w:val="24"/>
          <w:szCs w:val="24"/>
        </w:rPr>
        <w:t xml:space="preserve"> </w:t>
      </w:r>
      <w:r>
        <w:rPr>
          <w:spacing w:val="-2"/>
          <w:sz w:val="24"/>
          <w:szCs w:val="24"/>
        </w:rPr>
        <w:t>ПГУ-ТЭС,</w:t>
      </w:r>
      <w:r>
        <w:rPr>
          <w:spacing w:val="-9"/>
          <w:sz w:val="24"/>
          <w:szCs w:val="24"/>
        </w:rPr>
        <w:t xml:space="preserve"> </w:t>
      </w:r>
      <w:r>
        <w:rPr>
          <w:spacing w:val="-2"/>
          <w:sz w:val="24"/>
          <w:szCs w:val="24"/>
        </w:rPr>
        <w:t>прочие мероприятия</w:t>
      </w:r>
      <w:r>
        <w:rPr>
          <w:spacing w:val="-13"/>
          <w:sz w:val="24"/>
          <w:szCs w:val="24"/>
        </w:rPr>
        <w:t xml:space="preserve"> </w:t>
      </w:r>
      <w:r>
        <w:rPr>
          <w:spacing w:val="-2"/>
          <w:sz w:val="24"/>
          <w:szCs w:val="24"/>
        </w:rPr>
        <w:t>схемы</w:t>
      </w:r>
      <w:r>
        <w:rPr>
          <w:spacing w:val="-14"/>
          <w:sz w:val="24"/>
          <w:szCs w:val="24"/>
        </w:rPr>
        <w:t xml:space="preserve"> </w:t>
      </w:r>
      <w:r>
        <w:rPr>
          <w:spacing w:val="-2"/>
          <w:sz w:val="24"/>
          <w:szCs w:val="24"/>
        </w:rPr>
        <w:t>выдачи</w:t>
      </w:r>
      <w:r>
        <w:rPr>
          <w:spacing w:val="-12"/>
          <w:sz w:val="24"/>
          <w:szCs w:val="24"/>
        </w:rPr>
        <w:t xml:space="preserve"> </w:t>
      </w:r>
      <w:r>
        <w:rPr>
          <w:spacing w:val="-2"/>
          <w:sz w:val="24"/>
          <w:szCs w:val="24"/>
        </w:rPr>
        <w:t>мощности Симферопольской</w:t>
      </w:r>
      <w:r>
        <w:rPr>
          <w:spacing w:val="-10"/>
          <w:sz w:val="24"/>
          <w:szCs w:val="24"/>
        </w:rPr>
        <w:t xml:space="preserve"> </w:t>
      </w:r>
      <w:r>
        <w:rPr>
          <w:spacing w:val="-2"/>
          <w:sz w:val="24"/>
          <w:szCs w:val="24"/>
        </w:rPr>
        <w:t>ПГУ-ТЭС»;</w:t>
      </w:r>
    </w:p>
    <w:p w14:paraId="3D8DFD90" w14:textId="77777777" w:rsidR="00977FE2" w:rsidRDefault="00D46F42" w:rsidP="00286796">
      <w:pPr>
        <w:pStyle w:val="af5"/>
        <w:numPr>
          <w:ilvl w:val="0"/>
          <w:numId w:val="56"/>
        </w:numPr>
        <w:tabs>
          <w:tab w:val="left" w:pos="1059"/>
        </w:tabs>
        <w:spacing w:line="276" w:lineRule="auto"/>
        <w:ind w:left="0" w:right="166" w:firstLine="709"/>
        <w:rPr>
          <w:sz w:val="24"/>
          <w:szCs w:val="24"/>
        </w:rPr>
      </w:pPr>
      <w:r>
        <w:rPr>
          <w:sz w:val="24"/>
          <w:szCs w:val="24"/>
        </w:rPr>
        <w:t>«Строительство транзита 110 кВ Севастопольская - Ялта - Лучистое в двухцепном исполнении</w:t>
      </w:r>
      <w:r>
        <w:rPr>
          <w:spacing w:val="40"/>
          <w:sz w:val="24"/>
          <w:szCs w:val="24"/>
        </w:rPr>
        <w:t xml:space="preserve"> (</w:t>
      </w:r>
      <w:r>
        <w:rPr>
          <w:sz w:val="24"/>
          <w:szCs w:val="24"/>
        </w:rPr>
        <w:t>в</w:t>
      </w:r>
      <w:r>
        <w:rPr>
          <w:spacing w:val="80"/>
          <w:sz w:val="24"/>
          <w:szCs w:val="24"/>
        </w:rPr>
        <w:t xml:space="preserve"> </w:t>
      </w:r>
      <w:r>
        <w:rPr>
          <w:sz w:val="24"/>
          <w:szCs w:val="24"/>
        </w:rPr>
        <w:t>том</w:t>
      </w:r>
      <w:r>
        <w:rPr>
          <w:spacing w:val="80"/>
          <w:sz w:val="24"/>
          <w:szCs w:val="24"/>
        </w:rPr>
        <w:t xml:space="preserve"> </w:t>
      </w:r>
      <w:r>
        <w:rPr>
          <w:sz w:val="24"/>
          <w:szCs w:val="24"/>
        </w:rPr>
        <w:t>числе</w:t>
      </w:r>
      <w:r>
        <w:rPr>
          <w:spacing w:val="80"/>
          <w:sz w:val="24"/>
          <w:szCs w:val="24"/>
        </w:rPr>
        <w:t xml:space="preserve"> </w:t>
      </w:r>
      <w:r>
        <w:rPr>
          <w:sz w:val="24"/>
          <w:szCs w:val="24"/>
        </w:rPr>
        <w:t>проектно-изыскательские</w:t>
      </w:r>
      <w:r>
        <w:rPr>
          <w:spacing w:val="80"/>
          <w:sz w:val="24"/>
          <w:szCs w:val="24"/>
        </w:rPr>
        <w:t xml:space="preserve"> </w:t>
      </w:r>
      <w:r>
        <w:rPr>
          <w:sz w:val="24"/>
          <w:szCs w:val="24"/>
        </w:rPr>
        <w:t>работы)</w:t>
      </w:r>
      <w:r>
        <w:rPr>
          <w:spacing w:val="40"/>
          <w:sz w:val="24"/>
          <w:szCs w:val="24"/>
        </w:rPr>
        <w:t xml:space="preserve"> </w:t>
      </w:r>
      <w:r>
        <w:rPr>
          <w:sz w:val="24"/>
          <w:szCs w:val="24"/>
        </w:rPr>
        <w:t>(1 - 5 этапы строительства)»;</w:t>
      </w:r>
    </w:p>
    <w:p w14:paraId="0B4553C9" w14:textId="77777777" w:rsidR="00977FE2" w:rsidRDefault="00D46F42" w:rsidP="00286796">
      <w:pPr>
        <w:pStyle w:val="af5"/>
        <w:numPr>
          <w:ilvl w:val="0"/>
          <w:numId w:val="56"/>
        </w:numPr>
        <w:tabs>
          <w:tab w:val="left" w:pos="1059"/>
        </w:tabs>
        <w:spacing w:line="276" w:lineRule="auto"/>
        <w:ind w:left="0" w:right="166" w:firstLine="709"/>
        <w:rPr>
          <w:sz w:val="24"/>
          <w:szCs w:val="24"/>
        </w:rPr>
      </w:pPr>
      <w:r>
        <w:rPr>
          <w:sz w:val="24"/>
          <w:szCs w:val="24"/>
        </w:rPr>
        <w:t>«Строительство транзита 110 кВ Севастопольская - Ялта - Лучистое в двухцепном исполнении</w:t>
      </w:r>
      <w:r>
        <w:rPr>
          <w:spacing w:val="40"/>
          <w:sz w:val="24"/>
          <w:szCs w:val="24"/>
        </w:rPr>
        <w:t xml:space="preserve"> (</w:t>
      </w:r>
      <w:r>
        <w:rPr>
          <w:sz w:val="24"/>
          <w:szCs w:val="24"/>
        </w:rPr>
        <w:t>в</w:t>
      </w:r>
      <w:r>
        <w:rPr>
          <w:spacing w:val="80"/>
          <w:sz w:val="24"/>
          <w:szCs w:val="24"/>
        </w:rPr>
        <w:t xml:space="preserve"> </w:t>
      </w:r>
      <w:r>
        <w:rPr>
          <w:sz w:val="24"/>
          <w:szCs w:val="24"/>
        </w:rPr>
        <w:t>том</w:t>
      </w:r>
      <w:r>
        <w:rPr>
          <w:spacing w:val="80"/>
          <w:sz w:val="24"/>
          <w:szCs w:val="24"/>
        </w:rPr>
        <w:t xml:space="preserve"> </w:t>
      </w:r>
      <w:r>
        <w:rPr>
          <w:sz w:val="24"/>
          <w:szCs w:val="24"/>
        </w:rPr>
        <w:t>числе</w:t>
      </w:r>
      <w:r>
        <w:rPr>
          <w:spacing w:val="80"/>
          <w:sz w:val="24"/>
          <w:szCs w:val="24"/>
        </w:rPr>
        <w:t xml:space="preserve"> </w:t>
      </w:r>
      <w:r>
        <w:rPr>
          <w:sz w:val="24"/>
          <w:szCs w:val="24"/>
        </w:rPr>
        <w:t>проектно-изыскательские</w:t>
      </w:r>
      <w:r>
        <w:rPr>
          <w:spacing w:val="80"/>
          <w:sz w:val="24"/>
          <w:szCs w:val="24"/>
        </w:rPr>
        <w:t xml:space="preserve"> </w:t>
      </w:r>
      <w:r w:rsidR="000D70E4">
        <w:rPr>
          <w:sz w:val="24"/>
          <w:szCs w:val="24"/>
        </w:rPr>
        <w:t>работы)»</w:t>
      </w:r>
    </w:p>
    <w:p w14:paraId="7DABEAA8" w14:textId="77777777" w:rsidR="00977FE2" w:rsidRDefault="00D46F42" w:rsidP="00AB2C85">
      <w:pPr>
        <w:pStyle w:val="af5"/>
        <w:numPr>
          <w:ilvl w:val="0"/>
          <w:numId w:val="56"/>
        </w:numPr>
        <w:tabs>
          <w:tab w:val="left" w:pos="1059"/>
        </w:tabs>
        <w:spacing w:line="276" w:lineRule="auto"/>
        <w:ind w:left="0" w:right="166" w:firstLine="709"/>
        <w:rPr>
          <w:sz w:val="24"/>
          <w:szCs w:val="24"/>
        </w:rPr>
      </w:pPr>
      <w:r>
        <w:rPr>
          <w:sz w:val="24"/>
          <w:szCs w:val="24"/>
        </w:rPr>
        <w:t>«</w:t>
      </w:r>
      <w:r w:rsidRPr="007900C6">
        <w:rPr>
          <w:sz w:val="24"/>
          <w:szCs w:val="24"/>
        </w:rPr>
        <w:t>Строительство на ПС 110 кВ Дарсан источников реактивной мощности 25 Мвар (в том числе проектно-изыскательские работы)</w:t>
      </w:r>
      <w:r>
        <w:rPr>
          <w:sz w:val="24"/>
          <w:szCs w:val="24"/>
        </w:rPr>
        <w:t>»</w:t>
      </w:r>
    </w:p>
    <w:p w14:paraId="4756286A" w14:textId="77777777" w:rsidR="00977FE2" w:rsidRDefault="00D46F42" w:rsidP="00AB2C85">
      <w:pPr>
        <w:spacing w:line="276" w:lineRule="auto"/>
        <w:ind w:right="168" w:firstLine="709"/>
        <w:jc w:val="both"/>
        <w:rPr>
          <w:sz w:val="24"/>
          <w:szCs w:val="24"/>
        </w:rPr>
      </w:pPr>
      <w:r>
        <w:rPr>
          <w:spacing w:val="-4"/>
          <w:sz w:val="24"/>
          <w:szCs w:val="24"/>
        </w:rPr>
        <w:t>Данный перечень титулов</w:t>
      </w:r>
      <w:r>
        <w:rPr>
          <w:spacing w:val="-11"/>
          <w:sz w:val="24"/>
          <w:szCs w:val="24"/>
        </w:rPr>
        <w:t xml:space="preserve"> </w:t>
      </w:r>
      <w:r>
        <w:rPr>
          <w:spacing w:val="-4"/>
          <w:sz w:val="24"/>
          <w:szCs w:val="24"/>
        </w:rPr>
        <w:t>не</w:t>
      </w:r>
      <w:r>
        <w:rPr>
          <w:spacing w:val="-9"/>
          <w:sz w:val="24"/>
          <w:szCs w:val="24"/>
        </w:rPr>
        <w:t xml:space="preserve"> </w:t>
      </w:r>
      <w:r>
        <w:rPr>
          <w:spacing w:val="-4"/>
          <w:sz w:val="24"/>
          <w:szCs w:val="24"/>
        </w:rPr>
        <w:t>является</w:t>
      </w:r>
      <w:r>
        <w:rPr>
          <w:spacing w:val="-9"/>
          <w:sz w:val="24"/>
          <w:szCs w:val="24"/>
        </w:rPr>
        <w:t xml:space="preserve"> </w:t>
      </w:r>
      <w:r>
        <w:rPr>
          <w:spacing w:val="-4"/>
          <w:sz w:val="24"/>
          <w:szCs w:val="24"/>
        </w:rPr>
        <w:t>окончательным</w:t>
      </w:r>
      <w:r>
        <w:rPr>
          <w:spacing w:val="-6"/>
          <w:sz w:val="24"/>
          <w:szCs w:val="24"/>
        </w:rPr>
        <w:t xml:space="preserve"> </w:t>
      </w:r>
      <w:r>
        <w:rPr>
          <w:spacing w:val="-4"/>
          <w:sz w:val="24"/>
          <w:szCs w:val="24"/>
        </w:rPr>
        <w:lastRenderedPageBreak/>
        <w:t>и может</w:t>
      </w:r>
      <w:r>
        <w:rPr>
          <w:spacing w:val="-5"/>
          <w:sz w:val="24"/>
          <w:szCs w:val="24"/>
        </w:rPr>
        <w:t xml:space="preserve"> </w:t>
      </w:r>
      <w:r>
        <w:rPr>
          <w:spacing w:val="-4"/>
          <w:sz w:val="24"/>
          <w:szCs w:val="24"/>
        </w:rPr>
        <w:t>быть дополнен</w:t>
      </w:r>
      <w:r>
        <w:rPr>
          <w:spacing w:val="-9"/>
          <w:sz w:val="24"/>
          <w:szCs w:val="24"/>
        </w:rPr>
        <w:t xml:space="preserve"> </w:t>
      </w:r>
      <w:r>
        <w:rPr>
          <w:spacing w:val="-4"/>
          <w:sz w:val="24"/>
          <w:szCs w:val="24"/>
        </w:rPr>
        <w:t xml:space="preserve">Заказчиком </w:t>
      </w:r>
      <w:r>
        <w:rPr>
          <w:sz w:val="24"/>
          <w:szCs w:val="24"/>
        </w:rPr>
        <w:t>в процессе проектирования.</w:t>
      </w:r>
    </w:p>
    <w:p w14:paraId="4F594E3D" w14:textId="64CCAB1A" w:rsidR="00977FE2" w:rsidRDefault="00AB2C85" w:rsidP="00AB2C85">
      <w:pPr>
        <w:pStyle w:val="af5"/>
        <w:numPr>
          <w:ilvl w:val="1"/>
          <w:numId w:val="1"/>
        </w:numPr>
        <w:tabs>
          <w:tab w:val="left" w:pos="1459"/>
        </w:tabs>
        <w:spacing w:before="240" w:line="276" w:lineRule="auto"/>
        <w:ind w:left="0" w:firstLine="709"/>
        <w:rPr>
          <w:sz w:val="24"/>
          <w:szCs w:val="24"/>
        </w:rPr>
      </w:pPr>
      <w:r>
        <w:rPr>
          <w:spacing w:val="-4"/>
          <w:sz w:val="24"/>
          <w:szCs w:val="24"/>
        </w:rPr>
        <w:t>Последовательность</w:t>
      </w:r>
      <w:r w:rsidR="00D46F42">
        <w:rPr>
          <w:spacing w:val="-9"/>
          <w:sz w:val="24"/>
          <w:szCs w:val="24"/>
        </w:rPr>
        <w:t xml:space="preserve"> </w:t>
      </w:r>
      <w:r w:rsidR="00D46F42">
        <w:rPr>
          <w:spacing w:val="-4"/>
          <w:sz w:val="24"/>
          <w:szCs w:val="24"/>
        </w:rPr>
        <w:t>разработки</w:t>
      </w:r>
      <w:r w:rsidR="00D46F42">
        <w:rPr>
          <w:spacing w:val="-7"/>
          <w:sz w:val="24"/>
          <w:szCs w:val="24"/>
        </w:rPr>
        <w:t xml:space="preserve"> </w:t>
      </w:r>
      <w:r w:rsidR="00D46F42">
        <w:rPr>
          <w:spacing w:val="-4"/>
          <w:sz w:val="24"/>
          <w:szCs w:val="24"/>
        </w:rPr>
        <w:t>документации:</w:t>
      </w:r>
    </w:p>
    <w:p w14:paraId="301B4AEF" w14:textId="51D34780" w:rsidR="00977FE2" w:rsidRPr="00AB2C85" w:rsidRDefault="00AB2C85" w:rsidP="00AB2C85">
      <w:pPr>
        <w:pStyle w:val="af5"/>
        <w:numPr>
          <w:ilvl w:val="0"/>
          <w:numId w:val="102"/>
        </w:numPr>
        <w:spacing w:before="2" w:line="276" w:lineRule="auto"/>
        <w:ind w:left="0" w:firstLine="709"/>
        <w:rPr>
          <w:sz w:val="24"/>
          <w:szCs w:val="24"/>
        </w:rPr>
      </w:pPr>
      <w:r>
        <w:rPr>
          <w:sz w:val="24"/>
          <w:szCs w:val="24"/>
        </w:rPr>
        <w:t>Р</w:t>
      </w:r>
      <w:r w:rsidR="00D46F42" w:rsidRPr="00AB2C85">
        <w:rPr>
          <w:sz w:val="24"/>
          <w:szCs w:val="24"/>
        </w:rPr>
        <w:t>азработка, обоснование</w:t>
      </w:r>
      <w:r w:rsidR="00D46F42" w:rsidRPr="00AB2C85">
        <w:rPr>
          <w:spacing w:val="-5"/>
          <w:sz w:val="24"/>
          <w:szCs w:val="24"/>
        </w:rPr>
        <w:t xml:space="preserve"> </w:t>
      </w:r>
      <w:r w:rsidR="00D46F42" w:rsidRPr="00AB2C85">
        <w:rPr>
          <w:sz w:val="24"/>
          <w:szCs w:val="24"/>
        </w:rPr>
        <w:t>и</w:t>
      </w:r>
      <w:r w:rsidR="00D46F42" w:rsidRPr="00AB2C85">
        <w:rPr>
          <w:spacing w:val="-4"/>
          <w:sz w:val="24"/>
          <w:szCs w:val="24"/>
        </w:rPr>
        <w:t xml:space="preserve"> </w:t>
      </w:r>
      <w:r w:rsidR="00D46F42" w:rsidRPr="00AB2C85">
        <w:rPr>
          <w:sz w:val="24"/>
          <w:szCs w:val="24"/>
        </w:rPr>
        <w:t>согласование</w:t>
      </w:r>
      <w:r w:rsidR="00D46F42" w:rsidRPr="00AB2C85">
        <w:rPr>
          <w:spacing w:val="-4"/>
          <w:sz w:val="24"/>
          <w:szCs w:val="24"/>
        </w:rPr>
        <w:t xml:space="preserve"> </w:t>
      </w:r>
      <w:r w:rsidR="00D46F42" w:rsidRPr="00AB2C85">
        <w:rPr>
          <w:sz w:val="24"/>
          <w:szCs w:val="24"/>
        </w:rPr>
        <w:t>с</w:t>
      </w:r>
      <w:r w:rsidR="00D46F42" w:rsidRPr="00AB2C85">
        <w:rPr>
          <w:spacing w:val="-5"/>
          <w:sz w:val="24"/>
          <w:szCs w:val="24"/>
        </w:rPr>
        <w:t xml:space="preserve"> </w:t>
      </w:r>
      <w:r w:rsidR="00D46F42" w:rsidRPr="00AB2C85">
        <w:rPr>
          <w:sz w:val="24"/>
          <w:szCs w:val="24"/>
        </w:rPr>
        <w:t>АО «СО ЕЭС», АО «Крымэнерго»</w:t>
      </w:r>
      <w:r w:rsidR="00D46F42" w:rsidRPr="00AB2C85">
        <w:rPr>
          <w:spacing w:val="-4"/>
          <w:sz w:val="24"/>
          <w:szCs w:val="24"/>
        </w:rPr>
        <w:t xml:space="preserve"> и/или Техническим заказчиком</w:t>
      </w:r>
      <w:r w:rsidR="00D46F42" w:rsidRPr="00AB2C85">
        <w:rPr>
          <w:sz w:val="24"/>
          <w:szCs w:val="24"/>
        </w:rPr>
        <w:t>,</w:t>
      </w:r>
      <w:r w:rsidR="00910DC5" w:rsidRPr="00AB2C85">
        <w:rPr>
          <w:sz w:val="24"/>
          <w:szCs w:val="24"/>
        </w:rPr>
        <w:t xml:space="preserve"> </w:t>
      </w:r>
      <w:r w:rsidR="00D46F42" w:rsidRPr="00AB2C85">
        <w:rPr>
          <w:sz w:val="24"/>
          <w:szCs w:val="24"/>
        </w:rPr>
        <w:t xml:space="preserve">собственниками объектов, технологически связанных с объектом проектирования, и другими </w:t>
      </w:r>
      <w:r w:rsidR="00D46F42" w:rsidRPr="00AB2C85">
        <w:rPr>
          <w:spacing w:val="-2"/>
          <w:sz w:val="24"/>
          <w:szCs w:val="24"/>
        </w:rPr>
        <w:t>участниками</w:t>
      </w:r>
      <w:r w:rsidR="00D46F42" w:rsidRPr="00AB2C85">
        <w:rPr>
          <w:spacing w:val="-14"/>
          <w:sz w:val="24"/>
          <w:szCs w:val="24"/>
        </w:rPr>
        <w:t xml:space="preserve"> </w:t>
      </w:r>
      <w:r w:rsidR="00D46F42" w:rsidRPr="00AB2C85">
        <w:rPr>
          <w:spacing w:val="-2"/>
          <w:sz w:val="24"/>
          <w:szCs w:val="24"/>
        </w:rPr>
        <w:t>строительства</w:t>
      </w:r>
      <w:r w:rsidR="00D46F42" w:rsidRPr="00AB2C85">
        <w:rPr>
          <w:spacing w:val="-14"/>
          <w:sz w:val="24"/>
          <w:szCs w:val="24"/>
        </w:rPr>
        <w:t xml:space="preserve"> </w:t>
      </w:r>
      <w:r w:rsidR="00D46F42" w:rsidRPr="00AB2C85">
        <w:rPr>
          <w:spacing w:val="-2"/>
          <w:sz w:val="24"/>
          <w:szCs w:val="24"/>
        </w:rPr>
        <w:t>основных</w:t>
      </w:r>
      <w:r w:rsidR="00D46F42" w:rsidRPr="00AB2C85">
        <w:rPr>
          <w:spacing w:val="-13"/>
          <w:sz w:val="24"/>
          <w:szCs w:val="24"/>
        </w:rPr>
        <w:t xml:space="preserve"> </w:t>
      </w:r>
      <w:r w:rsidR="00D46F42" w:rsidRPr="00AB2C85">
        <w:rPr>
          <w:spacing w:val="-2"/>
          <w:sz w:val="24"/>
          <w:szCs w:val="24"/>
        </w:rPr>
        <w:t>технических</w:t>
      </w:r>
      <w:r w:rsidR="00D46F42" w:rsidRPr="00AB2C85">
        <w:rPr>
          <w:spacing w:val="-14"/>
          <w:sz w:val="24"/>
          <w:szCs w:val="24"/>
        </w:rPr>
        <w:t xml:space="preserve"> </w:t>
      </w:r>
      <w:r w:rsidR="00D46F42" w:rsidRPr="00AB2C85">
        <w:rPr>
          <w:spacing w:val="-2"/>
          <w:sz w:val="24"/>
          <w:szCs w:val="24"/>
        </w:rPr>
        <w:t>решений</w:t>
      </w:r>
      <w:r w:rsidR="00D46F42" w:rsidRPr="00AB2C85">
        <w:rPr>
          <w:spacing w:val="-9"/>
          <w:sz w:val="24"/>
          <w:szCs w:val="24"/>
        </w:rPr>
        <w:t xml:space="preserve"> </w:t>
      </w:r>
      <w:r w:rsidR="00D46F42" w:rsidRPr="00AB2C85">
        <w:rPr>
          <w:spacing w:val="-2"/>
          <w:sz w:val="24"/>
          <w:szCs w:val="24"/>
        </w:rPr>
        <w:t>(ОТР)</w:t>
      </w:r>
      <w:r w:rsidR="00D46F42" w:rsidRPr="00AB2C85">
        <w:rPr>
          <w:spacing w:val="-12"/>
          <w:sz w:val="24"/>
          <w:szCs w:val="24"/>
        </w:rPr>
        <w:t xml:space="preserve"> </w:t>
      </w:r>
      <w:r w:rsidR="00D46F42" w:rsidRPr="00AB2C85">
        <w:rPr>
          <w:spacing w:val="-2"/>
          <w:sz w:val="24"/>
          <w:szCs w:val="24"/>
        </w:rPr>
        <w:t>по</w:t>
      </w:r>
      <w:r w:rsidR="00D46F42" w:rsidRPr="00AB2C85">
        <w:rPr>
          <w:spacing w:val="-12"/>
          <w:sz w:val="24"/>
          <w:szCs w:val="24"/>
        </w:rPr>
        <w:t xml:space="preserve"> </w:t>
      </w:r>
      <w:r w:rsidR="00D46F42" w:rsidRPr="00AB2C85">
        <w:rPr>
          <w:spacing w:val="-2"/>
          <w:sz w:val="24"/>
          <w:szCs w:val="24"/>
        </w:rPr>
        <w:t>сооружаемому</w:t>
      </w:r>
      <w:r w:rsidR="00D46F42" w:rsidRPr="00AB2C85">
        <w:rPr>
          <w:spacing w:val="-13"/>
          <w:sz w:val="24"/>
          <w:szCs w:val="24"/>
        </w:rPr>
        <w:t xml:space="preserve"> </w:t>
      </w:r>
      <w:r w:rsidR="00D46F42" w:rsidRPr="00AB2C85">
        <w:rPr>
          <w:spacing w:val="-2"/>
          <w:sz w:val="24"/>
          <w:szCs w:val="24"/>
        </w:rPr>
        <w:t>объекту.</w:t>
      </w:r>
    </w:p>
    <w:p w14:paraId="22168553" w14:textId="77777777" w:rsidR="000463C7" w:rsidRDefault="00D46F42" w:rsidP="00286796">
      <w:pPr>
        <w:spacing w:line="276" w:lineRule="auto"/>
        <w:ind w:firstLine="709"/>
        <w:jc w:val="both"/>
        <w:rPr>
          <w:sz w:val="24"/>
          <w:szCs w:val="24"/>
        </w:rPr>
      </w:pPr>
      <w:r>
        <w:rPr>
          <w:sz w:val="24"/>
          <w:szCs w:val="24"/>
        </w:rPr>
        <w:t>Расчетные модели предоставляются АО «СО ЕЭС» в рамках выполнения требований Правил формирования и поддержания в актуальном состоянии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 утвержденных постановлением Правительства от 30.12.2022 №2557, требований Порядка раскрытия цифровых информационных моделей электроэнергетических систем и предоставления системным оператором иным субъектам электроэнергетики, потребителям электрической энергии и проектным организациям перспективных расчетных моделей электроэнергетических систем или фрагментов таких моделей для целей перспективного развития электроэнергетики, утвержденного уполномоченным федеральным органом исполнительной власти</w:t>
      </w:r>
      <w:r w:rsidR="000463C7">
        <w:rPr>
          <w:sz w:val="24"/>
          <w:szCs w:val="24"/>
        </w:rPr>
        <w:t>.</w:t>
      </w:r>
    </w:p>
    <w:p w14:paraId="5505741A" w14:textId="2884D29F" w:rsidR="00977FE2" w:rsidRDefault="00D46F42" w:rsidP="00AB2C85">
      <w:pPr>
        <w:pStyle w:val="af5"/>
        <w:numPr>
          <w:ilvl w:val="0"/>
          <w:numId w:val="102"/>
        </w:numPr>
        <w:spacing w:before="2" w:line="276" w:lineRule="auto"/>
        <w:ind w:left="0" w:firstLine="709"/>
        <w:rPr>
          <w:sz w:val="24"/>
          <w:szCs w:val="24"/>
        </w:rPr>
      </w:pPr>
      <w:del w:id="2" w:author="AO" w:date="2024-11-26T15:43:00Z">
        <w:r w:rsidRPr="00AB2C85">
          <w:rPr>
            <w:sz w:val="24"/>
            <w:szCs w:val="24"/>
          </w:rPr>
          <w:delText xml:space="preserve">II этап </w:delText>
        </w:r>
      </w:del>
      <w:r w:rsidR="00AB2C85">
        <w:rPr>
          <w:sz w:val="24"/>
          <w:szCs w:val="24"/>
        </w:rPr>
        <w:t>Р</w:t>
      </w:r>
      <w:r>
        <w:rPr>
          <w:sz w:val="24"/>
          <w:szCs w:val="24"/>
        </w:rPr>
        <w:t>азработка,</w:t>
      </w:r>
      <w:r w:rsidRPr="00AB2C85">
        <w:rPr>
          <w:sz w:val="24"/>
          <w:szCs w:val="24"/>
        </w:rPr>
        <w:t xml:space="preserve"> </w:t>
      </w:r>
      <w:r>
        <w:rPr>
          <w:sz w:val="24"/>
          <w:szCs w:val="24"/>
        </w:rPr>
        <w:t>согласование</w:t>
      </w:r>
      <w:r w:rsidRPr="00AB2C85">
        <w:rPr>
          <w:sz w:val="24"/>
          <w:szCs w:val="24"/>
        </w:rPr>
        <w:t xml:space="preserve"> </w:t>
      </w:r>
      <w:r>
        <w:rPr>
          <w:sz w:val="24"/>
          <w:szCs w:val="24"/>
        </w:rPr>
        <w:t>проектной</w:t>
      </w:r>
      <w:r w:rsidRPr="00AB2C85">
        <w:rPr>
          <w:sz w:val="24"/>
          <w:szCs w:val="24"/>
        </w:rPr>
        <w:t xml:space="preserve"> </w:t>
      </w:r>
      <w:r>
        <w:rPr>
          <w:sz w:val="24"/>
          <w:szCs w:val="24"/>
        </w:rPr>
        <w:t>документации</w:t>
      </w:r>
      <w:r w:rsidRPr="00AB2C85">
        <w:rPr>
          <w:sz w:val="24"/>
          <w:szCs w:val="24"/>
        </w:rPr>
        <w:t xml:space="preserve"> </w:t>
      </w:r>
      <w:r>
        <w:rPr>
          <w:sz w:val="24"/>
          <w:szCs w:val="24"/>
        </w:rPr>
        <w:t>и</w:t>
      </w:r>
      <w:r w:rsidRPr="00AB2C85">
        <w:rPr>
          <w:sz w:val="24"/>
          <w:szCs w:val="24"/>
        </w:rPr>
        <w:t xml:space="preserve"> </w:t>
      </w:r>
      <w:r>
        <w:rPr>
          <w:sz w:val="24"/>
          <w:szCs w:val="24"/>
        </w:rPr>
        <w:t>результатов</w:t>
      </w:r>
      <w:r w:rsidRPr="00AB2C85">
        <w:rPr>
          <w:sz w:val="24"/>
          <w:szCs w:val="24"/>
        </w:rPr>
        <w:t xml:space="preserve"> </w:t>
      </w:r>
      <w:r>
        <w:rPr>
          <w:sz w:val="24"/>
          <w:szCs w:val="24"/>
        </w:rPr>
        <w:t xml:space="preserve">инженерных изысканий с АО «СО ЕЭС», АО </w:t>
      </w:r>
      <w:r>
        <w:rPr>
          <w:sz w:val="24"/>
          <w:szCs w:val="24"/>
        </w:rPr>
        <w:lastRenderedPageBreak/>
        <w:t>«Крымэнерго»</w:t>
      </w:r>
      <w:r w:rsidRPr="00AB2C85">
        <w:rPr>
          <w:sz w:val="24"/>
          <w:szCs w:val="24"/>
        </w:rPr>
        <w:t xml:space="preserve"> и/или Техническим заказчиком</w:t>
      </w:r>
      <w:r>
        <w:rPr>
          <w:sz w:val="24"/>
          <w:szCs w:val="24"/>
        </w:rPr>
        <w:t>, собственниками объектов, технологически связанных с объектом проектирования, экспертиза проектной документации и результатов инженерных</w:t>
      </w:r>
      <w:r w:rsidRPr="00AB2C85">
        <w:rPr>
          <w:sz w:val="24"/>
          <w:szCs w:val="24"/>
        </w:rPr>
        <w:t xml:space="preserve"> </w:t>
      </w:r>
      <w:r>
        <w:rPr>
          <w:sz w:val="24"/>
          <w:szCs w:val="24"/>
        </w:rPr>
        <w:t>изысканий</w:t>
      </w:r>
      <w:r w:rsidRPr="00AB2C85">
        <w:rPr>
          <w:sz w:val="24"/>
          <w:szCs w:val="24"/>
        </w:rPr>
        <w:t xml:space="preserve"> </w:t>
      </w:r>
      <w:r>
        <w:rPr>
          <w:sz w:val="24"/>
          <w:szCs w:val="24"/>
        </w:rPr>
        <w:t>в</w:t>
      </w:r>
      <w:r w:rsidRPr="00AB2C85">
        <w:rPr>
          <w:sz w:val="24"/>
          <w:szCs w:val="24"/>
        </w:rPr>
        <w:t xml:space="preserve"> </w:t>
      </w:r>
      <w:r>
        <w:rPr>
          <w:sz w:val="24"/>
          <w:szCs w:val="24"/>
        </w:rPr>
        <w:t>соответствии</w:t>
      </w:r>
      <w:r w:rsidRPr="00AB2C85">
        <w:rPr>
          <w:sz w:val="24"/>
          <w:szCs w:val="24"/>
        </w:rPr>
        <w:t xml:space="preserve"> </w:t>
      </w:r>
      <w:r>
        <w:rPr>
          <w:sz w:val="24"/>
          <w:szCs w:val="24"/>
        </w:rPr>
        <w:t>с</w:t>
      </w:r>
      <w:r w:rsidRPr="00AB2C85">
        <w:rPr>
          <w:sz w:val="24"/>
          <w:szCs w:val="24"/>
        </w:rPr>
        <w:t xml:space="preserve"> </w:t>
      </w:r>
      <w:r>
        <w:rPr>
          <w:sz w:val="24"/>
          <w:szCs w:val="24"/>
        </w:rPr>
        <w:t>требованиями</w:t>
      </w:r>
      <w:r w:rsidRPr="00AB2C85">
        <w:rPr>
          <w:sz w:val="24"/>
          <w:szCs w:val="24"/>
        </w:rPr>
        <w:t xml:space="preserve"> </w:t>
      </w:r>
      <w:r>
        <w:rPr>
          <w:sz w:val="24"/>
          <w:szCs w:val="24"/>
        </w:rPr>
        <w:t>нормативно-технических</w:t>
      </w:r>
      <w:r w:rsidRPr="00AB2C85">
        <w:rPr>
          <w:sz w:val="24"/>
          <w:szCs w:val="24"/>
        </w:rPr>
        <w:t xml:space="preserve"> </w:t>
      </w:r>
      <w:r>
        <w:rPr>
          <w:sz w:val="24"/>
          <w:szCs w:val="24"/>
        </w:rPr>
        <w:t>документов.</w:t>
      </w:r>
    </w:p>
    <w:p w14:paraId="4D43F711" w14:textId="77777777" w:rsidR="00977FE2" w:rsidRDefault="00D46F42" w:rsidP="00286796">
      <w:pPr>
        <w:spacing w:line="276" w:lineRule="auto"/>
        <w:ind w:firstLine="709"/>
        <w:jc w:val="both"/>
        <w:rPr>
          <w:sz w:val="24"/>
          <w:szCs w:val="24"/>
          <w:highlight w:val="yellow"/>
        </w:rPr>
      </w:pPr>
      <w:r>
        <w:rPr>
          <w:sz w:val="24"/>
          <w:szCs w:val="24"/>
        </w:rPr>
        <w:t>Одновременно с первичным направлением на рассмотрение и согла</w:t>
      </w:r>
      <w:r w:rsidR="000D70E4">
        <w:rPr>
          <w:sz w:val="24"/>
          <w:szCs w:val="24"/>
        </w:rPr>
        <w:t xml:space="preserve">сование томов ПД в АО «СО ЕЭС» </w:t>
      </w:r>
      <w:r>
        <w:rPr>
          <w:sz w:val="24"/>
          <w:szCs w:val="24"/>
        </w:rPr>
        <w:t>направляется перечень томов ПД, подготавливаемых в рамках настоящего инвестиционного проекта. АО «СО ЕЭС» по результатам рассмотрения указанного перечня определяет перечень томов, подлежащих согласованию с АО «СО ЕЭС» и доводит данную информацию до АО «Крымэнерго».</w:t>
      </w:r>
    </w:p>
    <w:p w14:paraId="436A170D" w14:textId="7AB4CF99" w:rsidR="00977FE2" w:rsidRDefault="00AB2C85" w:rsidP="00AB2C85">
      <w:pPr>
        <w:pStyle w:val="af5"/>
        <w:numPr>
          <w:ilvl w:val="0"/>
          <w:numId w:val="102"/>
        </w:numPr>
        <w:spacing w:before="2" w:line="276" w:lineRule="auto"/>
        <w:ind w:left="0" w:firstLine="709"/>
        <w:rPr>
          <w:sz w:val="24"/>
          <w:szCs w:val="24"/>
        </w:rPr>
      </w:pPr>
      <w:r w:rsidRPr="00AB2C85">
        <w:rPr>
          <w:sz w:val="24"/>
          <w:szCs w:val="24"/>
        </w:rPr>
        <w:t>Р</w:t>
      </w:r>
      <w:r w:rsidR="00286796" w:rsidRPr="00AB2C85">
        <w:rPr>
          <w:sz w:val="24"/>
          <w:szCs w:val="24"/>
        </w:rPr>
        <w:t>азработка</w:t>
      </w:r>
      <w:r w:rsidR="00D46F42">
        <w:rPr>
          <w:sz w:val="24"/>
          <w:szCs w:val="24"/>
        </w:rPr>
        <w:t xml:space="preserve"> </w:t>
      </w:r>
      <w:r w:rsidR="00D46F42" w:rsidRPr="00AB2C85">
        <w:rPr>
          <w:sz w:val="24"/>
          <w:szCs w:val="24"/>
        </w:rPr>
        <w:t>рабочей документации в соответствии с</w:t>
      </w:r>
      <w:r w:rsidR="00D46F42">
        <w:rPr>
          <w:sz w:val="24"/>
          <w:szCs w:val="24"/>
        </w:rPr>
        <w:t xml:space="preserve"> </w:t>
      </w:r>
      <w:r w:rsidR="00D46F42" w:rsidRPr="00AB2C85">
        <w:rPr>
          <w:sz w:val="24"/>
          <w:szCs w:val="24"/>
        </w:rPr>
        <w:t>разработанной ПД.</w:t>
      </w:r>
    </w:p>
    <w:p w14:paraId="58031953" w14:textId="650E365A" w:rsidR="00977FE2" w:rsidRDefault="00D46F42" w:rsidP="00286796">
      <w:pPr>
        <w:spacing w:line="276" w:lineRule="auto"/>
        <w:ind w:firstLine="709"/>
        <w:jc w:val="both"/>
        <w:rPr>
          <w:sz w:val="24"/>
          <w:szCs w:val="24"/>
        </w:rPr>
      </w:pPr>
      <w:r>
        <w:rPr>
          <w:sz w:val="24"/>
          <w:szCs w:val="24"/>
        </w:rPr>
        <w:t>Рабочая д</w:t>
      </w:r>
      <w:r w:rsidR="00AB2C85">
        <w:rPr>
          <w:sz w:val="24"/>
          <w:szCs w:val="24"/>
        </w:rPr>
        <w:t xml:space="preserve">окументация </w:t>
      </w:r>
      <w:r>
        <w:rPr>
          <w:sz w:val="24"/>
          <w:szCs w:val="24"/>
        </w:rPr>
        <w:t>должна быть согласована с АО «СО ЕЭС», АО «Крымэнерго»</w:t>
      </w:r>
      <w:r>
        <w:rPr>
          <w:spacing w:val="-4"/>
          <w:sz w:val="24"/>
          <w:szCs w:val="24"/>
        </w:rPr>
        <w:t xml:space="preserve"> и/или Техническим заказчиком</w:t>
      </w:r>
      <w:r>
        <w:rPr>
          <w:sz w:val="24"/>
          <w:szCs w:val="24"/>
        </w:rPr>
        <w:t>, собственниками объектов, технологически</w:t>
      </w:r>
      <w:r>
        <w:rPr>
          <w:spacing w:val="-16"/>
          <w:sz w:val="24"/>
          <w:szCs w:val="24"/>
        </w:rPr>
        <w:t xml:space="preserve"> </w:t>
      </w:r>
      <w:r>
        <w:rPr>
          <w:sz w:val="24"/>
          <w:szCs w:val="24"/>
        </w:rPr>
        <w:t>связанных</w:t>
      </w:r>
      <w:r>
        <w:rPr>
          <w:spacing w:val="-16"/>
          <w:sz w:val="24"/>
          <w:szCs w:val="24"/>
        </w:rPr>
        <w:t xml:space="preserve"> </w:t>
      </w:r>
      <w:r>
        <w:rPr>
          <w:sz w:val="24"/>
          <w:szCs w:val="24"/>
        </w:rPr>
        <w:t>с</w:t>
      </w:r>
      <w:r>
        <w:rPr>
          <w:spacing w:val="-15"/>
          <w:sz w:val="24"/>
          <w:szCs w:val="24"/>
        </w:rPr>
        <w:t xml:space="preserve"> </w:t>
      </w:r>
      <w:r>
        <w:rPr>
          <w:sz w:val="24"/>
          <w:szCs w:val="24"/>
        </w:rPr>
        <w:t>объектом</w:t>
      </w:r>
      <w:r>
        <w:rPr>
          <w:spacing w:val="-16"/>
          <w:sz w:val="24"/>
          <w:szCs w:val="24"/>
        </w:rPr>
        <w:t xml:space="preserve"> </w:t>
      </w:r>
      <w:r>
        <w:rPr>
          <w:sz w:val="24"/>
          <w:szCs w:val="24"/>
        </w:rPr>
        <w:t>проектирования.</w:t>
      </w:r>
    </w:p>
    <w:p w14:paraId="20E11CFE" w14:textId="06550F91" w:rsidR="00910DC5" w:rsidRDefault="00910DC5" w:rsidP="00286796">
      <w:pPr>
        <w:spacing w:line="276" w:lineRule="auto"/>
        <w:ind w:firstLine="709"/>
        <w:jc w:val="both"/>
        <w:rPr>
          <w:sz w:val="24"/>
          <w:szCs w:val="24"/>
        </w:rPr>
      </w:pPr>
      <w:r>
        <w:rPr>
          <w:sz w:val="24"/>
          <w:szCs w:val="24"/>
        </w:rPr>
        <w:t>Одновременно с первичным направлением на рассмотрение и согласование томов РД в АО «СО ЕЭС» направляется перечень томов РД, подготавливаемых в рамках настоящего инвестиционного проекта. АО «СО ЕЭС» по результатам рассмотрения указанного перечня определяет перечень томов, подлежащих согласованию с АО «СО ЕЭС» и доводит данную информацию до АО «Крымэнерго»</w:t>
      </w:r>
    </w:p>
    <w:p w14:paraId="09EF698F" w14:textId="4F1024EC" w:rsidR="00977FE2" w:rsidRDefault="00910DC5" w:rsidP="00286796">
      <w:pPr>
        <w:pStyle w:val="af5"/>
        <w:numPr>
          <w:ilvl w:val="1"/>
          <w:numId w:val="1"/>
        </w:numPr>
        <w:tabs>
          <w:tab w:val="left" w:pos="1538"/>
        </w:tabs>
        <w:spacing w:before="240" w:line="276" w:lineRule="auto"/>
        <w:ind w:left="0" w:firstLine="709"/>
        <w:rPr>
          <w:sz w:val="24"/>
          <w:szCs w:val="24"/>
        </w:rPr>
      </w:pPr>
      <w:r>
        <w:rPr>
          <w:sz w:val="24"/>
          <w:szCs w:val="24"/>
        </w:rPr>
        <w:lastRenderedPageBreak/>
        <w:t>ОТР</w:t>
      </w:r>
      <w:r w:rsidR="00D46F42">
        <w:rPr>
          <w:sz w:val="24"/>
          <w:szCs w:val="24"/>
        </w:rPr>
        <w:t xml:space="preserve"> могут быть скорректированы</w:t>
      </w:r>
      <w:r w:rsidR="00D46F42">
        <w:rPr>
          <w:spacing w:val="-2"/>
          <w:sz w:val="24"/>
          <w:szCs w:val="24"/>
        </w:rPr>
        <w:t xml:space="preserve"> </w:t>
      </w:r>
      <w:r w:rsidR="00D46F42">
        <w:rPr>
          <w:sz w:val="24"/>
          <w:szCs w:val="24"/>
        </w:rPr>
        <w:t xml:space="preserve">на </w:t>
      </w:r>
      <w:r w:rsidR="00D46F42">
        <w:rPr>
          <w:spacing w:val="-2"/>
          <w:sz w:val="24"/>
          <w:szCs w:val="24"/>
        </w:rPr>
        <w:t>этапе</w:t>
      </w:r>
      <w:r w:rsidR="00D46F42">
        <w:rPr>
          <w:spacing w:val="-3"/>
          <w:sz w:val="24"/>
          <w:szCs w:val="24"/>
        </w:rPr>
        <w:t xml:space="preserve"> </w:t>
      </w:r>
      <w:r w:rsidR="00D46F42">
        <w:rPr>
          <w:spacing w:val="-2"/>
          <w:sz w:val="24"/>
          <w:szCs w:val="24"/>
        </w:rPr>
        <w:t>разработки</w:t>
      </w:r>
      <w:r w:rsidR="00D46F42">
        <w:rPr>
          <w:spacing w:val="-9"/>
          <w:sz w:val="24"/>
          <w:szCs w:val="24"/>
        </w:rPr>
        <w:t xml:space="preserve"> </w:t>
      </w:r>
      <w:r w:rsidR="00D46F42">
        <w:rPr>
          <w:spacing w:val="-2"/>
          <w:sz w:val="24"/>
          <w:szCs w:val="24"/>
        </w:rPr>
        <w:t>проектной</w:t>
      </w:r>
      <w:r w:rsidR="00D46F42">
        <w:rPr>
          <w:spacing w:val="-5"/>
          <w:sz w:val="24"/>
          <w:szCs w:val="24"/>
        </w:rPr>
        <w:t xml:space="preserve"> </w:t>
      </w:r>
      <w:r w:rsidR="00D46F42">
        <w:rPr>
          <w:spacing w:val="-2"/>
          <w:sz w:val="24"/>
          <w:szCs w:val="24"/>
        </w:rPr>
        <w:t>документации.</w:t>
      </w:r>
      <w:r w:rsidR="00D46F42">
        <w:rPr>
          <w:spacing w:val="-10"/>
          <w:sz w:val="24"/>
          <w:szCs w:val="24"/>
        </w:rPr>
        <w:t xml:space="preserve"> </w:t>
      </w:r>
      <w:r w:rsidR="00D46F42">
        <w:rPr>
          <w:spacing w:val="-2"/>
          <w:sz w:val="24"/>
          <w:szCs w:val="24"/>
        </w:rPr>
        <w:t>Указанные</w:t>
      </w:r>
      <w:r w:rsidR="00D46F42">
        <w:rPr>
          <w:spacing w:val="-13"/>
          <w:sz w:val="24"/>
          <w:szCs w:val="24"/>
        </w:rPr>
        <w:t xml:space="preserve"> </w:t>
      </w:r>
      <w:r w:rsidR="00D46F42">
        <w:rPr>
          <w:spacing w:val="-2"/>
          <w:sz w:val="24"/>
          <w:szCs w:val="24"/>
        </w:rPr>
        <w:t>изменения</w:t>
      </w:r>
      <w:r w:rsidR="00D46F42">
        <w:rPr>
          <w:spacing w:val="-11"/>
          <w:sz w:val="24"/>
          <w:szCs w:val="24"/>
        </w:rPr>
        <w:t xml:space="preserve"> </w:t>
      </w:r>
      <w:r w:rsidR="00D46F42">
        <w:rPr>
          <w:spacing w:val="-2"/>
          <w:sz w:val="24"/>
          <w:szCs w:val="24"/>
        </w:rPr>
        <w:t>должны</w:t>
      </w:r>
      <w:r w:rsidR="00D46F42">
        <w:rPr>
          <w:spacing w:val="-11"/>
          <w:sz w:val="24"/>
          <w:szCs w:val="24"/>
        </w:rPr>
        <w:t xml:space="preserve"> </w:t>
      </w:r>
      <w:r w:rsidR="00D46F42">
        <w:rPr>
          <w:spacing w:val="-2"/>
          <w:sz w:val="24"/>
          <w:szCs w:val="24"/>
        </w:rPr>
        <w:t>быть</w:t>
      </w:r>
      <w:r w:rsidR="00D46F42">
        <w:rPr>
          <w:spacing w:val="-7"/>
          <w:sz w:val="24"/>
          <w:szCs w:val="24"/>
        </w:rPr>
        <w:t xml:space="preserve"> </w:t>
      </w:r>
      <w:r w:rsidR="00D46F42">
        <w:rPr>
          <w:spacing w:val="-2"/>
          <w:sz w:val="24"/>
          <w:szCs w:val="24"/>
        </w:rPr>
        <w:t xml:space="preserve">согласованы со </w:t>
      </w:r>
      <w:r w:rsidR="00D46F42">
        <w:rPr>
          <w:sz w:val="24"/>
          <w:szCs w:val="24"/>
        </w:rPr>
        <w:t>всеми</w:t>
      </w:r>
      <w:r w:rsidR="00D46F42">
        <w:rPr>
          <w:spacing w:val="-16"/>
          <w:sz w:val="24"/>
          <w:szCs w:val="24"/>
        </w:rPr>
        <w:t xml:space="preserve"> </w:t>
      </w:r>
      <w:r w:rsidR="00D46F42">
        <w:rPr>
          <w:sz w:val="24"/>
          <w:szCs w:val="24"/>
        </w:rPr>
        <w:t>лицами,</w:t>
      </w:r>
      <w:r w:rsidR="00D46F42">
        <w:rPr>
          <w:spacing w:val="-16"/>
          <w:sz w:val="24"/>
          <w:szCs w:val="24"/>
        </w:rPr>
        <w:t xml:space="preserve"> </w:t>
      </w:r>
      <w:r w:rsidR="00D46F42">
        <w:rPr>
          <w:sz w:val="24"/>
          <w:szCs w:val="24"/>
        </w:rPr>
        <w:t>участвующими</w:t>
      </w:r>
      <w:r w:rsidR="00D46F42">
        <w:rPr>
          <w:spacing w:val="-15"/>
          <w:sz w:val="24"/>
          <w:szCs w:val="24"/>
        </w:rPr>
        <w:t xml:space="preserve"> </w:t>
      </w:r>
      <w:r w:rsidR="00D46F42">
        <w:rPr>
          <w:sz w:val="24"/>
          <w:szCs w:val="24"/>
        </w:rPr>
        <w:t>в</w:t>
      </w:r>
      <w:r w:rsidR="00D46F42">
        <w:rPr>
          <w:spacing w:val="-16"/>
          <w:sz w:val="24"/>
          <w:szCs w:val="24"/>
        </w:rPr>
        <w:t xml:space="preserve"> </w:t>
      </w:r>
      <w:r w:rsidR="00D46F42">
        <w:rPr>
          <w:sz w:val="24"/>
          <w:szCs w:val="24"/>
        </w:rPr>
        <w:t>разработке</w:t>
      </w:r>
      <w:r w:rsidR="00D46F42">
        <w:rPr>
          <w:spacing w:val="-16"/>
          <w:sz w:val="24"/>
          <w:szCs w:val="24"/>
        </w:rPr>
        <w:t xml:space="preserve"> </w:t>
      </w:r>
      <w:r w:rsidR="00D46F42">
        <w:rPr>
          <w:sz w:val="24"/>
          <w:szCs w:val="24"/>
        </w:rPr>
        <w:t>и</w:t>
      </w:r>
      <w:r w:rsidR="00D46F42">
        <w:rPr>
          <w:spacing w:val="-15"/>
          <w:sz w:val="24"/>
          <w:szCs w:val="24"/>
        </w:rPr>
        <w:t xml:space="preserve"> </w:t>
      </w:r>
      <w:r w:rsidR="00D46F42">
        <w:rPr>
          <w:sz w:val="24"/>
          <w:szCs w:val="24"/>
        </w:rPr>
        <w:t>согласовании</w:t>
      </w:r>
      <w:r w:rsidR="00D46F42">
        <w:rPr>
          <w:spacing w:val="-16"/>
          <w:sz w:val="24"/>
          <w:szCs w:val="24"/>
        </w:rPr>
        <w:t xml:space="preserve"> </w:t>
      </w:r>
      <w:r w:rsidR="00D46F42">
        <w:rPr>
          <w:sz w:val="24"/>
          <w:szCs w:val="24"/>
        </w:rPr>
        <w:t>ЗП</w:t>
      </w:r>
      <w:r w:rsidR="00D46F42">
        <w:rPr>
          <w:spacing w:val="-15"/>
          <w:sz w:val="24"/>
          <w:szCs w:val="24"/>
        </w:rPr>
        <w:t xml:space="preserve"> </w:t>
      </w:r>
      <w:r w:rsidR="00D46F42">
        <w:rPr>
          <w:sz w:val="24"/>
          <w:szCs w:val="24"/>
        </w:rPr>
        <w:t>и</w:t>
      </w:r>
      <w:r w:rsidR="00D46F42">
        <w:rPr>
          <w:spacing w:val="-16"/>
          <w:sz w:val="24"/>
          <w:szCs w:val="24"/>
        </w:rPr>
        <w:t xml:space="preserve"> </w:t>
      </w:r>
      <w:r w:rsidR="00D46F42">
        <w:rPr>
          <w:sz w:val="24"/>
          <w:szCs w:val="24"/>
        </w:rPr>
        <w:t>ОТР.</w:t>
      </w:r>
    </w:p>
    <w:p w14:paraId="40B155B6" w14:textId="77777777" w:rsidR="00977FE2" w:rsidRDefault="00D46F42" w:rsidP="00286796">
      <w:pPr>
        <w:pStyle w:val="af5"/>
        <w:numPr>
          <w:ilvl w:val="1"/>
          <w:numId w:val="1"/>
        </w:numPr>
        <w:tabs>
          <w:tab w:val="left" w:pos="1532"/>
        </w:tabs>
        <w:spacing w:before="240" w:line="276" w:lineRule="auto"/>
        <w:ind w:left="0" w:firstLine="709"/>
        <w:rPr>
          <w:sz w:val="24"/>
          <w:szCs w:val="24"/>
        </w:rPr>
      </w:pPr>
      <w:r>
        <w:rPr>
          <w:spacing w:val="-4"/>
          <w:sz w:val="24"/>
          <w:szCs w:val="24"/>
        </w:rPr>
        <w:t>ОТР</w:t>
      </w:r>
      <w:r>
        <w:rPr>
          <w:spacing w:val="-12"/>
          <w:sz w:val="24"/>
          <w:szCs w:val="24"/>
        </w:rPr>
        <w:t xml:space="preserve"> </w:t>
      </w:r>
      <w:r>
        <w:rPr>
          <w:spacing w:val="-4"/>
          <w:sz w:val="24"/>
          <w:szCs w:val="24"/>
        </w:rPr>
        <w:t>и</w:t>
      </w:r>
      <w:r>
        <w:rPr>
          <w:spacing w:val="-12"/>
          <w:sz w:val="24"/>
          <w:szCs w:val="24"/>
        </w:rPr>
        <w:t xml:space="preserve"> </w:t>
      </w:r>
      <w:r>
        <w:rPr>
          <w:spacing w:val="-4"/>
          <w:sz w:val="24"/>
          <w:szCs w:val="24"/>
        </w:rPr>
        <w:t>ПД</w:t>
      </w:r>
      <w:r>
        <w:rPr>
          <w:spacing w:val="-11"/>
          <w:sz w:val="24"/>
          <w:szCs w:val="24"/>
        </w:rPr>
        <w:t xml:space="preserve"> </w:t>
      </w:r>
      <w:r>
        <w:rPr>
          <w:spacing w:val="-4"/>
          <w:sz w:val="24"/>
          <w:szCs w:val="24"/>
        </w:rPr>
        <w:t>согласовываются</w:t>
      </w:r>
      <w:r>
        <w:rPr>
          <w:spacing w:val="-12"/>
          <w:sz w:val="24"/>
          <w:szCs w:val="24"/>
        </w:rPr>
        <w:t xml:space="preserve"> </w:t>
      </w:r>
      <w:r>
        <w:rPr>
          <w:spacing w:val="-4"/>
          <w:sz w:val="24"/>
          <w:szCs w:val="24"/>
        </w:rPr>
        <w:t>с</w:t>
      </w:r>
      <w:r>
        <w:rPr>
          <w:spacing w:val="-12"/>
          <w:sz w:val="24"/>
          <w:szCs w:val="24"/>
        </w:rPr>
        <w:t xml:space="preserve"> </w:t>
      </w:r>
      <w:r>
        <w:rPr>
          <w:spacing w:val="-4"/>
          <w:sz w:val="24"/>
          <w:szCs w:val="24"/>
        </w:rPr>
        <w:t>собственниками</w:t>
      </w:r>
      <w:r>
        <w:rPr>
          <w:spacing w:val="-11"/>
          <w:sz w:val="24"/>
          <w:szCs w:val="24"/>
        </w:rPr>
        <w:t xml:space="preserve"> </w:t>
      </w:r>
      <w:r>
        <w:rPr>
          <w:spacing w:val="-4"/>
          <w:sz w:val="24"/>
          <w:szCs w:val="24"/>
        </w:rPr>
        <w:t>объектов,</w:t>
      </w:r>
      <w:r>
        <w:rPr>
          <w:spacing w:val="-12"/>
          <w:sz w:val="24"/>
          <w:szCs w:val="24"/>
        </w:rPr>
        <w:t xml:space="preserve"> </w:t>
      </w:r>
      <w:r>
        <w:rPr>
          <w:spacing w:val="-4"/>
          <w:sz w:val="24"/>
          <w:szCs w:val="24"/>
        </w:rPr>
        <w:t>технологически</w:t>
      </w:r>
      <w:r>
        <w:rPr>
          <w:spacing w:val="-11"/>
          <w:sz w:val="24"/>
          <w:szCs w:val="24"/>
        </w:rPr>
        <w:t xml:space="preserve"> </w:t>
      </w:r>
      <w:r>
        <w:rPr>
          <w:spacing w:val="-4"/>
          <w:sz w:val="24"/>
          <w:szCs w:val="24"/>
        </w:rPr>
        <w:t xml:space="preserve">связанных </w:t>
      </w:r>
      <w:r>
        <w:rPr>
          <w:spacing w:val="-2"/>
          <w:sz w:val="24"/>
          <w:szCs w:val="24"/>
        </w:rPr>
        <w:t>с</w:t>
      </w:r>
      <w:r>
        <w:rPr>
          <w:spacing w:val="-14"/>
          <w:sz w:val="24"/>
          <w:szCs w:val="24"/>
        </w:rPr>
        <w:t xml:space="preserve"> </w:t>
      </w:r>
      <w:r>
        <w:rPr>
          <w:spacing w:val="-2"/>
          <w:sz w:val="24"/>
          <w:szCs w:val="24"/>
        </w:rPr>
        <w:t>объектом</w:t>
      </w:r>
      <w:r>
        <w:rPr>
          <w:spacing w:val="-14"/>
          <w:sz w:val="24"/>
          <w:szCs w:val="24"/>
        </w:rPr>
        <w:t xml:space="preserve"> </w:t>
      </w:r>
      <w:r>
        <w:rPr>
          <w:spacing w:val="-2"/>
          <w:sz w:val="24"/>
          <w:szCs w:val="24"/>
        </w:rPr>
        <w:t>проектирования,</w:t>
      </w:r>
      <w:r>
        <w:rPr>
          <w:spacing w:val="-13"/>
          <w:sz w:val="24"/>
          <w:szCs w:val="24"/>
        </w:rPr>
        <w:t xml:space="preserve"> </w:t>
      </w:r>
      <w:r>
        <w:rPr>
          <w:spacing w:val="-2"/>
          <w:sz w:val="24"/>
          <w:szCs w:val="24"/>
        </w:rPr>
        <w:t>в</w:t>
      </w:r>
      <w:r>
        <w:rPr>
          <w:spacing w:val="-14"/>
          <w:sz w:val="24"/>
          <w:szCs w:val="24"/>
        </w:rPr>
        <w:t xml:space="preserve"> </w:t>
      </w:r>
      <w:r>
        <w:rPr>
          <w:spacing w:val="-2"/>
          <w:sz w:val="24"/>
          <w:szCs w:val="24"/>
        </w:rPr>
        <w:t>объеме</w:t>
      </w:r>
      <w:r>
        <w:rPr>
          <w:spacing w:val="-14"/>
          <w:sz w:val="24"/>
          <w:szCs w:val="24"/>
        </w:rPr>
        <w:t xml:space="preserve"> </w:t>
      </w:r>
      <w:r>
        <w:rPr>
          <w:spacing w:val="-2"/>
          <w:sz w:val="24"/>
          <w:szCs w:val="24"/>
        </w:rPr>
        <w:t>технических</w:t>
      </w:r>
      <w:r>
        <w:rPr>
          <w:spacing w:val="-13"/>
          <w:sz w:val="24"/>
          <w:szCs w:val="24"/>
        </w:rPr>
        <w:t xml:space="preserve"> </w:t>
      </w:r>
      <w:r>
        <w:rPr>
          <w:spacing w:val="-2"/>
          <w:sz w:val="24"/>
          <w:szCs w:val="24"/>
        </w:rPr>
        <w:t>решений,</w:t>
      </w:r>
      <w:r>
        <w:rPr>
          <w:spacing w:val="-14"/>
          <w:sz w:val="24"/>
          <w:szCs w:val="24"/>
        </w:rPr>
        <w:t xml:space="preserve"> </w:t>
      </w:r>
      <w:r>
        <w:rPr>
          <w:spacing w:val="-2"/>
          <w:sz w:val="24"/>
          <w:szCs w:val="24"/>
        </w:rPr>
        <w:t>выполняемых</w:t>
      </w:r>
      <w:r>
        <w:rPr>
          <w:spacing w:val="-13"/>
          <w:sz w:val="24"/>
          <w:szCs w:val="24"/>
        </w:rPr>
        <w:t xml:space="preserve"> </w:t>
      </w:r>
      <w:r>
        <w:rPr>
          <w:spacing w:val="-2"/>
          <w:sz w:val="24"/>
          <w:szCs w:val="24"/>
        </w:rPr>
        <w:t>на</w:t>
      </w:r>
      <w:r>
        <w:rPr>
          <w:spacing w:val="-14"/>
          <w:sz w:val="24"/>
          <w:szCs w:val="24"/>
        </w:rPr>
        <w:t xml:space="preserve"> </w:t>
      </w:r>
      <w:r>
        <w:rPr>
          <w:spacing w:val="-2"/>
          <w:sz w:val="24"/>
          <w:szCs w:val="24"/>
        </w:rPr>
        <w:t>соответствующих объектах.</w:t>
      </w:r>
    </w:p>
    <w:p w14:paraId="6E31FAE2" w14:textId="77777777" w:rsidR="00977FE2" w:rsidRDefault="00D46F42" w:rsidP="00286796">
      <w:pPr>
        <w:pStyle w:val="af5"/>
        <w:numPr>
          <w:ilvl w:val="1"/>
          <w:numId w:val="1"/>
        </w:numPr>
        <w:tabs>
          <w:tab w:val="left" w:pos="1537"/>
        </w:tabs>
        <w:spacing w:before="240" w:line="276" w:lineRule="auto"/>
        <w:ind w:left="0" w:firstLine="709"/>
        <w:rPr>
          <w:sz w:val="24"/>
          <w:szCs w:val="24"/>
        </w:rPr>
      </w:pPr>
      <w:r>
        <w:rPr>
          <w:spacing w:val="-6"/>
          <w:sz w:val="24"/>
          <w:szCs w:val="24"/>
        </w:rPr>
        <w:t>Цель</w:t>
      </w:r>
      <w:r>
        <w:rPr>
          <w:spacing w:val="-10"/>
          <w:sz w:val="24"/>
          <w:szCs w:val="24"/>
        </w:rPr>
        <w:t xml:space="preserve"> </w:t>
      </w:r>
      <w:r>
        <w:rPr>
          <w:spacing w:val="-6"/>
          <w:sz w:val="24"/>
          <w:szCs w:val="24"/>
        </w:rPr>
        <w:t>проведения</w:t>
      </w:r>
      <w:r>
        <w:rPr>
          <w:spacing w:val="-9"/>
          <w:sz w:val="24"/>
          <w:szCs w:val="24"/>
        </w:rPr>
        <w:t xml:space="preserve"> </w:t>
      </w:r>
      <w:r>
        <w:rPr>
          <w:spacing w:val="-6"/>
          <w:sz w:val="24"/>
          <w:szCs w:val="24"/>
        </w:rPr>
        <w:t>работ.</w:t>
      </w:r>
    </w:p>
    <w:p w14:paraId="0E72B328" w14:textId="77777777" w:rsidR="00977FE2" w:rsidRPr="00D855FC" w:rsidRDefault="00D46F42" w:rsidP="00286796">
      <w:pPr>
        <w:spacing w:line="276" w:lineRule="auto"/>
        <w:ind w:firstLine="709"/>
        <w:jc w:val="both"/>
        <w:rPr>
          <w:sz w:val="24"/>
          <w:szCs w:val="24"/>
        </w:rPr>
      </w:pPr>
      <w:r>
        <w:rPr>
          <w:sz w:val="24"/>
          <w:szCs w:val="24"/>
        </w:rPr>
        <w:t>Оптимизация распределительной сети 110 кВ в районе заходов новых ЛЭП</w:t>
      </w:r>
      <w:r>
        <w:rPr>
          <w:spacing w:val="-2"/>
          <w:sz w:val="24"/>
          <w:szCs w:val="24"/>
        </w:rPr>
        <w:t xml:space="preserve"> </w:t>
      </w:r>
      <w:r>
        <w:rPr>
          <w:sz w:val="24"/>
          <w:szCs w:val="24"/>
        </w:rPr>
        <w:t xml:space="preserve">110 кВ на </w:t>
      </w:r>
      <w:r w:rsidRPr="00D855FC">
        <w:rPr>
          <w:spacing w:val="-2"/>
          <w:sz w:val="24"/>
          <w:szCs w:val="24"/>
        </w:rPr>
        <w:t>ПС</w:t>
      </w:r>
      <w:r w:rsidRPr="00D855FC">
        <w:rPr>
          <w:spacing w:val="-14"/>
          <w:sz w:val="24"/>
          <w:szCs w:val="24"/>
        </w:rPr>
        <w:t xml:space="preserve"> </w:t>
      </w:r>
      <w:r w:rsidRPr="00D855FC">
        <w:rPr>
          <w:spacing w:val="-2"/>
          <w:sz w:val="24"/>
          <w:szCs w:val="24"/>
        </w:rPr>
        <w:t>110</w:t>
      </w:r>
      <w:r w:rsidRPr="00D855FC">
        <w:rPr>
          <w:spacing w:val="-14"/>
          <w:sz w:val="24"/>
          <w:szCs w:val="24"/>
        </w:rPr>
        <w:t xml:space="preserve"> </w:t>
      </w:r>
      <w:r w:rsidRPr="00D855FC">
        <w:rPr>
          <w:spacing w:val="-2"/>
          <w:sz w:val="24"/>
          <w:szCs w:val="24"/>
        </w:rPr>
        <w:t>кВ</w:t>
      </w:r>
      <w:r w:rsidRPr="00D855FC">
        <w:rPr>
          <w:spacing w:val="-13"/>
          <w:sz w:val="24"/>
          <w:szCs w:val="24"/>
        </w:rPr>
        <w:t xml:space="preserve"> </w:t>
      </w:r>
      <w:r w:rsidRPr="00D855FC">
        <w:rPr>
          <w:spacing w:val="-2"/>
          <w:sz w:val="24"/>
          <w:szCs w:val="24"/>
        </w:rPr>
        <w:t>с</w:t>
      </w:r>
      <w:r w:rsidRPr="00D855FC">
        <w:rPr>
          <w:spacing w:val="-14"/>
          <w:sz w:val="24"/>
          <w:szCs w:val="24"/>
        </w:rPr>
        <w:t xml:space="preserve"> </w:t>
      </w:r>
      <w:r w:rsidRPr="00D855FC">
        <w:rPr>
          <w:spacing w:val="-2"/>
          <w:sz w:val="24"/>
          <w:szCs w:val="24"/>
        </w:rPr>
        <w:t>целью</w:t>
      </w:r>
      <w:r w:rsidRPr="00D855FC">
        <w:rPr>
          <w:spacing w:val="-14"/>
          <w:sz w:val="24"/>
          <w:szCs w:val="24"/>
        </w:rPr>
        <w:t xml:space="preserve"> </w:t>
      </w:r>
      <w:r w:rsidRPr="00D855FC">
        <w:rPr>
          <w:spacing w:val="-2"/>
          <w:sz w:val="24"/>
          <w:szCs w:val="24"/>
        </w:rPr>
        <w:t>повышения</w:t>
      </w:r>
      <w:r w:rsidRPr="00D855FC">
        <w:rPr>
          <w:spacing w:val="-17"/>
          <w:sz w:val="24"/>
          <w:szCs w:val="24"/>
        </w:rPr>
        <w:t xml:space="preserve"> </w:t>
      </w:r>
      <w:r w:rsidRPr="00D855FC">
        <w:rPr>
          <w:spacing w:val="-2"/>
          <w:sz w:val="24"/>
          <w:szCs w:val="24"/>
        </w:rPr>
        <w:t>надежности</w:t>
      </w:r>
      <w:r w:rsidRPr="00D855FC">
        <w:rPr>
          <w:spacing w:val="-18"/>
          <w:sz w:val="24"/>
          <w:szCs w:val="24"/>
        </w:rPr>
        <w:t xml:space="preserve"> </w:t>
      </w:r>
      <w:r w:rsidRPr="00D855FC">
        <w:rPr>
          <w:spacing w:val="-2"/>
          <w:sz w:val="24"/>
          <w:szCs w:val="24"/>
        </w:rPr>
        <w:t>электроснабжения</w:t>
      </w:r>
      <w:r w:rsidRPr="00D855FC">
        <w:rPr>
          <w:spacing w:val="-16"/>
          <w:sz w:val="24"/>
          <w:szCs w:val="24"/>
        </w:rPr>
        <w:t xml:space="preserve"> </w:t>
      </w:r>
      <w:r w:rsidRPr="00D855FC">
        <w:rPr>
          <w:spacing w:val="-2"/>
          <w:sz w:val="24"/>
          <w:szCs w:val="24"/>
        </w:rPr>
        <w:t>потребителей.</w:t>
      </w:r>
    </w:p>
    <w:p w14:paraId="614FAD2B" w14:textId="77777777" w:rsidR="00977FE2" w:rsidRPr="00D855FC" w:rsidRDefault="00D46F42" w:rsidP="00286796">
      <w:pPr>
        <w:pStyle w:val="af5"/>
        <w:numPr>
          <w:ilvl w:val="1"/>
          <w:numId w:val="1"/>
        </w:numPr>
        <w:tabs>
          <w:tab w:val="left" w:pos="1538"/>
        </w:tabs>
        <w:spacing w:before="98" w:line="276" w:lineRule="auto"/>
        <w:ind w:left="0" w:firstLine="709"/>
        <w:rPr>
          <w:sz w:val="24"/>
          <w:szCs w:val="24"/>
        </w:rPr>
      </w:pPr>
      <w:r w:rsidRPr="00D855FC">
        <w:rPr>
          <w:spacing w:val="-6"/>
          <w:sz w:val="24"/>
          <w:szCs w:val="24"/>
        </w:rPr>
        <w:t>Сроки</w:t>
      </w:r>
      <w:r w:rsidRPr="00D855FC">
        <w:rPr>
          <w:spacing w:val="-2"/>
          <w:sz w:val="24"/>
          <w:szCs w:val="24"/>
        </w:rPr>
        <w:t xml:space="preserve"> </w:t>
      </w:r>
      <w:r w:rsidRPr="00D855FC">
        <w:rPr>
          <w:spacing w:val="-6"/>
          <w:sz w:val="24"/>
          <w:szCs w:val="24"/>
        </w:rPr>
        <w:t>разработки</w:t>
      </w:r>
      <w:r w:rsidRPr="00D855FC">
        <w:rPr>
          <w:sz w:val="24"/>
          <w:szCs w:val="24"/>
        </w:rPr>
        <w:t xml:space="preserve"> </w:t>
      </w:r>
      <w:r w:rsidRPr="00D855FC">
        <w:rPr>
          <w:spacing w:val="-6"/>
          <w:sz w:val="24"/>
          <w:szCs w:val="24"/>
        </w:rPr>
        <w:t>документации.</w:t>
      </w:r>
    </w:p>
    <w:p w14:paraId="799616CF" w14:textId="0E841875" w:rsidR="00477E11" w:rsidRPr="00D855FC" w:rsidRDefault="00477E11" w:rsidP="00286796">
      <w:pPr>
        <w:spacing w:line="276" w:lineRule="auto"/>
        <w:ind w:firstLine="709"/>
        <w:jc w:val="both"/>
        <w:rPr>
          <w:sz w:val="24"/>
          <w:szCs w:val="24"/>
        </w:rPr>
      </w:pPr>
      <w:r w:rsidRPr="00D855FC">
        <w:rPr>
          <w:sz w:val="24"/>
          <w:szCs w:val="24"/>
        </w:rPr>
        <w:t>Разработка и согласование</w:t>
      </w:r>
      <w:r w:rsidR="007413FA" w:rsidRPr="00D855FC">
        <w:rPr>
          <w:sz w:val="24"/>
          <w:szCs w:val="24"/>
        </w:rPr>
        <w:t xml:space="preserve"> ППО,</w:t>
      </w:r>
      <w:r w:rsidRPr="00D855FC">
        <w:rPr>
          <w:sz w:val="24"/>
          <w:szCs w:val="24"/>
        </w:rPr>
        <w:t xml:space="preserve"> ОТР </w:t>
      </w:r>
      <w:r w:rsidR="007413FA" w:rsidRPr="00D855FC">
        <w:rPr>
          <w:sz w:val="24"/>
          <w:szCs w:val="24"/>
        </w:rPr>
        <w:t>– 4 месяца с даты заключения контракта;</w:t>
      </w:r>
    </w:p>
    <w:p w14:paraId="48B327D5" w14:textId="0EDFC7AB" w:rsidR="00977FE2" w:rsidRPr="00D855FC" w:rsidRDefault="007413FA" w:rsidP="00286796">
      <w:pPr>
        <w:spacing w:line="276" w:lineRule="auto"/>
        <w:ind w:firstLine="709"/>
        <w:jc w:val="both"/>
        <w:rPr>
          <w:sz w:val="24"/>
          <w:szCs w:val="24"/>
        </w:rPr>
      </w:pPr>
      <w:r w:rsidRPr="00D855FC">
        <w:rPr>
          <w:sz w:val="24"/>
          <w:szCs w:val="24"/>
        </w:rPr>
        <w:t>Р</w:t>
      </w:r>
      <w:r w:rsidR="00A1547F" w:rsidRPr="00D855FC">
        <w:rPr>
          <w:spacing w:val="-2"/>
          <w:sz w:val="24"/>
          <w:szCs w:val="24"/>
        </w:rPr>
        <w:t>азработка</w:t>
      </w:r>
      <w:r w:rsidRPr="00D855FC">
        <w:rPr>
          <w:spacing w:val="-2"/>
          <w:sz w:val="24"/>
          <w:szCs w:val="24"/>
        </w:rPr>
        <w:t xml:space="preserve"> </w:t>
      </w:r>
      <w:r w:rsidRPr="00D855FC">
        <w:rPr>
          <w:sz w:val="24"/>
          <w:szCs w:val="24"/>
        </w:rPr>
        <w:t>и согласование</w:t>
      </w:r>
      <w:r w:rsidR="00A1547F" w:rsidRPr="00D855FC">
        <w:rPr>
          <w:spacing w:val="-12"/>
          <w:sz w:val="24"/>
          <w:szCs w:val="24"/>
        </w:rPr>
        <w:t xml:space="preserve"> </w:t>
      </w:r>
      <w:r w:rsidRPr="00D855FC">
        <w:rPr>
          <w:spacing w:val="-2"/>
          <w:sz w:val="24"/>
          <w:szCs w:val="24"/>
        </w:rPr>
        <w:t xml:space="preserve">ПД </w:t>
      </w:r>
      <w:r w:rsidR="00D46F42" w:rsidRPr="00D855FC">
        <w:rPr>
          <w:sz w:val="24"/>
          <w:szCs w:val="24"/>
        </w:rPr>
        <w:t>-</w:t>
      </w:r>
      <w:r w:rsidR="00D46F42" w:rsidRPr="00D855FC">
        <w:rPr>
          <w:spacing w:val="-15"/>
          <w:sz w:val="24"/>
          <w:szCs w:val="24"/>
        </w:rPr>
        <w:t xml:space="preserve"> </w:t>
      </w:r>
      <w:r w:rsidR="00910DC5" w:rsidRPr="00D855FC">
        <w:rPr>
          <w:sz w:val="24"/>
          <w:szCs w:val="24"/>
        </w:rPr>
        <w:t>21</w:t>
      </w:r>
      <w:r w:rsidR="0074666A" w:rsidRPr="00D855FC">
        <w:rPr>
          <w:sz w:val="24"/>
          <w:szCs w:val="24"/>
        </w:rPr>
        <w:t xml:space="preserve"> месяц </w:t>
      </w:r>
      <w:r w:rsidR="00D46F42" w:rsidRPr="00D855FC">
        <w:rPr>
          <w:sz w:val="24"/>
          <w:szCs w:val="24"/>
        </w:rPr>
        <w:t>с</w:t>
      </w:r>
      <w:r w:rsidR="00D46F42" w:rsidRPr="00D855FC">
        <w:rPr>
          <w:spacing w:val="-14"/>
          <w:sz w:val="24"/>
          <w:szCs w:val="24"/>
        </w:rPr>
        <w:t xml:space="preserve"> </w:t>
      </w:r>
      <w:r w:rsidR="00D46F42" w:rsidRPr="00D855FC">
        <w:rPr>
          <w:sz w:val="24"/>
          <w:szCs w:val="24"/>
        </w:rPr>
        <w:t>момента</w:t>
      </w:r>
      <w:r w:rsidR="00D46F42" w:rsidRPr="00D855FC">
        <w:rPr>
          <w:spacing w:val="-16"/>
          <w:sz w:val="24"/>
          <w:szCs w:val="24"/>
        </w:rPr>
        <w:t xml:space="preserve"> </w:t>
      </w:r>
      <w:r w:rsidR="00D46F42" w:rsidRPr="00D855FC">
        <w:rPr>
          <w:sz w:val="24"/>
          <w:szCs w:val="24"/>
        </w:rPr>
        <w:t>заключения</w:t>
      </w:r>
      <w:r w:rsidR="00D46F42" w:rsidRPr="00D855FC">
        <w:rPr>
          <w:spacing w:val="-11"/>
          <w:sz w:val="24"/>
          <w:szCs w:val="24"/>
        </w:rPr>
        <w:t xml:space="preserve"> </w:t>
      </w:r>
      <w:r w:rsidR="00D46F42" w:rsidRPr="00D855FC">
        <w:rPr>
          <w:spacing w:val="-2"/>
          <w:sz w:val="24"/>
          <w:szCs w:val="24"/>
        </w:rPr>
        <w:t>контракта;</w:t>
      </w:r>
    </w:p>
    <w:p w14:paraId="10D1E89B" w14:textId="5ABE0170" w:rsidR="00977FE2" w:rsidRPr="00D855FC" w:rsidRDefault="007413FA" w:rsidP="00286796">
      <w:pPr>
        <w:spacing w:line="276" w:lineRule="auto"/>
        <w:ind w:firstLine="709"/>
        <w:jc w:val="both"/>
        <w:rPr>
          <w:sz w:val="24"/>
          <w:szCs w:val="24"/>
        </w:rPr>
      </w:pPr>
      <w:r w:rsidRPr="00D855FC">
        <w:rPr>
          <w:sz w:val="24"/>
          <w:szCs w:val="24"/>
        </w:rPr>
        <w:t>Р</w:t>
      </w:r>
      <w:r w:rsidRPr="00D855FC">
        <w:rPr>
          <w:spacing w:val="-2"/>
          <w:sz w:val="24"/>
          <w:szCs w:val="24"/>
        </w:rPr>
        <w:t xml:space="preserve">азработка </w:t>
      </w:r>
      <w:r w:rsidRPr="00D855FC">
        <w:rPr>
          <w:sz w:val="24"/>
          <w:szCs w:val="24"/>
        </w:rPr>
        <w:t>и согласование РД</w:t>
      </w:r>
      <w:r w:rsidR="00D46F42" w:rsidRPr="00D855FC">
        <w:rPr>
          <w:sz w:val="24"/>
          <w:szCs w:val="24"/>
        </w:rPr>
        <w:t xml:space="preserve"> –</w:t>
      </w:r>
      <w:r w:rsidR="00D46F42" w:rsidRPr="00D855FC">
        <w:rPr>
          <w:spacing w:val="-16"/>
          <w:sz w:val="24"/>
          <w:szCs w:val="24"/>
        </w:rPr>
        <w:t xml:space="preserve"> </w:t>
      </w:r>
      <w:r w:rsidR="0074666A" w:rsidRPr="00D855FC">
        <w:rPr>
          <w:sz w:val="24"/>
          <w:szCs w:val="24"/>
        </w:rPr>
        <w:t>2</w:t>
      </w:r>
      <w:r w:rsidR="00A1547F" w:rsidRPr="00D855FC">
        <w:rPr>
          <w:sz w:val="24"/>
          <w:szCs w:val="24"/>
        </w:rPr>
        <w:t>5</w:t>
      </w:r>
      <w:r w:rsidR="0074666A" w:rsidRPr="00D855FC">
        <w:rPr>
          <w:sz w:val="24"/>
          <w:szCs w:val="24"/>
        </w:rPr>
        <w:t xml:space="preserve"> месяц</w:t>
      </w:r>
      <w:r w:rsidR="00A1547F" w:rsidRPr="00D855FC">
        <w:rPr>
          <w:sz w:val="24"/>
          <w:szCs w:val="24"/>
        </w:rPr>
        <w:t>ев</w:t>
      </w:r>
      <w:r w:rsidR="00D46F42" w:rsidRPr="00D855FC">
        <w:rPr>
          <w:spacing w:val="-12"/>
          <w:sz w:val="24"/>
          <w:szCs w:val="24"/>
        </w:rPr>
        <w:t xml:space="preserve"> </w:t>
      </w:r>
      <w:r w:rsidR="00D46F42" w:rsidRPr="00D855FC">
        <w:rPr>
          <w:sz w:val="24"/>
          <w:szCs w:val="24"/>
        </w:rPr>
        <w:t>с</w:t>
      </w:r>
      <w:r w:rsidR="00D46F42" w:rsidRPr="00D855FC">
        <w:rPr>
          <w:spacing w:val="-16"/>
          <w:sz w:val="24"/>
          <w:szCs w:val="24"/>
        </w:rPr>
        <w:t xml:space="preserve"> </w:t>
      </w:r>
      <w:r w:rsidR="00D46F42" w:rsidRPr="00D855FC">
        <w:rPr>
          <w:sz w:val="24"/>
          <w:szCs w:val="24"/>
        </w:rPr>
        <w:t>момента</w:t>
      </w:r>
      <w:r w:rsidR="00D46F42" w:rsidRPr="00D855FC">
        <w:rPr>
          <w:spacing w:val="-10"/>
          <w:sz w:val="24"/>
          <w:szCs w:val="24"/>
        </w:rPr>
        <w:t xml:space="preserve"> </w:t>
      </w:r>
      <w:r w:rsidR="00D46F42" w:rsidRPr="00D855FC">
        <w:rPr>
          <w:sz w:val="24"/>
          <w:szCs w:val="24"/>
        </w:rPr>
        <w:t>заключения</w:t>
      </w:r>
      <w:r w:rsidR="00D46F42" w:rsidRPr="00D855FC">
        <w:rPr>
          <w:spacing w:val="-11"/>
          <w:sz w:val="24"/>
          <w:szCs w:val="24"/>
        </w:rPr>
        <w:t xml:space="preserve"> </w:t>
      </w:r>
      <w:r w:rsidR="00D46F42" w:rsidRPr="00D855FC">
        <w:rPr>
          <w:sz w:val="24"/>
          <w:szCs w:val="24"/>
        </w:rPr>
        <w:t>контракта.</w:t>
      </w:r>
    </w:p>
    <w:p w14:paraId="124668A4" w14:textId="77777777" w:rsidR="00977FE2" w:rsidRPr="00E73A45" w:rsidRDefault="00D46F42" w:rsidP="00E73A45">
      <w:pPr>
        <w:pStyle w:val="3"/>
        <w:numPr>
          <w:ilvl w:val="0"/>
          <w:numId w:val="1"/>
        </w:numPr>
        <w:tabs>
          <w:tab w:val="left" w:pos="1191"/>
        </w:tabs>
        <w:spacing w:before="205" w:line="276" w:lineRule="auto"/>
        <w:ind w:left="0" w:firstLine="709"/>
        <w:jc w:val="both"/>
      </w:pPr>
      <w:r w:rsidRPr="00E73A45">
        <w:t>Основные характеристики проектируемого объекта.</w:t>
      </w:r>
    </w:p>
    <w:p w14:paraId="3229210A" w14:textId="77777777" w:rsidR="00977FE2" w:rsidRDefault="00D46F42" w:rsidP="00286796">
      <w:pPr>
        <w:pStyle w:val="af5"/>
        <w:numPr>
          <w:ilvl w:val="1"/>
          <w:numId w:val="1"/>
        </w:numPr>
        <w:tabs>
          <w:tab w:val="left" w:pos="1418"/>
          <w:tab w:val="left" w:pos="1701"/>
        </w:tabs>
        <w:spacing w:after="240" w:line="276" w:lineRule="auto"/>
        <w:ind w:left="0" w:firstLine="709"/>
        <w:rPr>
          <w:sz w:val="24"/>
          <w:szCs w:val="24"/>
        </w:rPr>
      </w:pPr>
      <w:r>
        <w:rPr>
          <w:sz w:val="24"/>
          <w:szCs w:val="24"/>
        </w:rPr>
        <w:t xml:space="preserve">В части строительства ЛЭП 110 кВ Гаспра – Заря, ЛЭП 110 кВ Алупка – Ялта, ЛЭП 110 кВ </w:t>
      </w:r>
      <w:r w:rsidR="00687D5E">
        <w:rPr>
          <w:sz w:val="24"/>
          <w:szCs w:val="24"/>
        </w:rPr>
        <w:t xml:space="preserve">Гаспра - </w:t>
      </w:r>
      <w:r>
        <w:rPr>
          <w:sz w:val="24"/>
          <w:szCs w:val="24"/>
        </w:rPr>
        <w:t xml:space="preserve">Дарсан </w:t>
      </w:r>
      <w:r>
        <w:rPr>
          <w:sz w:val="24"/>
          <w:szCs w:val="24"/>
        </w:rPr>
        <w:lastRenderedPageBreak/>
        <w:t xml:space="preserve">, ЛЭП 110 кВ Дарсан – Массандра, ЛЭП 110 кВ </w:t>
      </w:r>
      <w:r w:rsidR="00687D5E">
        <w:rPr>
          <w:sz w:val="24"/>
          <w:szCs w:val="24"/>
        </w:rPr>
        <w:t xml:space="preserve">Гурзуф - </w:t>
      </w:r>
      <w:r>
        <w:rPr>
          <w:sz w:val="24"/>
          <w:szCs w:val="24"/>
        </w:rPr>
        <w:t>Дарсан, ЛЭП 110 кВ Артек – Массандра.</w:t>
      </w:r>
    </w:p>
    <w:tbl>
      <w:tblPr>
        <w:tblW w:w="9939" w:type="dxa"/>
        <w:tblLayout w:type="fixed"/>
        <w:tblCellMar>
          <w:left w:w="10" w:type="dxa"/>
          <w:right w:w="10" w:type="dxa"/>
        </w:tblCellMar>
        <w:tblLook w:val="0000" w:firstRow="0" w:lastRow="0" w:firstColumn="0" w:lastColumn="0" w:noHBand="0" w:noVBand="0"/>
      </w:tblPr>
      <w:tblGrid>
        <w:gridCol w:w="3560"/>
        <w:gridCol w:w="6379"/>
      </w:tblGrid>
      <w:tr w:rsidR="00977FE2" w14:paraId="087503A3" w14:textId="77777777">
        <w:trPr>
          <w:cantSplit/>
          <w:trHeight w:val="399"/>
        </w:trPr>
        <w:tc>
          <w:tcPr>
            <w:tcW w:w="3560" w:type="dxa"/>
            <w:tcBorders>
              <w:top w:val="single" w:sz="4" w:space="0" w:color="auto"/>
              <w:left w:val="single" w:sz="4" w:space="0" w:color="auto"/>
            </w:tcBorders>
            <w:shd w:val="clear" w:color="auto" w:fill="FFFFFF"/>
            <w:tcMar>
              <w:left w:w="113" w:type="dxa"/>
              <w:right w:w="113" w:type="dxa"/>
            </w:tcMar>
            <w:vAlign w:val="center"/>
          </w:tcPr>
          <w:p w14:paraId="6BA3FA9F" w14:textId="77777777" w:rsidR="00977FE2" w:rsidRDefault="00D46F42">
            <w:pPr>
              <w:pStyle w:val="33"/>
              <w:spacing w:before="60"/>
              <w:ind w:firstLine="709"/>
              <w:rPr>
                <w:sz w:val="22"/>
                <w:szCs w:val="22"/>
              </w:rPr>
            </w:pPr>
            <w:r>
              <w:rPr>
                <w:rStyle w:val="afc"/>
                <w:color w:val="auto"/>
                <w:sz w:val="22"/>
                <w:szCs w:val="22"/>
              </w:rPr>
              <w:t>Показатель</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vAlign w:val="center"/>
          </w:tcPr>
          <w:p w14:paraId="0CD2A79E" w14:textId="77777777" w:rsidR="00977FE2" w:rsidRDefault="00D46F42">
            <w:pPr>
              <w:pStyle w:val="33"/>
              <w:spacing w:before="60"/>
              <w:ind w:firstLine="709"/>
              <w:rPr>
                <w:sz w:val="22"/>
                <w:szCs w:val="22"/>
              </w:rPr>
            </w:pPr>
            <w:r>
              <w:rPr>
                <w:rStyle w:val="afc"/>
                <w:color w:val="auto"/>
                <w:sz w:val="22"/>
                <w:szCs w:val="22"/>
              </w:rPr>
              <w:t xml:space="preserve">Значение </w:t>
            </w:r>
            <w:r>
              <w:rPr>
                <w:rStyle w:val="13"/>
                <w:color w:val="auto"/>
                <w:sz w:val="22"/>
                <w:szCs w:val="22"/>
              </w:rPr>
              <w:t xml:space="preserve">/ </w:t>
            </w:r>
            <w:r>
              <w:rPr>
                <w:rStyle w:val="afc"/>
                <w:color w:val="auto"/>
                <w:sz w:val="22"/>
                <w:szCs w:val="22"/>
              </w:rPr>
              <w:t>Заданные характеристики</w:t>
            </w:r>
          </w:p>
        </w:tc>
      </w:tr>
      <w:tr w:rsidR="00977FE2" w14:paraId="509300AC"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0C193047" w14:textId="77777777" w:rsidR="00977FE2" w:rsidRDefault="00D46F42">
            <w:pPr>
              <w:pStyle w:val="33"/>
              <w:shd w:val="clear" w:color="auto" w:fill="auto"/>
              <w:spacing w:before="60" w:line="240" w:lineRule="auto"/>
              <w:rPr>
                <w:sz w:val="22"/>
                <w:szCs w:val="22"/>
              </w:rPr>
            </w:pPr>
            <w:r>
              <w:rPr>
                <w:rStyle w:val="13"/>
                <w:color w:val="auto"/>
                <w:sz w:val="22"/>
                <w:szCs w:val="22"/>
              </w:rPr>
              <w:t>Уникальный №</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3D5DBFC7" w14:textId="77777777" w:rsidR="00977FE2" w:rsidRDefault="00977FE2">
            <w:pPr>
              <w:spacing w:before="60"/>
              <w:jc w:val="both"/>
            </w:pPr>
          </w:p>
        </w:tc>
      </w:tr>
      <w:tr w:rsidR="00977FE2" w14:paraId="615CA021"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328D95FC" w14:textId="77777777" w:rsidR="00977FE2" w:rsidRDefault="00D46F42">
            <w:pPr>
              <w:pStyle w:val="33"/>
              <w:shd w:val="clear" w:color="auto" w:fill="auto"/>
              <w:spacing w:before="60" w:line="240" w:lineRule="auto"/>
              <w:rPr>
                <w:sz w:val="22"/>
                <w:szCs w:val="22"/>
              </w:rPr>
            </w:pPr>
            <w:r>
              <w:rPr>
                <w:rStyle w:val="13"/>
                <w:color w:val="auto"/>
                <w:sz w:val="22"/>
                <w:szCs w:val="22"/>
              </w:rPr>
              <w:t>Вид ЛЭП</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7CBFB3AB" w14:textId="77777777" w:rsidR="00977FE2" w:rsidRDefault="00D46F42">
            <w:pPr>
              <w:pStyle w:val="33"/>
              <w:shd w:val="clear" w:color="auto" w:fill="auto"/>
              <w:spacing w:before="60" w:line="240" w:lineRule="auto"/>
              <w:rPr>
                <w:sz w:val="22"/>
                <w:szCs w:val="22"/>
              </w:rPr>
            </w:pPr>
            <w:r>
              <w:rPr>
                <w:rStyle w:val="13"/>
                <w:color w:val="auto"/>
                <w:sz w:val="22"/>
                <w:szCs w:val="22"/>
              </w:rPr>
              <w:t>Определяется при проектировании.</w:t>
            </w:r>
          </w:p>
        </w:tc>
      </w:tr>
      <w:tr w:rsidR="00977FE2" w14:paraId="1EC6AEA6"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3977F951" w14:textId="77777777" w:rsidR="00977FE2" w:rsidRDefault="00D46F42">
            <w:pPr>
              <w:pStyle w:val="33"/>
              <w:shd w:val="clear" w:color="auto" w:fill="auto"/>
              <w:spacing w:before="60" w:line="240" w:lineRule="auto"/>
              <w:rPr>
                <w:sz w:val="22"/>
                <w:szCs w:val="22"/>
              </w:rPr>
            </w:pPr>
            <w:r>
              <w:rPr>
                <w:rStyle w:val="13"/>
                <w:color w:val="auto"/>
                <w:sz w:val="22"/>
                <w:szCs w:val="22"/>
              </w:rPr>
              <w:t>Передаваемая мощность</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4AA45E69" w14:textId="77777777" w:rsidR="00977FE2" w:rsidRDefault="00D46F42">
            <w:pPr>
              <w:pStyle w:val="33"/>
              <w:shd w:val="clear" w:color="auto" w:fill="auto"/>
              <w:spacing w:before="60" w:line="240" w:lineRule="auto"/>
              <w:rPr>
                <w:sz w:val="22"/>
                <w:szCs w:val="22"/>
              </w:rPr>
            </w:pPr>
            <w:r>
              <w:rPr>
                <w:rStyle w:val="13"/>
                <w:color w:val="auto"/>
                <w:sz w:val="22"/>
                <w:szCs w:val="22"/>
              </w:rPr>
              <w:t>Определяется при проектировании.</w:t>
            </w:r>
          </w:p>
        </w:tc>
      </w:tr>
      <w:tr w:rsidR="00977FE2" w14:paraId="2890036E"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4726DB3D" w14:textId="77777777" w:rsidR="00977FE2" w:rsidRDefault="00D46F42">
            <w:pPr>
              <w:pStyle w:val="33"/>
              <w:shd w:val="clear" w:color="auto" w:fill="auto"/>
              <w:spacing w:before="60" w:line="240" w:lineRule="auto"/>
              <w:rPr>
                <w:sz w:val="22"/>
                <w:szCs w:val="22"/>
              </w:rPr>
            </w:pPr>
            <w:r>
              <w:rPr>
                <w:rStyle w:val="13"/>
                <w:color w:val="auto"/>
                <w:sz w:val="22"/>
                <w:szCs w:val="22"/>
              </w:rPr>
              <w:t>Количество цепей, совместный подвес</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38B59132" w14:textId="77777777" w:rsidR="00977FE2" w:rsidRDefault="00D46F42">
            <w:pPr>
              <w:pStyle w:val="33"/>
              <w:shd w:val="clear" w:color="auto" w:fill="auto"/>
              <w:spacing w:before="60" w:line="240" w:lineRule="auto"/>
              <w:rPr>
                <w:sz w:val="22"/>
                <w:szCs w:val="22"/>
                <w:lang w:val="ru-RU"/>
              </w:rPr>
            </w:pPr>
            <w:r>
              <w:rPr>
                <w:rStyle w:val="13"/>
                <w:color w:val="auto"/>
                <w:sz w:val="22"/>
                <w:szCs w:val="22"/>
              </w:rPr>
              <w:t>Определить проектом исходя из обеспечения надежной эксплуатации и обслуживания воздушной линии.</w:t>
            </w:r>
          </w:p>
        </w:tc>
      </w:tr>
      <w:tr w:rsidR="00977FE2" w14:paraId="0B76885D"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37E06BC0" w14:textId="77777777" w:rsidR="00977FE2" w:rsidRDefault="00D46F42">
            <w:pPr>
              <w:pStyle w:val="33"/>
              <w:shd w:val="clear" w:color="auto" w:fill="auto"/>
              <w:spacing w:before="60" w:line="240" w:lineRule="auto"/>
              <w:rPr>
                <w:sz w:val="22"/>
                <w:szCs w:val="22"/>
              </w:rPr>
            </w:pPr>
            <w:r>
              <w:rPr>
                <w:rStyle w:val="13"/>
                <w:color w:val="auto"/>
                <w:sz w:val="22"/>
                <w:szCs w:val="22"/>
              </w:rPr>
              <w:t>Номинальное напряжение, кВ</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379287F5" w14:textId="77777777" w:rsidR="00977FE2" w:rsidRDefault="00D46F42">
            <w:pPr>
              <w:pStyle w:val="33"/>
              <w:shd w:val="clear" w:color="auto" w:fill="auto"/>
              <w:spacing w:before="60" w:line="240" w:lineRule="auto"/>
              <w:rPr>
                <w:sz w:val="22"/>
                <w:szCs w:val="22"/>
              </w:rPr>
            </w:pPr>
            <w:r>
              <w:rPr>
                <w:rStyle w:val="13"/>
                <w:color w:val="auto"/>
                <w:sz w:val="22"/>
                <w:szCs w:val="22"/>
              </w:rPr>
              <w:t>110</w:t>
            </w:r>
          </w:p>
        </w:tc>
      </w:tr>
      <w:tr w:rsidR="00977FE2" w14:paraId="7B3DD8E7"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5D5A20C4" w14:textId="77777777" w:rsidR="00977FE2" w:rsidRDefault="00D46F42">
            <w:pPr>
              <w:pStyle w:val="33"/>
              <w:shd w:val="clear" w:color="auto" w:fill="auto"/>
              <w:spacing w:before="60" w:line="240" w:lineRule="auto"/>
              <w:rPr>
                <w:sz w:val="22"/>
                <w:szCs w:val="22"/>
              </w:rPr>
            </w:pPr>
            <w:r>
              <w:rPr>
                <w:rStyle w:val="13"/>
                <w:color w:val="auto"/>
                <w:sz w:val="22"/>
                <w:szCs w:val="22"/>
              </w:rPr>
              <w:t>Длина трассы заходов, км</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65A7D5E5" w14:textId="77777777" w:rsidR="00977FE2" w:rsidRDefault="00D46F42">
            <w:pPr>
              <w:pStyle w:val="33"/>
              <w:numPr>
                <w:ilvl w:val="0"/>
                <w:numId w:val="5"/>
              </w:numPr>
              <w:shd w:val="clear" w:color="auto" w:fill="auto"/>
              <w:tabs>
                <w:tab w:val="left" w:pos="291"/>
              </w:tabs>
              <w:spacing w:before="60" w:line="240" w:lineRule="auto"/>
              <w:rPr>
                <w:sz w:val="22"/>
                <w:szCs w:val="22"/>
                <w:lang w:val="ru-RU"/>
              </w:rPr>
            </w:pPr>
            <w:r>
              <w:rPr>
                <w:rStyle w:val="13"/>
                <w:color w:val="auto"/>
                <w:sz w:val="22"/>
                <w:szCs w:val="22"/>
              </w:rPr>
              <w:t xml:space="preserve">ЛЭП 110 кВ Гаспра – Заря - </w:t>
            </w:r>
            <w:r w:rsidR="0028444B">
              <w:rPr>
                <w:rStyle w:val="13"/>
                <w:color w:val="auto"/>
                <w:sz w:val="22"/>
                <w:szCs w:val="22"/>
              </w:rPr>
              <w:t>8,02</w:t>
            </w:r>
            <w:r>
              <w:rPr>
                <w:rStyle w:val="13"/>
                <w:color w:val="auto"/>
                <w:sz w:val="22"/>
                <w:szCs w:val="22"/>
              </w:rPr>
              <w:t xml:space="preserve"> км (от местоположения ПС 110 кВ Алупка до  ПС 110 кВ Гаспра;</w:t>
            </w:r>
          </w:p>
          <w:p w14:paraId="72C59219" w14:textId="77777777" w:rsidR="00977FE2" w:rsidRDefault="00D46F42">
            <w:pPr>
              <w:pStyle w:val="33"/>
              <w:numPr>
                <w:ilvl w:val="0"/>
                <w:numId w:val="5"/>
              </w:numPr>
              <w:shd w:val="clear" w:color="auto" w:fill="auto"/>
              <w:tabs>
                <w:tab w:val="left" w:pos="291"/>
              </w:tabs>
              <w:spacing w:before="60" w:line="240" w:lineRule="auto"/>
              <w:rPr>
                <w:sz w:val="22"/>
                <w:szCs w:val="22"/>
                <w:lang w:val="ru-RU"/>
              </w:rPr>
            </w:pPr>
            <w:r>
              <w:rPr>
                <w:rStyle w:val="13"/>
                <w:color w:val="auto"/>
                <w:sz w:val="22"/>
                <w:szCs w:val="22"/>
              </w:rPr>
              <w:t xml:space="preserve">ЛЭП 110 кВ Алупка – Ялта </w:t>
            </w:r>
            <w:r w:rsidR="0028444B">
              <w:rPr>
                <w:rStyle w:val="13"/>
                <w:color w:val="auto"/>
                <w:sz w:val="22"/>
                <w:szCs w:val="22"/>
              </w:rPr>
              <w:t>–</w:t>
            </w:r>
            <w:r>
              <w:rPr>
                <w:rStyle w:val="13"/>
                <w:color w:val="auto"/>
                <w:sz w:val="22"/>
                <w:szCs w:val="22"/>
              </w:rPr>
              <w:t xml:space="preserve"> </w:t>
            </w:r>
            <w:r w:rsidR="0028444B">
              <w:rPr>
                <w:rStyle w:val="13"/>
                <w:color w:val="auto"/>
                <w:sz w:val="22"/>
                <w:szCs w:val="22"/>
              </w:rPr>
              <w:t>8,02</w:t>
            </w:r>
            <w:r>
              <w:rPr>
                <w:rStyle w:val="13"/>
                <w:color w:val="auto"/>
                <w:sz w:val="22"/>
                <w:szCs w:val="22"/>
              </w:rPr>
              <w:t xml:space="preserve"> км + </w:t>
            </w:r>
            <w:r w:rsidR="0028444B">
              <w:rPr>
                <w:rStyle w:val="13"/>
                <w:color w:val="auto"/>
                <w:sz w:val="22"/>
                <w:szCs w:val="22"/>
              </w:rPr>
              <w:t>9,20</w:t>
            </w:r>
            <w:r>
              <w:rPr>
                <w:rStyle w:val="13"/>
                <w:color w:val="auto"/>
                <w:sz w:val="22"/>
                <w:szCs w:val="22"/>
              </w:rPr>
              <w:t xml:space="preserve"> км;</w:t>
            </w:r>
          </w:p>
          <w:p w14:paraId="2082B61B" w14:textId="77777777" w:rsidR="00977FE2" w:rsidRDefault="00D46F42">
            <w:pPr>
              <w:pStyle w:val="33"/>
              <w:numPr>
                <w:ilvl w:val="0"/>
                <w:numId w:val="5"/>
              </w:numPr>
              <w:shd w:val="clear" w:color="auto" w:fill="auto"/>
              <w:tabs>
                <w:tab w:val="left" w:pos="291"/>
              </w:tabs>
              <w:spacing w:before="60" w:line="240" w:lineRule="auto"/>
              <w:rPr>
                <w:sz w:val="22"/>
                <w:szCs w:val="22"/>
                <w:lang w:val="ru-RU"/>
              </w:rPr>
            </w:pPr>
            <w:r>
              <w:rPr>
                <w:rStyle w:val="13"/>
                <w:color w:val="auto"/>
                <w:sz w:val="22"/>
                <w:szCs w:val="22"/>
              </w:rPr>
              <w:t xml:space="preserve">ЛЭП 110 кВ </w:t>
            </w:r>
            <w:r w:rsidR="00323BAC">
              <w:rPr>
                <w:rStyle w:val="13"/>
                <w:color w:val="auto"/>
                <w:sz w:val="22"/>
                <w:szCs w:val="22"/>
              </w:rPr>
              <w:t xml:space="preserve">Гаспра </w:t>
            </w:r>
            <w:r w:rsidR="00687D5E">
              <w:rPr>
                <w:rStyle w:val="13"/>
                <w:color w:val="auto"/>
                <w:sz w:val="22"/>
                <w:szCs w:val="22"/>
              </w:rPr>
              <w:t>–</w:t>
            </w:r>
            <w:r>
              <w:rPr>
                <w:rStyle w:val="13"/>
                <w:color w:val="auto"/>
                <w:sz w:val="22"/>
                <w:szCs w:val="22"/>
              </w:rPr>
              <w:t>Дарсан</w:t>
            </w:r>
            <w:r w:rsidR="00687D5E">
              <w:rPr>
                <w:rStyle w:val="13"/>
                <w:color w:val="auto"/>
                <w:sz w:val="22"/>
                <w:szCs w:val="22"/>
              </w:rPr>
              <w:t xml:space="preserve"> </w:t>
            </w:r>
            <w:r w:rsidR="0028444B">
              <w:rPr>
                <w:rStyle w:val="13"/>
                <w:color w:val="auto"/>
                <w:sz w:val="22"/>
                <w:szCs w:val="22"/>
              </w:rPr>
              <w:t>–</w:t>
            </w:r>
            <w:r>
              <w:rPr>
                <w:rStyle w:val="13"/>
                <w:color w:val="auto"/>
                <w:sz w:val="22"/>
                <w:szCs w:val="22"/>
              </w:rPr>
              <w:t xml:space="preserve"> </w:t>
            </w:r>
            <w:r w:rsidR="0028444B">
              <w:rPr>
                <w:rStyle w:val="13"/>
                <w:color w:val="auto"/>
                <w:sz w:val="22"/>
                <w:szCs w:val="22"/>
              </w:rPr>
              <w:t>5,36</w:t>
            </w:r>
            <w:r>
              <w:rPr>
                <w:rStyle w:val="13"/>
                <w:color w:val="auto"/>
                <w:sz w:val="22"/>
                <w:szCs w:val="22"/>
              </w:rPr>
              <w:t xml:space="preserve"> км;</w:t>
            </w:r>
          </w:p>
          <w:p w14:paraId="5190E85F" w14:textId="77777777" w:rsidR="00977FE2" w:rsidRDefault="00D46F42">
            <w:pPr>
              <w:pStyle w:val="33"/>
              <w:numPr>
                <w:ilvl w:val="0"/>
                <w:numId w:val="5"/>
              </w:numPr>
              <w:shd w:val="clear" w:color="auto" w:fill="auto"/>
              <w:tabs>
                <w:tab w:val="left" w:pos="291"/>
              </w:tabs>
              <w:spacing w:before="60" w:line="240" w:lineRule="auto"/>
              <w:rPr>
                <w:sz w:val="22"/>
                <w:szCs w:val="22"/>
                <w:lang w:val="ru-RU"/>
              </w:rPr>
            </w:pPr>
            <w:r>
              <w:rPr>
                <w:rStyle w:val="13"/>
                <w:color w:val="auto"/>
                <w:sz w:val="22"/>
                <w:szCs w:val="22"/>
              </w:rPr>
              <w:t xml:space="preserve">ЛЭП 110 кВ Дарсан – Массандра </w:t>
            </w:r>
            <w:r w:rsidR="0028444B">
              <w:rPr>
                <w:rStyle w:val="13"/>
                <w:color w:val="auto"/>
                <w:sz w:val="22"/>
                <w:szCs w:val="22"/>
              </w:rPr>
              <w:t>–</w:t>
            </w:r>
            <w:r>
              <w:rPr>
                <w:rStyle w:val="13"/>
                <w:color w:val="auto"/>
                <w:sz w:val="22"/>
                <w:szCs w:val="22"/>
              </w:rPr>
              <w:t xml:space="preserve"> </w:t>
            </w:r>
            <w:r w:rsidR="0028444B">
              <w:rPr>
                <w:rStyle w:val="13"/>
                <w:color w:val="auto"/>
                <w:sz w:val="22"/>
                <w:szCs w:val="22"/>
              </w:rPr>
              <w:t>6,75</w:t>
            </w:r>
            <w:r>
              <w:rPr>
                <w:rStyle w:val="13"/>
                <w:color w:val="auto"/>
                <w:sz w:val="22"/>
                <w:szCs w:val="22"/>
              </w:rPr>
              <w:t xml:space="preserve"> км;</w:t>
            </w:r>
          </w:p>
          <w:p w14:paraId="3F2F780D" w14:textId="77777777" w:rsidR="00977FE2" w:rsidRDefault="00D46F42">
            <w:pPr>
              <w:pStyle w:val="33"/>
              <w:numPr>
                <w:ilvl w:val="0"/>
                <w:numId w:val="5"/>
              </w:numPr>
              <w:shd w:val="clear" w:color="auto" w:fill="auto"/>
              <w:tabs>
                <w:tab w:val="left" w:pos="291"/>
              </w:tabs>
              <w:spacing w:before="60" w:line="240" w:lineRule="auto"/>
              <w:rPr>
                <w:sz w:val="22"/>
                <w:szCs w:val="22"/>
                <w:lang w:val="ru-RU"/>
              </w:rPr>
            </w:pPr>
            <w:r>
              <w:rPr>
                <w:rStyle w:val="13"/>
                <w:color w:val="auto"/>
                <w:sz w:val="22"/>
                <w:szCs w:val="22"/>
              </w:rPr>
              <w:t xml:space="preserve">ЛЭП 110 кВ </w:t>
            </w:r>
            <w:r w:rsidR="00323BAC">
              <w:rPr>
                <w:rStyle w:val="13"/>
                <w:color w:val="auto"/>
                <w:sz w:val="22"/>
                <w:szCs w:val="22"/>
              </w:rPr>
              <w:t>Гурзуф -</w:t>
            </w:r>
            <w:r>
              <w:rPr>
                <w:rStyle w:val="13"/>
                <w:color w:val="auto"/>
                <w:sz w:val="22"/>
                <w:szCs w:val="22"/>
              </w:rPr>
              <w:t xml:space="preserve">Дарсан </w:t>
            </w:r>
            <w:r w:rsidR="0028444B">
              <w:rPr>
                <w:rStyle w:val="13"/>
                <w:color w:val="auto"/>
                <w:sz w:val="22"/>
                <w:szCs w:val="22"/>
              </w:rPr>
              <w:t>–</w:t>
            </w:r>
            <w:r>
              <w:rPr>
                <w:rStyle w:val="13"/>
                <w:color w:val="auto"/>
                <w:sz w:val="22"/>
                <w:szCs w:val="22"/>
              </w:rPr>
              <w:t xml:space="preserve"> </w:t>
            </w:r>
            <w:r w:rsidR="0028444B">
              <w:rPr>
                <w:rStyle w:val="13"/>
                <w:color w:val="auto"/>
                <w:sz w:val="22"/>
                <w:szCs w:val="22"/>
              </w:rPr>
              <w:t>6,75</w:t>
            </w:r>
            <w:r>
              <w:rPr>
                <w:rStyle w:val="13"/>
                <w:color w:val="auto"/>
                <w:sz w:val="22"/>
                <w:szCs w:val="22"/>
              </w:rPr>
              <w:t xml:space="preserve"> км + 9,</w:t>
            </w:r>
            <w:r w:rsidR="0028444B">
              <w:rPr>
                <w:rStyle w:val="13"/>
                <w:color w:val="auto"/>
                <w:sz w:val="22"/>
                <w:szCs w:val="22"/>
              </w:rPr>
              <w:t>37</w:t>
            </w:r>
            <w:r>
              <w:rPr>
                <w:rStyle w:val="13"/>
                <w:color w:val="auto"/>
                <w:sz w:val="22"/>
                <w:szCs w:val="22"/>
              </w:rPr>
              <w:t xml:space="preserve"> км;</w:t>
            </w:r>
          </w:p>
          <w:p w14:paraId="1B1D6803" w14:textId="77777777" w:rsidR="00977FE2" w:rsidRDefault="00D46F42">
            <w:pPr>
              <w:pStyle w:val="33"/>
              <w:numPr>
                <w:ilvl w:val="0"/>
                <w:numId w:val="5"/>
              </w:numPr>
              <w:shd w:val="clear" w:color="auto" w:fill="auto"/>
              <w:tabs>
                <w:tab w:val="left" w:pos="291"/>
              </w:tabs>
              <w:spacing w:before="60" w:line="240" w:lineRule="auto"/>
              <w:rPr>
                <w:sz w:val="22"/>
                <w:szCs w:val="22"/>
                <w:lang w:val="ru-RU"/>
              </w:rPr>
            </w:pPr>
            <w:r>
              <w:rPr>
                <w:rStyle w:val="13"/>
                <w:color w:val="auto"/>
                <w:sz w:val="22"/>
                <w:szCs w:val="22"/>
              </w:rPr>
              <w:t>ЛЭП 110 кВ Артек – Массандра - 9,</w:t>
            </w:r>
            <w:r w:rsidR="0028444B">
              <w:rPr>
                <w:rStyle w:val="13"/>
                <w:color w:val="auto"/>
                <w:sz w:val="22"/>
                <w:szCs w:val="22"/>
              </w:rPr>
              <w:t>37</w:t>
            </w:r>
            <w:r>
              <w:rPr>
                <w:rStyle w:val="13"/>
                <w:color w:val="auto"/>
                <w:sz w:val="22"/>
                <w:szCs w:val="22"/>
              </w:rPr>
              <w:t xml:space="preserve"> км (от ПС 110 кВ Массандра до местоположения ПС 110 кВ Гурзуф);</w:t>
            </w:r>
          </w:p>
          <w:p w14:paraId="522BF409" w14:textId="77777777" w:rsidR="00977FE2" w:rsidRDefault="00D46F42" w:rsidP="004F5939">
            <w:pPr>
              <w:pStyle w:val="33"/>
              <w:tabs>
                <w:tab w:val="left" w:pos="291"/>
              </w:tabs>
              <w:spacing w:before="60"/>
              <w:rPr>
                <w:sz w:val="22"/>
                <w:szCs w:val="22"/>
                <w:lang w:val="ru-RU"/>
              </w:rPr>
            </w:pPr>
            <w:r>
              <w:rPr>
                <w:rStyle w:val="13"/>
                <w:color w:val="auto"/>
                <w:sz w:val="22"/>
                <w:szCs w:val="22"/>
              </w:rPr>
              <w:t xml:space="preserve">Всего </w:t>
            </w:r>
            <w:r w:rsidR="0028444B">
              <w:rPr>
                <w:rStyle w:val="13"/>
                <w:color w:val="auto"/>
                <w:sz w:val="22"/>
                <w:szCs w:val="22"/>
              </w:rPr>
              <w:t>62,84</w:t>
            </w:r>
            <w:r>
              <w:rPr>
                <w:rStyle w:val="13"/>
                <w:color w:val="auto"/>
                <w:sz w:val="22"/>
                <w:szCs w:val="22"/>
              </w:rPr>
              <w:t xml:space="preserve"> км (уточнить при проектировании).</w:t>
            </w:r>
          </w:p>
        </w:tc>
      </w:tr>
      <w:tr w:rsidR="00977FE2" w14:paraId="79B193C0"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0EB71BBE" w14:textId="77777777" w:rsidR="00977FE2" w:rsidRDefault="00D46F42">
            <w:pPr>
              <w:pStyle w:val="33"/>
              <w:shd w:val="clear" w:color="auto" w:fill="auto"/>
              <w:spacing w:before="60" w:line="240" w:lineRule="auto"/>
              <w:rPr>
                <w:sz w:val="22"/>
                <w:szCs w:val="22"/>
                <w:lang w:val="ru-RU"/>
              </w:rPr>
            </w:pPr>
            <w:r>
              <w:rPr>
                <w:rStyle w:val="13"/>
                <w:color w:val="auto"/>
                <w:sz w:val="22"/>
                <w:szCs w:val="22"/>
              </w:rPr>
              <w:t>Наличие переходов через естественные и искусственные преграды</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21B00B63" w14:textId="77777777" w:rsidR="00977FE2" w:rsidRDefault="00D46F42">
            <w:pPr>
              <w:pStyle w:val="33"/>
              <w:shd w:val="clear" w:color="auto" w:fill="auto"/>
              <w:spacing w:before="60" w:line="240" w:lineRule="auto"/>
              <w:rPr>
                <w:sz w:val="22"/>
                <w:szCs w:val="22"/>
              </w:rPr>
            </w:pPr>
            <w:r>
              <w:rPr>
                <w:rStyle w:val="13"/>
                <w:color w:val="auto"/>
                <w:sz w:val="22"/>
                <w:szCs w:val="22"/>
              </w:rPr>
              <w:t>Определяется при проектировании.</w:t>
            </w:r>
          </w:p>
        </w:tc>
      </w:tr>
      <w:tr w:rsidR="00977FE2" w14:paraId="1DEF9C90"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2C7E3532" w14:textId="77777777" w:rsidR="00977FE2" w:rsidRDefault="00D46F42">
            <w:pPr>
              <w:pStyle w:val="33"/>
              <w:shd w:val="clear" w:color="auto" w:fill="auto"/>
              <w:spacing w:before="60" w:line="240" w:lineRule="auto"/>
              <w:rPr>
                <w:sz w:val="22"/>
                <w:szCs w:val="22"/>
                <w:lang w:val="ru-RU"/>
              </w:rPr>
            </w:pPr>
            <w:r>
              <w:rPr>
                <w:rStyle w:val="13"/>
                <w:color w:val="auto"/>
                <w:sz w:val="22"/>
                <w:szCs w:val="22"/>
              </w:rPr>
              <w:t>Прочие особенности ЛЭП, включая рекомендации по типу основных конструктивных элементов, способу прокладки (с уточнением в проекте)</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00CB902A" w14:textId="77777777" w:rsidR="00977FE2" w:rsidRDefault="00D46F42">
            <w:pPr>
              <w:pStyle w:val="33"/>
              <w:shd w:val="clear" w:color="auto" w:fill="auto"/>
              <w:spacing w:before="60" w:line="240" w:lineRule="auto"/>
              <w:rPr>
                <w:sz w:val="22"/>
                <w:szCs w:val="22"/>
                <w:lang w:val="ru-RU"/>
              </w:rPr>
            </w:pPr>
            <w:r>
              <w:rPr>
                <w:rStyle w:val="13"/>
                <w:color w:val="auto"/>
                <w:sz w:val="22"/>
                <w:szCs w:val="22"/>
              </w:rPr>
              <w:t>Определяются при проектировании.</w:t>
            </w:r>
          </w:p>
          <w:p w14:paraId="1C665C4C" w14:textId="77777777" w:rsidR="00977FE2" w:rsidRDefault="00D46F42">
            <w:pPr>
              <w:pStyle w:val="33"/>
              <w:shd w:val="clear" w:color="auto" w:fill="auto"/>
              <w:spacing w:before="60" w:line="240" w:lineRule="auto"/>
              <w:rPr>
                <w:sz w:val="22"/>
                <w:szCs w:val="22"/>
                <w:lang w:val="ru-RU"/>
              </w:rPr>
            </w:pPr>
            <w:r>
              <w:rPr>
                <w:rStyle w:val="13"/>
                <w:color w:val="auto"/>
                <w:sz w:val="22"/>
                <w:szCs w:val="22"/>
              </w:rPr>
              <w:t>Разработать решение по резервной схеме питания потребителей Гаспра, Ялта, Дарсан, Массандра, Гурзуф, Артек, Шарха, Алушта, Лучистое и транзита электроэнергии по ЮБК с целью возможности производства работ на ЛЭП без перерыва электроснабжения потребителей ПС.</w:t>
            </w:r>
          </w:p>
        </w:tc>
      </w:tr>
      <w:tr w:rsidR="00977FE2" w14:paraId="1DF8FE31" w14:textId="77777777">
        <w:trPr>
          <w:cantSplit/>
          <w:trHeight w:val="405"/>
        </w:trPr>
        <w:tc>
          <w:tcPr>
            <w:tcW w:w="3560" w:type="dxa"/>
            <w:tcBorders>
              <w:top w:val="single" w:sz="4" w:space="0" w:color="auto"/>
              <w:left w:val="single" w:sz="4" w:space="0" w:color="auto"/>
            </w:tcBorders>
            <w:shd w:val="clear" w:color="auto" w:fill="FFFFFF"/>
            <w:tcMar>
              <w:left w:w="113" w:type="dxa"/>
              <w:right w:w="113" w:type="dxa"/>
            </w:tcMar>
          </w:tcPr>
          <w:p w14:paraId="0C561433" w14:textId="77777777" w:rsidR="00977FE2" w:rsidRDefault="00D46F42">
            <w:pPr>
              <w:pStyle w:val="33"/>
              <w:shd w:val="clear" w:color="auto" w:fill="auto"/>
              <w:spacing w:before="60" w:line="240" w:lineRule="auto"/>
              <w:rPr>
                <w:sz w:val="22"/>
                <w:szCs w:val="22"/>
              </w:rPr>
            </w:pPr>
            <w:r>
              <w:rPr>
                <w:rStyle w:val="13"/>
                <w:color w:val="auto"/>
                <w:sz w:val="22"/>
                <w:szCs w:val="22"/>
              </w:rPr>
              <w:t>Станционные сооружения</w:t>
            </w:r>
            <w:r>
              <w:rPr>
                <w:rStyle w:val="Arial155pt0pt"/>
                <w:rFonts w:ascii="Times New Roman" w:hAnsi="Times New Roman" w:cs="Times New Roman"/>
                <w:color w:val="auto"/>
                <w:sz w:val="22"/>
                <w:szCs w:val="22"/>
              </w:rPr>
              <w:t xml:space="preserve"> В</w:t>
            </w:r>
            <w:r>
              <w:rPr>
                <w:rStyle w:val="13"/>
                <w:color w:val="auto"/>
                <w:sz w:val="22"/>
                <w:szCs w:val="22"/>
              </w:rPr>
              <w:t>ОЛС</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5D51961F" w14:textId="77777777" w:rsidR="00977FE2" w:rsidRDefault="00D46F42">
            <w:pPr>
              <w:pStyle w:val="33"/>
              <w:shd w:val="clear" w:color="auto" w:fill="auto"/>
              <w:spacing w:before="60" w:line="240" w:lineRule="auto"/>
              <w:ind w:hanging="16"/>
              <w:rPr>
                <w:sz w:val="22"/>
                <w:szCs w:val="22"/>
              </w:rPr>
            </w:pPr>
            <w:r>
              <w:rPr>
                <w:rStyle w:val="13"/>
                <w:color w:val="auto"/>
                <w:sz w:val="22"/>
                <w:szCs w:val="22"/>
              </w:rPr>
              <w:t>Определяется при проектировании.</w:t>
            </w:r>
          </w:p>
        </w:tc>
      </w:tr>
      <w:tr w:rsidR="00977FE2" w14:paraId="7EE3D32D"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743C4E34" w14:textId="77777777" w:rsidR="00977FE2" w:rsidRDefault="00D46F42">
            <w:pPr>
              <w:pStyle w:val="33"/>
              <w:shd w:val="clear" w:color="auto" w:fill="auto"/>
              <w:spacing w:before="60" w:line="240" w:lineRule="auto"/>
              <w:rPr>
                <w:sz w:val="22"/>
                <w:szCs w:val="22"/>
              </w:rPr>
            </w:pPr>
            <w:r>
              <w:rPr>
                <w:rStyle w:val="13"/>
                <w:color w:val="auto"/>
                <w:sz w:val="22"/>
                <w:szCs w:val="22"/>
              </w:rPr>
              <w:t>Линейно-кабельные сооружения ВОЛС</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489107C4" w14:textId="77777777" w:rsidR="00977FE2" w:rsidRDefault="00D46F42">
            <w:pPr>
              <w:pStyle w:val="33"/>
              <w:shd w:val="clear" w:color="auto" w:fill="auto"/>
              <w:spacing w:before="60" w:line="240" w:lineRule="auto"/>
              <w:ind w:hanging="16"/>
              <w:rPr>
                <w:sz w:val="22"/>
                <w:szCs w:val="22"/>
              </w:rPr>
            </w:pPr>
            <w:r>
              <w:rPr>
                <w:rStyle w:val="13"/>
                <w:color w:val="auto"/>
                <w:sz w:val="22"/>
                <w:szCs w:val="22"/>
              </w:rPr>
              <w:t>Определяется при проектировании.</w:t>
            </w:r>
          </w:p>
        </w:tc>
      </w:tr>
      <w:tr w:rsidR="00977FE2" w14:paraId="7510F0C5"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0529518C" w14:textId="77777777" w:rsidR="00977FE2" w:rsidRDefault="00D46F42">
            <w:pPr>
              <w:pStyle w:val="33"/>
              <w:shd w:val="clear" w:color="auto" w:fill="auto"/>
              <w:spacing w:before="60" w:line="240" w:lineRule="auto"/>
              <w:rPr>
                <w:sz w:val="22"/>
                <w:szCs w:val="22"/>
                <w:lang w:val="ru-RU"/>
              </w:rPr>
            </w:pPr>
            <w:r>
              <w:rPr>
                <w:rStyle w:val="13"/>
                <w:color w:val="auto"/>
                <w:sz w:val="22"/>
                <w:szCs w:val="22"/>
              </w:rPr>
              <w:t>Линейно-эксплуатационная связь для обслуживания ЛЭП</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1D2A266D" w14:textId="77777777" w:rsidR="00977FE2" w:rsidRDefault="00D46F42">
            <w:pPr>
              <w:pStyle w:val="33"/>
              <w:shd w:val="clear" w:color="auto" w:fill="auto"/>
              <w:spacing w:before="60" w:line="240" w:lineRule="auto"/>
              <w:ind w:hanging="16"/>
              <w:rPr>
                <w:sz w:val="22"/>
                <w:szCs w:val="22"/>
              </w:rPr>
            </w:pPr>
            <w:r>
              <w:rPr>
                <w:rStyle w:val="13"/>
                <w:color w:val="auto"/>
                <w:sz w:val="22"/>
                <w:szCs w:val="22"/>
              </w:rPr>
              <w:t>Определяется при проектировании.</w:t>
            </w:r>
          </w:p>
        </w:tc>
      </w:tr>
      <w:tr w:rsidR="00977FE2" w14:paraId="5B739C64"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25F1B938" w14:textId="77777777" w:rsidR="00977FE2" w:rsidRDefault="00D46F42">
            <w:pPr>
              <w:pStyle w:val="33"/>
              <w:shd w:val="clear" w:color="auto" w:fill="auto"/>
              <w:spacing w:before="60" w:line="240" w:lineRule="auto"/>
              <w:rPr>
                <w:sz w:val="22"/>
                <w:szCs w:val="22"/>
              </w:rPr>
            </w:pPr>
            <w:r>
              <w:rPr>
                <w:rStyle w:val="13"/>
                <w:color w:val="auto"/>
                <w:sz w:val="22"/>
                <w:szCs w:val="22"/>
              </w:rPr>
              <w:t>ВЧ-связь</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455B525D" w14:textId="77777777" w:rsidR="00977FE2" w:rsidRDefault="00D46F42">
            <w:pPr>
              <w:pStyle w:val="33"/>
              <w:shd w:val="clear" w:color="auto" w:fill="auto"/>
              <w:spacing w:before="60" w:line="240" w:lineRule="auto"/>
              <w:ind w:hanging="16"/>
              <w:rPr>
                <w:sz w:val="22"/>
                <w:szCs w:val="22"/>
              </w:rPr>
            </w:pPr>
            <w:r>
              <w:rPr>
                <w:rStyle w:val="13"/>
                <w:color w:val="auto"/>
                <w:sz w:val="22"/>
                <w:szCs w:val="22"/>
              </w:rPr>
              <w:t>Определяется при проектировании.</w:t>
            </w:r>
          </w:p>
        </w:tc>
      </w:tr>
      <w:tr w:rsidR="00977FE2" w14:paraId="1984C59A" w14:textId="77777777">
        <w:trPr>
          <w:cantSplit/>
          <w:trHeight w:val="284"/>
        </w:trPr>
        <w:tc>
          <w:tcPr>
            <w:tcW w:w="3560" w:type="dxa"/>
            <w:tcBorders>
              <w:top w:val="single" w:sz="4" w:space="0" w:color="auto"/>
              <w:left w:val="single" w:sz="4" w:space="0" w:color="auto"/>
            </w:tcBorders>
            <w:shd w:val="clear" w:color="auto" w:fill="FFFFFF"/>
            <w:tcMar>
              <w:left w:w="113" w:type="dxa"/>
              <w:right w:w="113" w:type="dxa"/>
            </w:tcMar>
          </w:tcPr>
          <w:p w14:paraId="7D4383AA" w14:textId="77777777" w:rsidR="00977FE2" w:rsidRDefault="00D46F42">
            <w:pPr>
              <w:pStyle w:val="33"/>
              <w:shd w:val="clear" w:color="auto" w:fill="auto"/>
              <w:spacing w:before="60" w:line="240" w:lineRule="auto"/>
              <w:rPr>
                <w:sz w:val="22"/>
                <w:szCs w:val="22"/>
              </w:rPr>
            </w:pPr>
            <w:r>
              <w:rPr>
                <w:rStyle w:val="13"/>
                <w:color w:val="auto"/>
                <w:sz w:val="22"/>
                <w:szCs w:val="22"/>
              </w:rPr>
              <w:t>Инфраструктура средств связи</w:t>
            </w:r>
          </w:p>
        </w:tc>
        <w:tc>
          <w:tcPr>
            <w:tcW w:w="6379" w:type="dxa"/>
            <w:tcBorders>
              <w:top w:val="single" w:sz="4" w:space="0" w:color="auto"/>
              <w:left w:val="single" w:sz="4" w:space="0" w:color="auto"/>
              <w:right w:val="single" w:sz="4" w:space="0" w:color="auto"/>
            </w:tcBorders>
            <w:shd w:val="clear" w:color="auto" w:fill="FFFFFF"/>
            <w:tcMar>
              <w:left w:w="113" w:type="dxa"/>
              <w:right w:w="113" w:type="dxa"/>
            </w:tcMar>
          </w:tcPr>
          <w:p w14:paraId="221EFAB5" w14:textId="77777777" w:rsidR="00977FE2" w:rsidRDefault="00D46F42">
            <w:pPr>
              <w:pStyle w:val="33"/>
              <w:shd w:val="clear" w:color="auto" w:fill="auto"/>
              <w:spacing w:before="60" w:line="240" w:lineRule="auto"/>
              <w:ind w:hanging="16"/>
              <w:rPr>
                <w:sz w:val="22"/>
                <w:szCs w:val="22"/>
              </w:rPr>
            </w:pPr>
            <w:r>
              <w:rPr>
                <w:rStyle w:val="13"/>
                <w:color w:val="auto"/>
                <w:sz w:val="22"/>
                <w:szCs w:val="22"/>
              </w:rPr>
              <w:t>Определяется при проектировании.</w:t>
            </w:r>
          </w:p>
        </w:tc>
      </w:tr>
      <w:tr w:rsidR="00977FE2" w14:paraId="7B42E558" w14:textId="77777777">
        <w:trPr>
          <w:cantSplit/>
          <w:trHeight w:val="284"/>
        </w:trPr>
        <w:tc>
          <w:tcPr>
            <w:tcW w:w="3560" w:type="dxa"/>
            <w:tcBorders>
              <w:top w:val="single" w:sz="4" w:space="0" w:color="auto"/>
              <w:left w:val="single" w:sz="4" w:space="0" w:color="auto"/>
              <w:bottom w:val="single" w:sz="4" w:space="0" w:color="auto"/>
            </w:tcBorders>
            <w:shd w:val="clear" w:color="auto" w:fill="FFFFFF"/>
            <w:tcMar>
              <w:left w:w="113" w:type="dxa"/>
              <w:right w:w="113" w:type="dxa"/>
            </w:tcMar>
          </w:tcPr>
          <w:p w14:paraId="159D623D" w14:textId="77777777" w:rsidR="00977FE2" w:rsidRDefault="00D46F42">
            <w:pPr>
              <w:pStyle w:val="33"/>
              <w:shd w:val="clear" w:color="auto" w:fill="auto"/>
              <w:spacing w:before="60" w:line="240" w:lineRule="auto"/>
              <w:rPr>
                <w:sz w:val="22"/>
                <w:szCs w:val="22"/>
              </w:rPr>
            </w:pPr>
            <w:r>
              <w:rPr>
                <w:rStyle w:val="13"/>
                <w:color w:val="auto"/>
                <w:sz w:val="22"/>
                <w:szCs w:val="22"/>
              </w:rPr>
              <w:t>РЗ, СА, ПА</w:t>
            </w:r>
          </w:p>
        </w:tc>
        <w:tc>
          <w:tcPr>
            <w:tcW w:w="6379" w:type="dxa"/>
            <w:tcBorders>
              <w:top w:val="single" w:sz="4" w:space="0" w:color="auto"/>
              <w:left w:val="single" w:sz="4" w:space="0" w:color="auto"/>
              <w:bottom w:val="single" w:sz="4" w:space="0" w:color="auto"/>
              <w:right w:val="single" w:sz="4" w:space="0" w:color="auto"/>
            </w:tcBorders>
            <w:shd w:val="clear" w:color="auto" w:fill="FFFFFF"/>
            <w:tcMar>
              <w:left w:w="113" w:type="dxa"/>
              <w:right w:w="113" w:type="dxa"/>
            </w:tcMar>
          </w:tcPr>
          <w:p w14:paraId="51CE87F7" w14:textId="77777777" w:rsidR="00977FE2" w:rsidRDefault="00D46F42">
            <w:pPr>
              <w:pStyle w:val="33"/>
              <w:shd w:val="clear" w:color="auto" w:fill="auto"/>
              <w:spacing w:before="60" w:line="240" w:lineRule="auto"/>
              <w:ind w:hanging="16"/>
              <w:rPr>
                <w:sz w:val="22"/>
                <w:szCs w:val="22"/>
                <w:lang w:val="ru-RU"/>
              </w:rPr>
            </w:pPr>
            <w:r>
              <w:rPr>
                <w:rStyle w:val="13"/>
                <w:color w:val="auto"/>
                <w:sz w:val="22"/>
                <w:szCs w:val="22"/>
              </w:rPr>
              <w:t>Определяются при проектировании в объёме, необходимом для подключения вновь строящихся ЛЭП 110 к существующим подстанциям 110 кВ: Гаспра, Ялта, Дарсан, Массандра, Гурзуф.</w:t>
            </w:r>
          </w:p>
        </w:tc>
      </w:tr>
    </w:tbl>
    <w:p w14:paraId="50656045" w14:textId="77777777" w:rsidR="00977FE2" w:rsidRDefault="00D46F42">
      <w:pPr>
        <w:pStyle w:val="33"/>
        <w:spacing w:before="240"/>
        <w:ind w:firstLine="709"/>
        <w:rPr>
          <w:sz w:val="24"/>
          <w:szCs w:val="24"/>
          <w:lang w:val="ru-RU"/>
        </w:rPr>
      </w:pPr>
      <w:r>
        <w:rPr>
          <w:sz w:val="24"/>
          <w:szCs w:val="24"/>
          <w:lang w:val="ru-RU"/>
        </w:rPr>
        <w:lastRenderedPageBreak/>
        <w:t>Вновь образуемым ЛЭП 110 кВ присвоить следующие диспетчерские наименования:</w:t>
      </w:r>
    </w:p>
    <w:p w14:paraId="5C2B2848" w14:textId="77777777" w:rsidR="00977FE2" w:rsidRDefault="00D46F42">
      <w:pPr>
        <w:pStyle w:val="af5"/>
        <w:widowControl/>
        <w:numPr>
          <w:ilvl w:val="0"/>
          <w:numId w:val="6"/>
        </w:numPr>
        <w:tabs>
          <w:tab w:val="left" w:pos="1134"/>
        </w:tabs>
        <w:spacing w:line="276" w:lineRule="auto"/>
        <w:ind w:left="0" w:firstLine="709"/>
        <w:contextualSpacing/>
        <w:rPr>
          <w:rFonts w:eastAsiaTheme="minorHAnsi"/>
          <w:sz w:val="24"/>
          <w:szCs w:val="24"/>
        </w:rPr>
      </w:pPr>
      <w:r>
        <w:rPr>
          <w:sz w:val="24"/>
          <w:szCs w:val="24"/>
        </w:rPr>
        <w:t xml:space="preserve">КВЛ 110 кВ </w:t>
      </w:r>
      <w:r>
        <w:rPr>
          <w:rFonts w:eastAsiaTheme="minorHAnsi"/>
          <w:sz w:val="24"/>
          <w:szCs w:val="24"/>
        </w:rPr>
        <w:t>Гаспра – Заря;</w:t>
      </w:r>
    </w:p>
    <w:p w14:paraId="7EB53D9A" w14:textId="77777777" w:rsidR="00977FE2" w:rsidRDefault="00D46F42">
      <w:pPr>
        <w:pStyle w:val="af5"/>
        <w:widowControl/>
        <w:numPr>
          <w:ilvl w:val="0"/>
          <w:numId w:val="6"/>
        </w:numPr>
        <w:tabs>
          <w:tab w:val="left" w:pos="1134"/>
        </w:tabs>
        <w:spacing w:line="276" w:lineRule="auto"/>
        <w:ind w:left="0" w:firstLine="709"/>
        <w:contextualSpacing/>
        <w:rPr>
          <w:rFonts w:eastAsiaTheme="minorHAnsi"/>
          <w:sz w:val="24"/>
          <w:szCs w:val="24"/>
        </w:rPr>
      </w:pPr>
      <w:r>
        <w:rPr>
          <w:sz w:val="24"/>
          <w:szCs w:val="24"/>
        </w:rPr>
        <w:t xml:space="preserve">КВЛ 110 кВ </w:t>
      </w:r>
      <w:r>
        <w:rPr>
          <w:rFonts w:eastAsiaTheme="minorHAnsi"/>
          <w:sz w:val="24"/>
          <w:szCs w:val="24"/>
        </w:rPr>
        <w:t>Алупка – Ялта;</w:t>
      </w:r>
    </w:p>
    <w:p w14:paraId="0A0928EC" w14:textId="77777777" w:rsidR="00977FE2" w:rsidRDefault="00D46F42">
      <w:pPr>
        <w:pStyle w:val="af5"/>
        <w:widowControl/>
        <w:numPr>
          <w:ilvl w:val="0"/>
          <w:numId w:val="6"/>
        </w:numPr>
        <w:tabs>
          <w:tab w:val="left" w:pos="1134"/>
        </w:tabs>
        <w:spacing w:line="276" w:lineRule="auto"/>
        <w:ind w:left="0" w:firstLine="709"/>
        <w:contextualSpacing/>
        <w:rPr>
          <w:rFonts w:eastAsiaTheme="minorHAnsi"/>
          <w:sz w:val="24"/>
          <w:szCs w:val="24"/>
        </w:rPr>
      </w:pPr>
      <w:r>
        <w:rPr>
          <w:sz w:val="24"/>
          <w:szCs w:val="24"/>
        </w:rPr>
        <w:t xml:space="preserve">КВЛ 110 кВ </w:t>
      </w:r>
      <w:r>
        <w:rPr>
          <w:rFonts w:eastAsiaTheme="minorHAnsi"/>
          <w:sz w:val="24"/>
          <w:szCs w:val="24"/>
        </w:rPr>
        <w:t>Дарсан – Гаспра;</w:t>
      </w:r>
    </w:p>
    <w:p w14:paraId="1C738F79" w14:textId="77777777" w:rsidR="00977FE2" w:rsidRDefault="00D46F42">
      <w:pPr>
        <w:pStyle w:val="af5"/>
        <w:widowControl/>
        <w:numPr>
          <w:ilvl w:val="0"/>
          <w:numId w:val="6"/>
        </w:numPr>
        <w:tabs>
          <w:tab w:val="left" w:pos="1134"/>
        </w:tabs>
        <w:spacing w:line="276" w:lineRule="auto"/>
        <w:ind w:left="0" w:firstLine="709"/>
        <w:contextualSpacing/>
        <w:rPr>
          <w:rFonts w:eastAsiaTheme="minorHAnsi"/>
          <w:sz w:val="24"/>
          <w:szCs w:val="24"/>
        </w:rPr>
      </w:pPr>
      <w:r>
        <w:rPr>
          <w:sz w:val="24"/>
          <w:szCs w:val="24"/>
        </w:rPr>
        <w:t xml:space="preserve">ВЛ 110 кВ </w:t>
      </w:r>
      <w:r>
        <w:rPr>
          <w:rFonts w:eastAsiaTheme="minorHAnsi"/>
          <w:sz w:val="24"/>
          <w:szCs w:val="24"/>
        </w:rPr>
        <w:t>Дарсан - Массандра;</w:t>
      </w:r>
    </w:p>
    <w:p w14:paraId="1853CF1B" w14:textId="77777777" w:rsidR="00977FE2" w:rsidRDefault="00D46F42">
      <w:pPr>
        <w:pStyle w:val="af5"/>
        <w:widowControl/>
        <w:numPr>
          <w:ilvl w:val="0"/>
          <w:numId w:val="6"/>
        </w:numPr>
        <w:tabs>
          <w:tab w:val="left" w:pos="1134"/>
        </w:tabs>
        <w:spacing w:line="276" w:lineRule="auto"/>
        <w:ind w:left="0" w:firstLine="709"/>
        <w:contextualSpacing/>
        <w:rPr>
          <w:rFonts w:eastAsiaTheme="minorHAnsi"/>
          <w:sz w:val="24"/>
          <w:szCs w:val="24"/>
        </w:rPr>
      </w:pPr>
      <w:r>
        <w:rPr>
          <w:sz w:val="24"/>
          <w:szCs w:val="24"/>
        </w:rPr>
        <w:t xml:space="preserve">КВЛ 110 кВ </w:t>
      </w:r>
      <w:r>
        <w:rPr>
          <w:rFonts w:eastAsiaTheme="minorHAnsi"/>
          <w:sz w:val="24"/>
          <w:szCs w:val="24"/>
        </w:rPr>
        <w:t>Дарсан – Гурзуф;</w:t>
      </w:r>
    </w:p>
    <w:p w14:paraId="623CF07C" w14:textId="77777777" w:rsidR="00977FE2" w:rsidRDefault="00D46F42">
      <w:pPr>
        <w:pStyle w:val="af5"/>
        <w:widowControl/>
        <w:numPr>
          <w:ilvl w:val="0"/>
          <w:numId w:val="6"/>
        </w:numPr>
        <w:tabs>
          <w:tab w:val="left" w:pos="1134"/>
        </w:tabs>
        <w:spacing w:line="276" w:lineRule="auto"/>
        <w:ind w:left="0" w:firstLine="709"/>
        <w:contextualSpacing/>
        <w:rPr>
          <w:rFonts w:eastAsiaTheme="minorHAnsi"/>
          <w:sz w:val="24"/>
          <w:szCs w:val="24"/>
        </w:rPr>
      </w:pPr>
      <w:r>
        <w:rPr>
          <w:sz w:val="24"/>
          <w:szCs w:val="24"/>
        </w:rPr>
        <w:t xml:space="preserve">КВЛ 110 кВ </w:t>
      </w:r>
      <w:r>
        <w:rPr>
          <w:rFonts w:eastAsiaTheme="minorHAnsi"/>
          <w:sz w:val="24"/>
          <w:szCs w:val="24"/>
        </w:rPr>
        <w:t>Артек - Массандра;</w:t>
      </w:r>
    </w:p>
    <w:p w14:paraId="128A6782" w14:textId="77777777" w:rsidR="00100EB5" w:rsidRPr="0010096F" w:rsidRDefault="00100EB5" w:rsidP="00100EB5">
      <w:pPr>
        <w:pStyle w:val="af5"/>
        <w:numPr>
          <w:ilvl w:val="0"/>
          <w:numId w:val="6"/>
        </w:numPr>
        <w:tabs>
          <w:tab w:val="left" w:pos="1134"/>
        </w:tabs>
        <w:spacing w:line="276" w:lineRule="auto"/>
        <w:rPr>
          <w:sz w:val="24"/>
          <w:szCs w:val="24"/>
        </w:rPr>
      </w:pPr>
      <w:r w:rsidRPr="0010096F">
        <w:rPr>
          <w:sz w:val="24"/>
          <w:szCs w:val="24"/>
        </w:rPr>
        <w:t>При необходимости уточнить диспетчерские наименования ЛЭП при проектировании.</w:t>
      </w:r>
    </w:p>
    <w:p w14:paraId="516BBFD0" w14:textId="77777777" w:rsidR="00977FE2" w:rsidRDefault="00977FE2">
      <w:pPr>
        <w:ind w:firstLine="709"/>
        <w:jc w:val="both"/>
        <w:rPr>
          <w:sz w:val="24"/>
          <w:szCs w:val="24"/>
        </w:rPr>
      </w:pPr>
    </w:p>
    <w:p w14:paraId="2DAA7A29" w14:textId="77777777" w:rsidR="00977FE2" w:rsidRDefault="00D46F42" w:rsidP="00A02BE1">
      <w:pPr>
        <w:pStyle w:val="af5"/>
        <w:numPr>
          <w:ilvl w:val="1"/>
          <w:numId w:val="1"/>
        </w:numPr>
        <w:tabs>
          <w:tab w:val="left" w:pos="1418"/>
          <w:tab w:val="left" w:pos="1701"/>
        </w:tabs>
        <w:spacing w:after="240" w:line="276" w:lineRule="auto"/>
        <w:ind w:left="0" w:firstLine="709"/>
        <w:rPr>
          <w:sz w:val="24"/>
          <w:szCs w:val="24"/>
        </w:rPr>
      </w:pPr>
      <w:r>
        <w:rPr>
          <w:sz w:val="24"/>
          <w:szCs w:val="24"/>
        </w:rPr>
        <w:t xml:space="preserve"> В части строительства ЛЭП 110 кВ </w:t>
      </w:r>
      <w:r w:rsidR="00687D5E">
        <w:rPr>
          <w:sz w:val="24"/>
          <w:szCs w:val="24"/>
        </w:rPr>
        <w:t xml:space="preserve">Гаспра - </w:t>
      </w:r>
      <w:r>
        <w:rPr>
          <w:sz w:val="24"/>
          <w:szCs w:val="24"/>
        </w:rPr>
        <w:t>Дарсан с заходом на ПС 110 кВ Дарсан и ЛЭП 110 кВ Дарсан – Ялта с заходами на ПС 110 кВ Ялта и ПС 110 кВ Дарсан (включая ПИР) и демонтажем существующей ВЛ 110 кВ Ялта – Дарсан.</w:t>
      </w:r>
    </w:p>
    <w:tbl>
      <w:tblPr>
        <w:tblStyle w:val="afa"/>
        <w:tblW w:w="0" w:type="auto"/>
        <w:tblLook w:val="04A0" w:firstRow="1" w:lastRow="0" w:firstColumn="1" w:lastColumn="0" w:noHBand="0" w:noVBand="1"/>
      </w:tblPr>
      <w:tblGrid>
        <w:gridCol w:w="666"/>
        <w:gridCol w:w="3157"/>
        <w:gridCol w:w="5522"/>
      </w:tblGrid>
      <w:tr w:rsidR="00977FE2" w14:paraId="4A9CFDAB" w14:textId="77777777">
        <w:tc>
          <w:tcPr>
            <w:tcW w:w="3823" w:type="dxa"/>
            <w:gridSpan w:val="2"/>
          </w:tcPr>
          <w:p w14:paraId="001D4A72" w14:textId="77777777" w:rsidR="00977FE2" w:rsidRDefault="00D46F42">
            <w:pPr>
              <w:spacing w:before="60" w:after="60"/>
              <w:jc w:val="both"/>
              <w:rPr>
                <w:b/>
              </w:rPr>
            </w:pPr>
            <w:r>
              <w:rPr>
                <w:b/>
              </w:rPr>
              <w:t>Показатель</w:t>
            </w:r>
          </w:p>
        </w:tc>
        <w:tc>
          <w:tcPr>
            <w:tcW w:w="5522" w:type="dxa"/>
          </w:tcPr>
          <w:p w14:paraId="7EBD98D4" w14:textId="77777777" w:rsidR="00977FE2" w:rsidRDefault="00D46F42">
            <w:pPr>
              <w:spacing w:before="60" w:after="60"/>
              <w:jc w:val="both"/>
              <w:rPr>
                <w:b/>
              </w:rPr>
            </w:pPr>
            <w:r>
              <w:rPr>
                <w:b/>
              </w:rPr>
              <w:t>Значение/Заданные характеристики</w:t>
            </w:r>
          </w:p>
        </w:tc>
      </w:tr>
      <w:tr w:rsidR="00977FE2" w14:paraId="7D19A3CE" w14:textId="77777777">
        <w:tc>
          <w:tcPr>
            <w:tcW w:w="3823" w:type="dxa"/>
            <w:gridSpan w:val="2"/>
          </w:tcPr>
          <w:p w14:paraId="03BC6CB4" w14:textId="77777777" w:rsidR="00977FE2" w:rsidRDefault="00D46F42">
            <w:pPr>
              <w:spacing w:before="60" w:after="60"/>
              <w:jc w:val="both"/>
            </w:pPr>
            <w:r>
              <w:t>Уникальный №</w:t>
            </w:r>
          </w:p>
        </w:tc>
        <w:tc>
          <w:tcPr>
            <w:tcW w:w="5522" w:type="dxa"/>
          </w:tcPr>
          <w:p w14:paraId="6EA2F839" w14:textId="77777777" w:rsidR="00977FE2" w:rsidRDefault="00977FE2">
            <w:pPr>
              <w:spacing w:before="60" w:after="60"/>
              <w:jc w:val="both"/>
            </w:pPr>
          </w:p>
        </w:tc>
      </w:tr>
      <w:tr w:rsidR="00977FE2" w14:paraId="16DB7E59" w14:textId="77777777">
        <w:tc>
          <w:tcPr>
            <w:tcW w:w="3823" w:type="dxa"/>
            <w:gridSpan w:val="2"/>
          </w:tcPr>
          <w:p w14:paraId="5BAE14D7" w14:textId="77777777" w:rsidR="00977FE2" w:rsidRDefault="00D46F42">
            <w:pPr>
              <w:spacing w:before="60" w:after="60"/>
              <w:jc w:val="both"/>
            </w:pPr>
            <w:r>
              <w:t>Вид ЛЭП</w:t>
            </w:r>
          </w:p>
        </w:tc>
        <w:tc>
          <w:tcPr>
            <w:tcW w:w="5522" w:type="dxa"/>
          </w:tcPr>
          <w:p w14:paraId="40625173" w14:textId="77777777" w:rsidR="00977FE2" w:rsidRDefault="00D46F42">
            <w:pPr>
              <w:spacing w:before="60" w:after="60"/>
              <w:jc w:val="both"/>
            </w:pPr>
            <w:r>
              <w:t>Определяется при проектировании</w:t>
            </w:r>
          </w:p>
        </w:tc>
      </w:tr>
      <w:tr w:rsidR="00977FE2" w14:paraId="1ABE5D22" w14:textId="77777777">
        <w:tc>
          <w:tcPr>
            <w:tcW w:w="3823" w:type="dxa"/>
            <w:gridSpan w:val="2"/>
          </w:tcPr>
          <w:p w14:paraId="7D8AE070" w14:textId="77777777" w:rsidR="00977FE2" w:rsidRDefault="00D46F42">
            <w:pPr>
              <w:spacing w:before="60" w:after="60"/>
              <w:jc w:val="both"/>
            </w:pPr>
            <w:r>
              <w:t>Передаваемая мощность</w:t>
            </w:r>
          </w:p>
        </w:tc>
        <w:tc>
          <w:tcPr>
            <w:tcW w:w="5522" w:type="dxa"/>
          </w:tcPr>
          <w:p w14:paraId="53D12D29" w14:textId="77777777" w:rsidR="00977FE2" w:rsidRDefault="00D46F42">
            <w:pPr>
              <w:spacing w:before="60" w:after="60"/>
              <w:jc w:val="both"/>
            </w:pPr>
            <w:r>
              <w:t>Определяется при проектировании</w:t>
            </w:r>
          </w:p>
        </w:tc>
      </w:tr>
      <w:tr w:rsidR="00977FE2" w14:paraId="1DDA60E0" w14:textId="77777777">
        <w:tc>
          <w:tcPr>
            <w:tcW w:w="3823" w:type="dxa"/>
            <w:gridSpan w:val="2"/>
          </w:tcPr>
          <w:p w14:paraId="14078FA9" w14:textId="77777777" w:rsidR="00977FE2" w:rsidRDefault="00D46F42">
            <w:pPr>
              <w:spacing w:before="60" w:after="60"/>
              <w:jc w:val="both"/>
            </w:pPr>
            <w:r>
              <w:t>Количество цепей, совместный подвес</w:t>
            </w:r>
          </w:p>
        </w:tc>
        <w:tc>
          <w:tcPr>
            <w:tcW w:w="5522" w:type="dxa"/>
          </w:tcPr>
          <w:p w14:paraId="011F039D" w14:textId="77777777" w:rsidR="00977FE2" w:rsidRDefault="00D46F42">
            <w:pPr>
              <w:spacing w:before="60" w:after="60"/>
              <w:jc w:val="both"/>
            </w:pPr>
            <w:r>
              <w:t>Определить проектом исходя из обеспечения надёжной эксплуатации и обслуживания воздушной линии</w:t>
            </w:r>
          </w:p>
        </w:tc>
      </w:tr>
      <w:tr w:rsidR="00977FE2" w14:paraId="73EDA0D6" w14:textId="77777777">
        <w:tc>
          <w:tcPr>
            <w:tcW w:w="3823" w:type="dxa"/>
            <w:gridSpan w:val="2"/>
          </w:tcPr>
          <w:p w14:paraId="5DC325C0" w14:textId="77777777" w:rsidR="00977FE2" w:rsidRDefault="00D46F42">
            <w:pPr>
              <w:spacing w:before="60" w:after="60"/>
              <w:jc w:val="both"/>
            </w:pPr>
            <w:r>
              <w:t>Номинальное напряжение, кВ</w:t>
            </w:r>
          </w:p>
        </w:tc>
        <w:tc>
          <w:tcPr>
            <w:tcW w:w="5522" w:type="dxa"/>
          </w:tcPr>
          <w:p w14:paraId="228C1AD2" w14:textId="77777777" w:rsidR="00977FE2" w:rsidRDefault="00D46F42">
            <w:pPr>
              <w:spacing w:before="60" w:after="60"/>
              <w:jc w:val="both"/>
            </w:pPr>
            <w:r>
              <w:t>110</w:t>
            </w:r>
          </w:p>
        </w:tc>
      </w:tr>
      <w:tr w:rsidR="00977FE2" w14:paraId="6393E80D" w14:textId="77777777">
        <w:tc>
          <w:tcPr>
            <w:tcW w:w="3823" w:type="dxa"/>
            <w:gridSpan w:val="2"/>
          </w:tcPr>
          <w:p w14:paraId="7E401492" w14:textId="77777777" w:rsidR="00977FE2" w:rsidRDefault="00D46F42">
            <w:pPr>
              <w:spacing w:before="60" w:after="60"/>
              <w:jc w:val="both"/>
            </w:pPr>
            <w:r>
              <w:t>Длина трассы заходов, км</w:t>
            </w:r>
          </w:p>
        </w:tc>
        <w:tc>
          <w:tcPr>
            <w:tcW w:w="5522" w:type="dxa"/>
          </w:tcPr>
          <w:p w14:paraId="7B62155A" w14:textId="77777777" w:rsidR="00977FE2" w:rsidRDefault="00D46F42">
            <w:pPr>
              <w:spacing w:before="60" w:after="60"/>
              <w:jc w:val="both"/>
            </w:pPr>
            <w:r>
              <w:t>1 очередь:</w:t>
            </w:r>
          </w:p>
          <w:p w14:paraId="7CDA28AF" w14:textId="77777777" w:rsidR="00977FE2" w:rsidRDefault="00D46F42">
            <w:pPr>
              <w:spacing w:before="60" w:after="60"/>
              <w:jc w:val="both"/>
            </w:pPr>
            <w:r>
              <w:t>Реконструкция ВЛ 110 кВ Симферопольская – Ялта с заходом на ПС 110 кВ Дарсан с образованием ВЛ 110 кВ Симферопольская – Дарсан и демонтажем существующей ВЛ 110 кВ Симферопольская – Ялта на участке от ПС 110 кВ Дарсан до ПС 110 кВ Ялта, протяженность захода по трассе в одноцепном исполнении ориентировочно 0,3 км (уточнить при проектировании);</w:t>
            </w:r>
          </w:p>
          <w:p w14:paraId="5857BFAD" w14:textId="77777777" w:rsidR="00977FE2" w:rsidRDefault="00D46F42">
            <w:pPr>
              <w:spacing w:before="60" w:after="60"/>
              <w:jc w:val="both"/>
            </w:pPr>
            <w:r>
              <w:lastRenderedPageBreak/>
              <w:t>2 очередь:</w:t>
            </w:r>
          </w:p>
          <w:p w14:paraId="396144A9" w14:textId="77777777" w:rsidR="00977FE2" w:rsidRDefault="00D46F42" w:rsidP="00687D5E">
            <w:pPr>
              <w:spacing w:before="60" w:after="60"/>
              <w:jc w:val="both"/>
            </w:pPr>
            <w:r>
              <w:t xml:space="preserve">Строительство ЛЭП 110 кВ </w:t>
            </w:r>
            <w:r w:rsidR="00687D5E">
              <w:t xml:space="preserve">Гаспра - </w:t>
            </w:r>
            <w:r>
              <w:t xml:space="preserve">Дарсан  с заходом на ПС 110 кВ Дарсан и ЛЭП 110 кВ Дарсан – Ялта с заходами на ПС 110 кВ Ялта и ПС 110 кВ Дарсан (включая ПИР) и демонтажем существующей ВЛ 110 кВ Ялта – Дарсан ориентировочная длина ЛЭП в двухцепном исполнении </w:t>
            </w:r>
            <w:r w:rsidR="0010096F">
              <w:t>5,36</w:t>
            </w:r>
            <w:r>
              <w:t xml:space="preserve"> км (уточнить при проектировании).</w:t>
            </w:r>
          </w:p>
        </w:tc>
      </w:tr>
      <w:tr w:rsidR="00977FE2" w14:paraId="709C0439" w14:textId="77777777">
        <w:tc>
          <w:tcPr>
            <w:tcW w:w="3823" w:type="dxa"/>
            <w:gridSpan w:val="2"/>
          </w:tcPr>
          <w:p w14:paraId="3C3A20B3" w14:textId="77777777" w:rsidR="00977FE2" w:rsidRDefault="00D46F42">
            <w:pPr>
              <w:spacing w:before="60" w:after="60"/>
              <w:jc w:val="both"/>
            </w:pPr>
            <w:r>
              <w:lastRenderedPageBreak/>
              <w:t>Наличие переходов через естественные и искусственные преграды</w:t>
            </w:r>
          </w:p>
        </w:tc>
        <w:tc>
          <w:tcPr>
            <w:tcW w:w="5522" w:type="dxa"/>
          </w:tcPr>
          <w:p w14:paraId="1D055509" w14:textId="77777777" w:rsidR="00977FE2" w:rsidRDefault="00D46F42">
            <w:pPr>
              <w:spacing w:before="60" w:after="60"/>
              <w:jc w:val="both"/>
            </w:pPr>
            <w:r>
              <w:t>Определяется при проектировании.</w:t>
            </w:r>
          </w:p>
        </w:tc>
      </w:tr>
      <w:tr w:rsidR="00977FE2" w14:paraId="6CB2771C" w14:textId="77777777">
        <w:tc>
          <w:tcPr>
            <w:tcW w:w="3823" w:type="dxa"/>
            <w:gridSpan w:val="2"/>
          </w:tcPr>
          <w:p w14:paraId="2C5AE343" w14:textId="77777777" w:rsidR="00977FE2" w:rsidRDefault="00D46F42">
            <w:pPr>
              <w:spacing w:before="60" w:after="60"/>
              <w:jc w:val="both"/>
            </w:pPr>
            <w:r>
              <w:t>Прочие особенности ЛЭП, включая рекомендации по типу основных конструктивных элементов, способу прокладки (с уточнением в проекте)</w:t>
            </w:r>
          </w:p>
        </w:tc>
        <w:tc>
          <w:tcPr>
            <w:tcW w:w="5522" w:type="dxa"/>
          </w:tcPr>
          <w:p w14:paraId="35CD5230" w14:textId="77777777" w:rsidR="00977FE2" w:rsidRDefault="00D46F42">
            <w:pPr>
              <w:spacing w:before="60" w:after="60"/>
              <w:jc w:val="both"/>
            </w:pPr>
            <w:r>
              <w:t>Определяется при проектировании.</w:t>
            </w:r>
          </w:p>
          <w:p w14:paraId="20D6D4E7" w14:textId="77777777" w:rsidR="00977FE2" w:rsidRDefault="00D46F42">
            <w:pPr>
              <w:spacing w:before="60" w:after="60"/>
              <w:jc w:val="both"/>
            </w:pPr>
            <w:r>
              <w:t>Разработать решение по резервной схеме питания потребителей Ялта, Дарсан, Массандра, Гурзуф, Артек, Шарха, Алушта, Лучистое и транзита электроэнергии по ЮБК с целью возможности производства работ на ЛЭП без перерыва электроснабжения потребителей ПС.</w:t>
            </w:r>
          </w:p>
        </w:tc>
      </w:tr>
      <w:tr w:rsidR="00977FE2" w14:paraId="1C223D35" w14:textId="77777777">
        <w:tc>
          <w:tcPr>
            <w:tcW w:w="666" w:type="dxa"/>
            <w:vMerge w:val="restart"/>
            <w:textDirection w:val="btLr"/>
          </w:tcPr>
          <w:p w14:paraId="15905B2B" w14:textId="77777777" w:rsidR="00977FE2" w:rsidRDefault="00D46F42">
            <w:pPr>
              <w:spacing w:before="60" w:after="60"/>
              <w:jc w:val="both"/>
            </w:pPr>
            <w:r>
              <w:t>Средства связи</w:t>
            </w:r>
          </w:p>
        </w:tc>
        <w:tc>
          <w:tcPr>
            <w:tcW w:w="3157" w:type="dxa"/>
          </w:tcPr>
          <w:p w14:paraId="5E064CF9" w14:textId="77777777" w:rsidR="00977FE2" w:rsidRDefault="00D46F42">
            <w:pPr>
              <w:spacing w:before="60" w:after="60"/>
              <w:jc w:val="both"/>
            </w:pPr>
            <w:r>
              <w:t>Станционные сооружения ВОЛС</w:t>
            </w:r>
          </w:p>
        </w:tc>
        <w:tc>
          <w:tcPr>
            <w:tcW w:w="5522" w:type="dxa"/>
          </w:tcPr>
          <w:p w14:paraId="32C3C9D2" w14:textId="77777777" w:rsidR="00977FE2" w:rsidRDefault="00D46F42">
            <w:pPr>
              <w:spacing w:before="60" w:after="60"/>
              <w:jc w:val="both"/>
            </w:pPr>
            <w:r>
              <w:t>Определяется при проектировании.</w:t>
            </w:r>
          </w:p>
        </w:tc>
      </w:tr>
      <w:tr w:rsidR="00977FE2" w14:paraId="00A8A1F9" w14:textId="77777777">
        <w:tc>
          <w:tcPr>
            <w:tcW w:w="666" w:type="dxa"/>
            <w:vMerge/>
          </w:tcPr>
          <w:p w14:paraId="6892CB68" w14:textId="77777777" w:rsidR="00977FE2" w:rsidRDefault="00977FE2">
            <w:pPr>
              <w:spacing w:before="60" w:after="60"/>
              <w:jc w:val="both"/>
            </w:pPr>
          </w:p>
        </w:tc>
        <w:tc>
          <w:tcPr>
            <w:tcW w:w="3157" w:type="dxa"/>
          </w:tcPr>
          <w:p w14:paraId="6292349D" w14:textId="77777777" w:rsidR="00977FE2" w:rsidRDefault="00D46F42">
            <w:pPr>
              <w:spacing w:before="60" w:after="60"/>
              <w:jc w:val="both"/>
            </w:pPr>
            <w:r>
              <w:t>Линейно-кабельные сооружения ВОЛС</w:t>
            </w:r>
          </w:p>
        </w:tc>
        <w:tc>
          <w:tcPr>
            <w:tcW w:w="5522" w:type="dxa"/>
          </w:tcPr>
          <w:p w14:paraId="1DF95117" w14:textId="77777777" w:rsidR="00977FE2" w:rsidRDefault="00D46F42">
            <w:pPr>
              <w:spacing w:before="60" w:after="60"/>
              <w:jc w:val="both"/>
            </w:pPr>
            <w:r>
              <w:t>Определяется при проектировании.</w:t>
            </w:r>
          </w:p>
        </w:tc>
      </w:tr>
      <w:tr w:rsidR="00977FE2" w14:paraId="76C99E57" w14:textId="77777777">
        <w:tc>
          <w:tcPr>
            <w:tcW w:w="666" w:type="dxa"/>
            <w:vMerge/>
          </w:tcPr>
          <w:p w14:paraId="605A6CED" w14:textId="77777777" w:rsidR="00977FE2" w:rsidRDefault="00977FE2">
            <w:pPr>
              <w:spacing w:before="60" w:after="60"/>
              <w:jc w:val="both"/>
            </w:pPr>
          </w:p>
        </w:tc>
        <w:tc>
          <w:tcPr>
            <w:tcW w:w="3157" w:type="dxa"/>
          </w:tcPr>
          <w:p w14:paraId="0811A508" w14:textId="77777777" w:rsidR="00977FE2" w:rsidRDefault="00D46F42">
            <w:pPr>
              <w:spacing w:before="60" w:after="60"/>
              <w:jc w:val="both"/>
            </w:pPr>
            <w:r>
              <w:t>Линейно-эксплуатационная связь для обслуживания ЛЭП</w:t>
            </w:r>
          </w:p>
        </w:tc>
        <w:tc>
          <w:tcPr>
            <w:tcW w:w="5522" w:type="dxa"/>
          </w:tcPr>
          <w:p w14:paraId="27F4D62F" w14:textId="77777777" w:rsidR="00977FE2" w:rsidRDefault="00D46F42">
            <w:pPr>
              <w:spacing w:before="60" w:after="60"/>
              <w:jc w:val="both"/>
            </w:pPr>
            <w:r>
              <w:t>Определяется при проектировании.</w:t>
            </w:r>
          </w:p>
        </w:tc>
      </w:tr>
      <w:tr w:rsidR="00977FE2" w14:paraId="57B18E1E" w14:textId="77777777">
        <w:tc>
          <w:tcPr>
            <w:tcW w:w="666" w:type="dxa"/>
            <w:vMerge/>
          </w:tcPr>
          <w:p w14:paraId="2FCC6492" w14:textId="77777777" w:rsidR="00977FE2" w:rsidRDefault="00977FE2">
            <w:pPr>
              <w:spacing w:before="60" w:after="60"/>
              <w:jc w:val="both"/>
            </w:pPr>
          </w:p>
        </w:tc>
        <w:tc>
          <w:tcPr>
            <w:tcW w:w="3157" w:type="dxa"/>
          </w:tcPr>
          <w:p w14:paraId="4F3AFD58" w14:textId="77777777" w:rsidR="00977FE2" w:rsidRDefault="00D46F42">
            <w:pPr>
              <w:spacing w:before="60" w:after="60"/>
              <w:jc w:val="both"/>
            </w:pPr>
            <w:r>
              <w:t>ВЧ-связь</w:t>
            </w:r>
          </w:p>
        </w:tc>
        <w:tc>
          <w:tcPr>
            <w:tcW w:w="5522" w:type="dxa"/>
          </w:tcPr>
          <w:p w14:paraId="2515FDAD" w14:textId="77777777" w:rsidR="00977FE2" w:rsidRDefault="00D46F42">
            <w:pPr>
              <w:spacing w:before="60" w:after="60"/>
              <w:jc w:val="both"/>
            </w:pPr>
            <w:r>
              <w:t>Определяется при проектировании.</w:t>
            </w:r>
          </w:p>
        </w:tc>
      </w:tr>
      <w:tr w:rsidR="00977FE2" w14:paraId="6A9BA813" w14:textId="77777777">
        <w:tc>
          <w:tcPr>
            <w:tcW w:w="666" w:type="dxa"/>
            <w:vMerge/>
          </w:tcPr>
          <w:p w14:paraId="51A5FE8C" w14:textId="77777777" w:rsidR="00977FE2" w:rsidRDefault="00977FE2">
            <w:pPr>
              <w:spacing w:before="60" w:after="60"/>
              <w:jc w:val="both"/>
            </w:pPr>
          </w:p>
        </w:tc>
        <w:tc>
          <w:tcPr>
            <w:tcW w:w="3157" w:type="dxa"/>
          </w:tcPr>
          <w:p w14:paraId="68231F0B" w14:textId="77777777" w:rsidR="00977FE2" w:rsidRDefault="00D46F42">
            <w:pPr>
              <w:spacing w:before="60" w:after="60"/>
              <w:jc w:val="both"/>
            </w:pPr>
            <w:r>
              <w:t>Инфраструктура средств связи</w:t>
            </w:r>
          </w:p>
        </w:tc>
        <w:tc>
          <w:tcPr>
            <w:tcW w:w="5522" w:type="dxa"/>
          </w:tcPr>
          <w:p w14:paraId="266ACF33" w14:textId="77777777" w:rsidR="00977FE2" w:rsidRDefault="00D46F42">
            <w:pPr>
              <w:spacing w:before="60" w:after="60"/>
              <w:jc w:val="both"/>
            </w:pPr>
            <w:r>
              <w:t>Определяется при проектировании.</w:t>
            </w:r>
          </w:p>
        </w:tc>
      </w:tr>
      <w:tr w:rsidR="00977FE2" w14:paraId="0D4C495F" w14:textId="77777777">
        <w:tc>
          <w:tcPr>
            <w:tcW w:w="3823" w:type="dxa"/>
            <w:gridSpan w:val="2"/>
          </w:tcPr>
          <w:p w14:paraId="708BC4DB" w14:textId="77777777" w:rsidR="00977FE2" w:rsidRDefault="00D46F42">
            <w:pPr>
              <w:spacing w:before="60" w:after="60"/>
              <w:jc w:val="both"/>
            </w:pPr>
            <w:r>
              <w:t>РЗ, СА, ПА</w:t>
            </w:r>
          </w:p>
        </w:tc>
        <w:tc>
          <w:tcPr>
            <w:tcW w:w="5522" w:type="dxa"/>
          </w:tcPr>
          <w:p w14:paraId="3D0BEB3D" w14:textId="77777777" w:rsidR="00977FE2" w:rsidRDefault="00D46F42">
            <w:pPr>
              <w:spacing w:before="60" w:after="60"/>
              <w:jc w:val="both"/>
            </w:pPr>
            <w:r>
              <w:t>Определяется при проектировании.</w:t>
            </w:r>
          </w:p>
        </w:tc>
      </w:tr>
    </w:tbl>
    <w:p w14:paraId="42A77C8E" w14:textId="77777777" w:rsidR="00977FE2" w:rsidRDefault="00D46F42" w:rsidP="007413FA">
      <w:pPr>
        <w:tabs>
          <w:tab w:val="left" w:pos="1134"/>
        </w:tabs>
        <w:spacing w:before="240" w:line="276" w:lineRule="auto"/>
        <w:ind w:firstLine="709"/>
        <w:jc w:val="both"/>
        <w:rPr>
          <w:sz w:val="24"/>
          <w:szCs w:val="24"/>
        </w:rPr>
      </w:pPr>
      <w:r>
        <w:rPr>
          <w:sz w:val="24"/>
          <w:szCs w:val="24"/>
        </w:rPr>
        <w:t>Вновь образуемым ЛЭП 110 кВ присвоить следующие диспетчерские наименования:</w:t>
      </w:r>
    </w:p>
    <w:p w14:paraId="2E623285" w14:textId="77777777" w:rsidR="00977FE2" w:rsidRPr="004F5939" w:rsidRDefault="00D46F42" w:rsidP="007413FA">
      <w:pPr>
        <w:pStyle w:val="af5"/>
        <w:tabs>
          <w:tab w:val="left" w:pos="1134"/>
        </w:tabs>
        <w:spacing w:line="276" w:lineRule="auto"/>
        <w:ind w:left="0" w:firstLine="709"/>
        <w:rPr>
          <w:sz w:val="24"/>
          <w:szCs w:val="24"/>
        </w:rPr>
      </w:pPr>
      <w:r w:rsidRPr="004F5939">
        <w:rPr>
          <w:sz w:val="24"/>
          <w:szCs w:val="24"/>
        </w:rPr>
        <w:t>- КВЛ 110 кВ Дарсан – Ялта;</w:t>
      </w:r>
    </w:p>
    <w:p w14:paraId="0838F77B" w14:textId="77777777" w:rsidR="00977FE2" w:rsidRPr="0010096F" w:rsidRDefault="00D46F42" w:rsidP="007413FA">
      <w:pPr>
        <w:pStyle w:val="af5"/>
        <w:tabs>
          <w:tab w:val="left" w:pos="1134"/>
        </w:tabs>
        <w:spacing w:line="276" w:lineRule="auto"/>
        <w:ind w:left="0" w:firstLine="709"/>
        <w:rPr>
          <w:sz w:val="24"/>
          <w:szCs w:val="24"/>
        </w:rPr>
      </w:pPr>
      <w:r w:rsidRPr="0010096F">
        <w:rPr>
          <w:sz w:val="24"/>
          <w:szCs w:val="24"/>
        </w:rPr>
        <w:t>- ВЛ 110 кВ Симферопольская – Дарсан.</w:t>
      </w:r>
    </w:p>
    <w:p w14:paraId="0C7AD106" w14:textId="77777777" w:rsidR="00977FE2" w:rsidRPr="0010096F" w:rsidRDefault="00D46F42" w:rsidP="007413FA">
      <w:pPr>
        <w:pStyle w:val="af5"/>
        <w:tabs>
          <w:tab w:val="left" w:pos="1134"/>
        </w:tabs>
        <w:spacing w:line="276" w:lineRule="auto"/>
        <w:ind w:left="0" w:firstLine="709"/>
        <w:rPr>
          <w:sz w:val="24"/>
          <w:szCs w:val="24"/>
        </w:rPr>
      </w:pPr>
      <w:r w:rsidRPr="0010096F">
        <w:rPr>
          <w:sz w:val="24"/>
          <w:szCs w:val="24"/>
        </w:rPr>
        <w:t>При необходимости уточнить диспетчерские наименования ЛЭП при проектировании.</w:t>
      </w:r>
    </w:p>
    <w:p w14:paraId="5D9B74C7" w14:textId="701890C8" w:rsidR="00977FE2" w:rsidRPr="00AB2C85" w:rsidRDefault="00AB2C85" w:rsidP="007413FA">
      <w:pPr>
        <w:pStyle w:val="1"/>
        <w:tabs>
          <w:tab w:val="left" w:pos="1059"/>
        </w:tabs>
        <w:spacing w:before="201" w:line="276" w:lineRule="auto"/>
        <w:ind w:left="0" w:firstLine="709"/>
        <w:jc w:val="center"/>
        <w:rPr>
          <w:spacing w:val="-8"/>
          <w:sz w:val="24"/>
          <w:szCs w:val="24"/>
        </w:rPr>
      </w:pPr>
      <w:r>
        <w:rPr>
          <w:spacing w:val="-8"/>
          <w:sz w:val="24"/>
          <w:szCs w:val="24"/>
          <w:lang w:val="en-US"/>
        </w:rPr>
        <w:t>IV</w:t>
      </w:r>
      <w:r w:rsidRPr="00AB2C85">
        <w:rPr>
          <w:spacing w:val="-8"/>
          <w:sz w:val="24"/>
          <w:szCs w:val="24"/>
        </w:rPr>
        <w:t xml:space="preserve">. </w:t>
      </w:r>
      <w:r w:rsidR="00D46F42" w:rsidRPr="00AB2C85">
        <w:rPr>
          <w:spacing w:val="-8"/>
          <w:sz w:val="24"/>
          <w:szCs w:val="24"/>
        </w:rPr>
        <w:t>Требования к оформлению и содержанию проектной документации.</w:t>
      </w:r>
    </w:p>
    <w:p w14:paraId="2FDBD48E" w14:textId="214C9F2A" w:rsidR="00977FE2" w:rsidRPr="00943BE2" w:rsidRDefault="00D46F42" w:rsidP="007413FA">
      <w:pPr>
        <w:pStyle w:val="1"/>
        <w:numPr>
          <w:ilvl w:val="0"/>
          <w:numId w:val="1"/>
        </w:numPr>
        <w:tabs>
          <w:tab w:val="left" w:pos="1134"/>
          <w:tab w:val="left" w:pos="1780"/>
        </w:tabs>
        <w:spacing w:line="276" w:lineRule="auto"/>
        <w:ind w:left="0" w:firstLine="709"/>
        <w:rPr>
          <w:sz w:val="24"/>
          <w:szCs w:val="24"/>
        </w:rPr>
      </w:pPr>
      <w:r w:rsidRPr="00943BE2">
        <w:rPr>
          <w:sz w:val="24"/>
          <w:szCs w:val="24"/>
        </w:rPr>
        <w:t xml:space="preserve">Предпроектные </w:t>
      </w:r>
      <w:r w:rsidRPr="00943BE2">
        <w:rPr>
          <w:spacing w:val="-2"/>
          <w:sz w:val="24"/>
          <w:szCs w:val="24"/>
        </w:rPr>
        <w:t xml:space="preserve">обследования. </w:t>
      </w:r>
    </w:p>
    <w:p w14:paraId="1F761265" w14:textId="77777777" w:rsidR="00977FE2" w:rsidRPr="0010096F" w:rsidRDefault="00D46F42" w:rsidP="007413FA">
      <w:pPr>
        <w:pStyle w:val="af4"/>
        <w:tabs>
          <w:tab w:val="left" w:pos="1134"/>
        </w:tabs>
        <w:spacing w:before="2" w:line="276" w:lineRule="auto"/>
        <w:ind w:firstLine="709"/>
      </w:pPr>
      <w:r w:rsidRPr="0010096F">
        <w:lastRenderedPageBreak/>
        <w:t xml:space="preserve">Перед началом проектирования выполнить предпроектные обследования </w:t>
      </w:r>
      <w:r w:rsidRPr="0010096F">
        <w:rPr>
          <w:spacing w:val="-2"/>
        </w:rPr>
        <w:t>ЛЭП</w:t>
      </w:r>
      <w:r w:rsidRPr="0010096F">
        <w:rPr>
          <w:spacing w:val="-9"/>
        </w:rPr>
        <w:t xml:space="preserve"> </w:t>
      </w:r>
      <w:r w:rsidRPr="0010096F">
        <w:rPr>
          <w:spacing w:val="-2"/>
        </w:rPr>
        <w:t>110</w:t>
      </w:r>
      <w:r w:rsidRPr="0010096F">
        <w:rPr>
          <w:spacing w:val="-5"/>
        </w:rPr>
        <w:t xml:space="preserve"> </w:t>
      </w:r>
      <w:r w:rsidRPr="0010096F">
        <w:rPr>
          <w:spacing w:val="-2"/>
        </w:rPr>
        <w:t>кВ</w:t>
      </w:r>
      <w:r w:rsidRPr="0010096F">
        <w:rPr>
          <w:spacing w:val="-7"/>
        </w:rPr>
        <w:t xml:space="preserve"> </w:t>
      </w:r>
      <w:r w:rsidRPr="0010096F">
        <w:rPr>
          <w:spacing w:val="-2"/>
        </w:rPr>
        <w:t>транзита.</w:t>
      </w:r>
    </w:p>
    <w:p w14:paraId="0FAC791F" w14:textId="77777777" w:rsidR="00977FE2" w:rsidRPr="0010096F" w:rsidRDefault="00D46F42" w:rsidP="007413FA">
      <w:pPr>
        <w:pStyle w:val="af4"/>
        <w:tabs>
          <w:tab w:val="left" w:pos="1134"/>
        </w:tabs>
        <w:spacing w:before="2" w:line="276" w:lineRule="auto"/>
        <w:ind w:firstLine="709"/>
      </w:pPr>
      <w:r w:rsidRPr="0010096F">
        <w:t>При</w:t>
      </w:r>
      <w:r w:rsidRPr="0010096F">
        <w:rPr>
          <w:spacing w:val="76"/>
        </w:rPr>
        <w:t xml:space="preserve"> </w:t>
      </w:r>
      <w:r w:rsidRPr="0010096F">
        <w:t>предпроектном</w:t>
      </w:r>
      <w:r w:rsidRPr="0010096F">
        <w:rPr>
          <w:spacing w:val="56"/>
        </w:rPr>
        <w:t xml:space="preserve"> </w:t>
      </w:r>
      <w:r w:rsidRPr="0010096F">
        <w:t>обследовании</w:t>
      </w:r>
      <w:r w:rsidRPr="0010096F">
        <w:rPr>
          <w:spacing w:val="63"/>
        </w:rPr>
        <w:t xml:space="preserve"> </w:t>
      </w:r>
      <w:r w:rsidRPr="0010096F">
        <w:t>объектов</w:t>
      </w:r>
      <w:r w:rsidRPr="0010096F">
        <w:rPr>
          <w:spacing w:val="70"/>
        </w:rPr>
        <w:t xml:space="preserve"> </w:t>
      </w:r>
      <w:r w:rsidRPr="0010096F">
        <w:t>проектирования</w:t>
      </w:r>
      <w:r w:rsidRPr="0010096F">
        <w:rPr>
          <w:spacing w:val="62"/>
        </w:rPr>
        <w:t xml:space="preserve"> </w:t>
      </w:r>
      <w:r w:rsidRPr="0010096F">
        <w:t>должна</w:t>
      </w:r>
      <w:r w:rsidRPr="0010096F">
        <w:rPr>
          <w:spacing w:val="70"/>
        </w:rPr>
        <w:t xml:space="preserve"> </w:t>
      </w:r>
      <w:r w:rsidRPr="0010096F">
        <w:t>быть</w:t>
      </w:r>
      <w:r w:rsidRPr="0010096F">
        <w:rPr>
          <w:spacing w:val="68"/>
        </w:rPr>
        <w:t xml:space="preserve"> </w:t>
      </w:r>
      <w:r w:rsidRPr="0010096F">
        <w:rPr>
          <w:spacing w:val="-2"/>
        </w:rPr>
        <w:t>проведена оценка:</w:t>
      </w:r>
    </w:p>
    <w:p w14:paraId="66AF583A" w14:textId="77777777" w:rsidR="00977FE2" w:rsidRPr="0010096F" w:rsidRDefault="00D46F42" w:rsidP="007413FA">
      <w:pPr>
        <w:pStyle w:val="af5"/>
        <w:numPr>
          <w:ilvl w:val="0"/>
          <w:numId w:val="36"/>
        </w:numPr>
        <w:tabs>
          <w:tab w:val="left" w:pos="1134"/>
          <w:tab w:val="left" w:pos="1363"/>
        </w:tabs>
        <w:spacing w:before="1" w:line="276" w:lineRule="auto"/>
        <w:ind w:left="0" w:firstLine="709"/>
        <w:rPr>
          <w:sz w:val="24"/>
          <w:szCs w:val="24"/>
        </w:rPr>
      </w:pPr>
      <w:r w:rsidRPr="0010096F">
        <w:rPr>
          <w:sz w:val="24"/>
          <w:szCs w:val="24"/>
        </w:rPr>
        <w:t>срока</w:t>
      </w:r>
      <w:r w:rsidRPr="0010096F">
        <w:rPr>
          <w:spacing w:val="35"/>
          <w:sz w:val="24"/>
          <w:szCs w:val="24"/>
        </w:rPr>
        <w:t xml:space="preserve"> </w:t>
      </w:r>
      <w:r w:rsidRPr="0010096F">
        <w:rPr>
          <w:sz w:val="24"/>
          <w:szCs w:val="24"/>
        </w:rPr>
        <w:t>эксплуатации</w:t>
      </w:r>
      <w:r w:rsidRPr="0010096F">
        <w:rPr>
          <w:spacing w:val="40"/>
          <w:sz w:val="24"/>
          <w:szCs w:val="24"/>
        </w:rPr>
        <w:t xml:space="preserve"> </w:t>
      </w:r>
      <w:r w:rsidRPr="0010096F">
        <w:rPr>
          <w:sz w:val="24"/>
          <w:szCs w:val="24"/>
        </w:rPr>
        <w:t>и</w:t>
      </w:r>
      <w:r w:rsidRPr="0010096F">
        <w:rPr>
          <w:spacing w:val="23"/>
          <w:sz w:val="24"/>
          <w:szCs w:val="24"/>
        </w:rPr>
        <w:t xml:space="preserve"> </w:t>
      </w:r>
      <w:r w:rsidRPr="0010096F">
        <w:rPr>
          <w:sz w:val="24"/>
          <w:szCs w:val="24"/>
        </w:rPr>
        <w:t>состояния</w:t>
      </w:r>
      <w:r w:rsidRPr="0010096F">
        <w:rPr>
          <w:spacing w:val="35"/>
          <w:sz w:val="24"/>
          <w:szCs w:val="24"/>
        </w:rPr>
        <w:t xml:space="preserve"> </w:t>
      </w:r>
      <w:r w:rsidRPr="0010096F">
        <w:rPr>
          <w:sz w:val="24"/>
          <w:szCs w:val="24"/>
        </w:rPr>
        <w:t>существующих</w:t>
      </w:r>
      <w:r w:rsidRPr="0010096F">
        <w:rPr>
          <w:spacing w:val="40"/>
          <w:sz w:val="24"/>
          <w:szCs w:val="24"/>
        </w:rPr>
        <w:t xml:space="preserve"> </w:t>
      </w:r>
      <w:r w:rsidRPr="0010096F">
        <w:rPr>
          <w:sz w:val="24"/>
          <w:szCs w:val="24"/>
        </w:rPr>
        <w:t>ЛЭП 110 кВ;</w:t>
      </w:r>
    </w:p>
    <w:p w14:paraId="6FD88B39" w14:textId="77777777" w:rsidR="00977FE2" w:rsidRPr="0010096F" w:rsidRDefault="00D46F42" w:rsidP="007413FA">
      <w:pPr>
        <w:pStyle w:val="af5"/>
        <w:numPr>
          <w:ilvl w:val="0"/>
          <w:numId w:val="36"/>
        </w:numPr>
        <w:tabs>
          <w:tab w:val="left" w:pos="1134"/>
          <w:tab w:val="left" w:pos="1360"/>
        </w:tabs>
        <w:spacing w:line="276" w:lineRule="auto"/>
        <w:ind w:left="0" w:firstLine="709"/>
        <w:rPr>
          <w:sz w:val="24"/>
          <w:szCs w:val="24"/>
        </w:rPr>
      </w:pPr>
      <w:r w:rsidRPr="0010096F">
        <w:rPr>
          <w:sz w:val="24"/>
          <w:szCs w:val="24"/>
        </w:rPr>
        <w:t>уровня</w:t>
      </w:r>
      <w:r w:rsidRPr="0010096F">
        <w:rPr>
          <w:spacing w:val="-5"/>
          <w:sz w:val="24"/>
          <w:szCs w:val="24"/>
        </w:rPr>
        <w:t xml:space="preserve"> </w:t>
      </w:r>
      <w:r w:rsidRPr="0010096F">
        <w:rPr>
          <w:sz w:val="24"/>
          <w:szCs w:val="24"/>
        </w:rPr>
        <w:t>грунтовых</w:t>
      </w:r>
      <w:r w:rsidRPr="0010096F">
        <w:rPr>
          <w:spacing w:val="12"/>
          <w:sz w:val="24"/>
          <w:szCs w:val="24"/>
        </w:rPr>
        <w:t xml:space="preserve"> </w:t>
      </w:r>
      <w:r w:rsidRPr="0010096F">
        <w:rPr>
          <w:sz w:val="24"/>
          <w:szCs w:val="24"/>
        </w:rPr>
        <w:t>вод,</w:t>
      </w:r>
      <w:r w:rsidRPr="0010096F">
        <w:rPr>
          <w:spacing w:val="-3"/>
          <w:sz w:val="24"/>
          <w:szCs w:val="24"/>
        </w:rPr>
        <w:t xml:space="preserve"> </w:t>
      </w:r>
      <w:r w:rsidRPr="0010096F">
        <w:rPr>
          <w:sz w:val="24"/>
          <w:szCs w:val="24"/>
        </w:rPr>
        <w:t>состава</w:t>
      </w:r>
      <w:r w:rsidRPr="0010096F">
        <w:rPr>
          <w:spacing w:val="3"/>
          <w:sz w:val="24"/>
          <w:szCs w:val="24"/>
        </w:rPr>
        <w:t xml:space="preserve"> </w:t>
      </w:r>
      <w:r w:rsidRPr="0010096F">
        <w:rPr>
          <w:sz w:val="24"/>
          <w:szCs w:val="24"/>
        </w:rPr>
        <w:t>пород,</w:t>
      </w:r>
      <w:r w:rsidRPr="0010096F">
        <w:rPr>
          <w:spacing w:val="-3"/>
          <w:sz w:val="24"/>
          <w:szCs w:val="24"/>
        </w:rPr>
        <w:t xml:space="preserve"> </w:t>
      </w:r>
      <w:r w:rsidRPr="0010096F">
        <w:rPr>
          <w:sz w:val="24"/>
          <w:szCs w:val="24"/>
        </w:rPr>
        <w:t>глубину</w:t>
      </w:r>
      <w:r w:rsidRPr="0010096F">
        <w:rPr>
          <w:spacing w:val="5"/>
          <w:sz w:val="24"/>
          <w:szCs w:val="24"/>
        </w:rPr>
        <w:t xml:space="preserve"> </w:t>
      </w:r>
      <w:r w:rsidRPr="0010096F">
        <w:rPr>
          <w:sz w:val="24"/>
          <w:szCs w:val="24"/>
        </w:rPr>
        <w:t>промерзания</w:t>
      </w:r>
      <w:r w:rsidRPr="0010096F">
        <w:rPr>
          <w:spacing w:val="8"/>
          <w:sz w:val="24"/>
          <w:szCs w:val="24"/>
        </w:rPr>
        <w:t xml:space="preserve"> </w:t>
      </w:r>
      <w:r w:rsidRPr="0010096F">
        <w:rPr>
          <w:sz w:val="24"/>
          <w:szCs w:val="24"/>
        </w:rPr>
        <w:t>грунта</w:t>
      </w:r>
      <w:r w:rsidRPr="0010096F">
        <w:rPr>
          <w:spacing w:val="-7"/>
          <w:sz w:val="24"/>
          <w:szCs w:val="24"/>
        </w:rPr>
        <w:t xml:space="preserve"> </w:t>
      </w:r>
      <w:r w:rsidRPr="0010096F">
        <w:rPr>
          <w:sz w:val="24"/>
          <w:szCs w:val="24"/>
        </w:rPr>
        <w:t>и</w:t>
      </w:r>
      <w:r w:rsidRPr="0010096F">
        <w:rPr>
          <w:spacing w:val="-11"/>
          <w:sz w:val="24"/>
          <w:szCs w:val="24"/>
        </w:rPr>
        <w:t xml:space="preserve"> </w:t>
      </w:r>
      <w:r w:rsidRPr="0010096F">
        <w:rPr>
          <w:spacing w:val="-4"/>
          <w:sz w:val="24"/>
          <w:szCs w:val="24"/>
        </w:rPr>
        <w:t>др.;</w:t>
      </w:r>
    </w:p>
    <w:p w14:paraId="616207F6" w14:textId="77777777" w:rsidR="00977FE2" w:rsidRPr="0010096F" w:rsidRDefault="00D46F42" w:rsidP="007413FA">
      <w:pPr>
        <w:pStyle w:val="af5"/>
        <w:numPr>
          <w:ilvl w:val="0"/>
          <w:numId w:val="36"/>
        </w:numPr>
        <w:tabs>
          <w:tab w:val="left" w:pos="1134"/>
          <w:tab w:val="left" w:pos="1363"/>
        </w:tabs>
        <w:spacing w:before="3" w:line="276" w:lineRule="auto"/>
        <w:ind w:left="0" w:firstLine="709"/>
        <w:rPr>
          <w:sz w:val="24"/>
          <w:szCs w:val="24"/>
        </w:rPr>
      </w:pPr>
      <w:r w:rsidRPr="0010096F">
        <w:rPr>
          <w:sz w:val="24"/>
          <w:szCs w:val="24"/>
        </w:rPr>
        <w:t>состояния</w:t>
      </w:r>
      <w:r w:rsidRPr="0010096F">
        <w:rPr>
          <w:spacing w:val="80"/>
          <w:sz w:val="24"/>
          <w:szCs w:val="24"/>
        </w:rPr>
        <w:t xml:space="preserve"> </w:t>
      </w:r>
      <w:r w:rsidRPr="0010096F">
        <w:rPr>
          <w:sz w:val="24"/>
          <w:szCs w:val="24"/>
        </w:rPr>
        <w:t>электромагнитной</w:t>
      </w:r>
      <w:r w:rsidRPr="0010096F">
        <w:rPr>
          <w:spacing w:val="80"/>
          <w:sz w:val="24"/>
          <w:szCs w:val="24"/>
        </w:rPr>
        <w:t xml:space="preserve"> </w:t>
      </w:r>
      <w:r w:rsidRPr="0010096F">
        <w:rPr>
          <w:sz w:val="24"/>
          <w:szCs w:val="24"/>
        </w:rPr>
        <w:t>обстановки</w:t>
      </w:r>
      <w:r w:rsidRPr="0010096F">
        <w:rPr>
          <w:spacing w:val="80"/>
          <w:sz w:val="24"/>
          <w:szCs w:val="24"/>
        </w:rPr>
        <w:t xml:space="preserve"> </w:t>
      </w:r>
      <w:r w:rsidRPr="0010096F">
        <w:rPr>
          <w:sz w:val="24"/>
          <w:szCs w:val="24"/>
        </w:rPr>
        <w:t>на</w:t>
      </w:r>
      <w:r w:rsidRPr="0010096F">
        <w:rPr>
          <w:spacing w:val="80"/>
          <w:sz w:val="24"/>
          <w:szCs w:val="24"/>
        </w:rPr>
        <w:t xml:space="preserve"> </w:t>
      </w:r>
      <w:r w:rsidRPr="0010096F">
        <w:rPr>
          <w:sz w:val="24"/>
          <w:szCs w:val="24"/>
        </w:rPr>
        <w:t>объекте</w:t>
      </w:r>
      <w:r w:rsidRPr="0010096F">
        <w:rPr>
          <w:spacing w:val="80"/>
          <w:sz w:val="24"/>
          <w:szCs w:val="24"/>
        </w:rPr>
        <w:t xml:space="preserve"> </w:t>
      </w:r>
      <w:r w:rsidRPr="0010096F">
        <w:rPr>
          <w:sz w:val="24"/>
          <w:szCs w:val="24"/>
        </w:rPr>
        <w:t>проектирования</w:t>
      </w:r>
      <w:r w:rsidRPr="0010096F">
        <w:rPr>
          <w:spacing w:val="40"/>
          <w:sz w:val="24"/>
          <w:szCs w:val="24"/>
        </w:rPr>
        <w:t xml:space="preserve"> </w:t>
      </w:r>
      <w:r w:rsidRPr="0010096F">
        <w:rPr>
          <w:sz w:val="24"/>
          <w:szCs w:val="24"/>
        </w:rPr>
        <w:t>и</w:t>
      </w:r>
      <w:r w:rsidRPr="0010096F">
        <w:rPr>
          <w:spacing w:val="80"/>
          <w:sz w:val="24"/>
          <w:szCs w:val="24"/>
        </w:rPr>
        <w:t xml:space="preserve"> </w:t>
      </w:r>
      <w:r w:rsidRPr="0010096F">
        <w:rPr>
          <w:sz w:val="24"/>
          <w:szCs w:val="24"/>
        </w:rPr>
        <w:t>на</w:t>
      </w:r>
      <w:r w:rsidRPr="0010096F">
        <w:rPr>
          <w:spacing w:val="80"/>
          <w:sz w:val="24"/>
          <w:szCs w:val="24"/>
        </w:rPr>
        <w:t xml:space="preserve"> </w:t>
      </w:r>
      <w:r w:rsidRPr="0010096F">
        <w:rPr>
          <w:sz w:val="24"/>
          <w:szCs w:val="24"/>
        </w:rPr>
        <w:t>других действующих объектах, технологически связанных с объектом проектирования;</w:t>
      </w:r>
    </w:p>
    <w:p w14:paraId="08D844C2" w14:textId="4C1FFA1A" w:rsidR="00977FE2" w:rsidRPr="007413FA" w:rsidRDefault="00D46F42" w:rsidP="007413FA">
      <w:pPr>
        <w:pStyle w:val="af5"/>
        <w:numPr>
          <w:ilvl w:val="1"/>
          <w:numId w:val="1"/>
        </w:numPr>
        <w:tabs>
          <w:tab w:val="left" w:pos="1134"/>
          <w:tab w:val="left" w:pos="1843"/>
        </w:tabs>
        <w:spacing w:before="3" w:line="276" w:lineRule="auto"/>
        <w:ind w:left="0" w:firstLine="709"/>
        <w:rPr>
          <w:sz w:val="24"/>
          <w:szCs w:val="24"/>
        </w:rPr>
      </w:pPr>
      <w:r w:rsidRPr="007413FA">
        <w:rPr>
          <w:sz w:val="24"/>
          <w:szCs w:val="24"/>
        </w:rPr>
        <w:t>При предпроектном обследовании оборудования ИТС и систем связи объектов проектирования и объектов, технологически связанных с объектом проектирования,</w:t>
      </w:r>
      <w:r w:rsidRPr="007413FA">
        <w:rPr>
          <w:spacing w:val="-7"/>
          <w:sz w:val="24"/>
          <w:szCs w:val="24"/>
        </w:rPr>
        <w:t xml:space="preserve"> </w:t>
      </w:r>
      <w:r w:rsidRPr="007413FA">
        <w:rPr>
          <w:sz w:val="24"/>
          <w:szCs w:val="24"/>
        </w:rPr>
        <w:t>совместно с АО «Крымэнерго» определить и оценить:</w:t>
      </w:r>
    </w:p>
    <w:p w14:paraId="6BD27887" w14:textId="77777777" w:rsidR="00977FE2" w:rsidRPr="0010096F" w:rsidRDefault="00D46F42" w:rsidP="007413FA">
      <w:pPr>
        <w:pStyle w:val="af5"/>
        <w:numPr>
          <w:ilvl w:val="3"/>
          <w:numId w:val="35"/>
        </w:numPr>
        <w:tabs>
          <w:tab w:val="left" w:pos="1134"/>
          <w:tab w:val="left" w:pos="1325"/>
          <w:tab w:val="left" w:pos="4319"/>
          <w:tab w:val="left" w:pos="6548"/>
          <w:tab w:val="left" w:pos="7760"/>
        </w:tabs>
        <w:spacing w:before="7" w:line="276" w:lineRule="auto"/>
        <w:ind w:left="0" w:firstLine="709"/>
        <w:rPr>
          <w:sz w:val="24"/>
          <w:szCs w:val="24"/>
        </w:rPr>
      </w:pPr>
      <w:r w:rsidRPr="0010096F">
        <w:rPr>
          <w:sz w:val="24"/>
          <w:szCs w:val="24"/>
        </w:rPr>
        <w:t>состав</w:t>
      </w:r>
      <w:r w:rsidRPr="0010096F">
        <w:rPr>
          <w:spacing w:val="80"/>
          <w:sz w:val="24"/>
          <w:szCs w:val="24"/>
        </w:rPr>
        <w:t xml:space="preserve"> </w:t>
      </w:r>
      <w:r w:rsidRPr="0010096F">
        <w:rPr>
          <w:sz w:val="24"/>
          <w:szCs w:val="24"/>
        </w:rPr>
        <w:t>и</w:t>
      </w:r>
      <w:r w:rsidRPr="0010096F">
        <w:rPr>
          <w:spacing w:val="80"/>
          <w:sz w:val="24"/>
          <w:szCs w:val="24"/>
        </w:rPr>
        <w:t xml:space="preserve"> </w:t>
      </w:r>
      <w:r w:rsidRPr="0010096F">
        <w:rPr>
          <w:sz w:val="24"/>
          <w:szCs w:val="24"/>
        </w:rPr>
        <w:t>существующую схему</w:t>
      </w:r>
      <w:r w:rsidRPr="0010096F">
        <w:rPr>
          <w:spacing w:val="80"/>
          <w:sz w:val="24"/>
          <w:szCs w:val="24"/>
        </w:rPr>
        <w:t xml:space="preserve"> </w:t>
      </w:r>
      <w:r w:rsidRPr="0010096F">
        <w:rPr>
          <w:sz w:val="24"/>
          <w:szCs w:val="24"/>
        </w:rPr>
        <w:t xml:space="preserve">размещения </w:t>
      </w:r>
      <w:r w:rsidRPr="0010096F">
        <w:rPr>
          <w:spacing w:val="-2"/>
          <w:sz w:val="24"/>
          <w:szCs w:val="24"/>
        </w:rPr>
        <w:t>устройств</w:t>
      </w:r>
      <w:r w:rsidRPr="0010096F">
        <w:rPr>
          <w:sz w:val="24"/>
          <w:szCs w:val="24"/>
        </w:rPr>
        <w:t xml:space="preserve"> (систем)</w:t>
      </w:r>
      <w:r w:rsidRPr="0010096F">
        <w:rPr>
          <w:spacing w:val="80"/>
          <w:sz w:val="24"/>
          <w:szCs w:val="24"/>
        </w:rPr>
        <w:t xml:space="preserve"> </w:t>
      </w:r>
      <w:r w:rsidRPr="0010096F">
        <w:rPr>
          <w:sz w:val="24"/>
          <w:szCs w:val="24"/>
        </w:rPr>
        <w:t xml:space="preserve">автоматической </w:t>
      </w:r>
      <w:r w:rsidRPr="0010096F">
        <w:rPr>
          <w:spacing w:val="-2"/>
          <w:sz w:val="24"/>
          <w:szCs w:val="24"/>
        </w:rPr>
        <w:t>диагностики;</w:t>
      </w:r>
    </w:p>
    <w:p w14:paraId="0466B9C6" w14:textId="77777777" w:rsidR="00977FE2" w:rsidRPr="0010096F" w:rsidRDefault="00D46F42" w:rsidP="007413FA">
      <w:pPr>
        <w:pStyle w:val="af5"/>
        <w:numPr>
          <w:ilvl w:val="3"/>
          <w:numId w:val="35"/>
        </w:numPr>
        <w:tabs>
          <w:tab w:val="left" w:pos="1134"/>
          <w:tab w:val="left" w:pos="1323"/>
          <w:tab w:val="left" w:pos="3704"/>
        </w:tabs>
        <w:spacing w:line="276" w:lineRule="auto"/>
        <w:ind w:left="0" w:firstLine="709"/>
        <w:rPr>
          <w:sz w:val="24"/>
          <w:szCs w:val="24"/>
        </w:rPr>
      </w:pPr>
      <w:r w:rsidRPr="0010096F">
        <w:rPr>
          <w:sz w:val="24"/>
          <w:szCs w:val="24"/>
        </w:rPr>
        <w:t>состав,</w:t>
      </w:r>
      <w:r w:rsidRPr="0010096F">
        <w:rPr>
          <w:spacing w:val="80"/>
          <w:sz w:val="24"/>
          <w:szCs w:val="24"/>
        </w:rPr>
        <w:t xml:space="preserve"> </w:t>
      </w:r>
      <w:r w:rsidRPr="0010096F">
        <w:rPr>
          <w:sz w:val="24"/>
          <w:szCs w:val="24"/>
        </w:rPr>
        <w:t>размещение, срок</w:t>
      </w:r>
      <w:r w:rsidRPr="0010096F">
        <w:rPr>
          <w:spacing w:val="80"/>
          <w:sz w:val="24"/>
          <w:szCs w:val="24"/>
        </w:rPr>
        <w:t xml:space="preserve"> </w:t>
      </w:r>
      <w:r w:rsidRPr="0010096F">
        <w:rPr>
          <w:sz w:val="24"/>
          <w:szCs w:val="24"/>
        </w:rPr>
        <w:t>эксплуатации</w:t>
      </w:r>
      <w:r w:rsidRPr="0010096F">
        <w:rPr>
          <w:spacing w:val="80"/>
          <w:sz w:val="24"/>
          <w:szCs w:val="24"/>
        </w:rPr>
        <w:t xml:space="preserve"> </w:t>
      </w:r>
      <w:r w:rsidRPr="0010096F">
        <w:rPr>
          <w:sz w:val="24"/>
          <w:szCs w:val="24"/>
        </w:rPr>
        <w:t>и</w:t>
      </w:r>
      <w:r w:rsidRPr="0010096F">
        <w:rPr>
          <w:spacing w:val="80"/>
          <w:sz w:val="24"/>
          <w:szCs w:val="24"/>
        </w:rPr>
        <w:t xml:space="preserve"> </w:t>
      </w:r>
      <w:r w:rsidRPr="0010096F">
        <w:rPr>
          <w:sz w:val="24"/>
          <w:szCs w:val="24"/>
        </w:rPr>
        <w:t>техническое</w:t>
      </w:r>
      <w:r w:rsidRPr="0010096F">
        <w:rPr>
          <w:spacing w:val="80"/>
          <w:sz w:val="24"/>
          <w:szCs w:val="24"/>
        </w:rPr>
        <w:t xml:space="preserve"> </w:t>
      </w:r>
      <w:r w:rsidRPr="0010096F">
        <w:rPr>
          <w:sz w:val="24"/>
          <w:szCs w:val="24"/>
        </w:rPr>
        <w:t>состояние</w:t>
      </w:r>
      <w:r w:rsidRPr="0010096F">
        <w:rPr>
          <w:spacing w:val="80"/>
          <w:sz w:val="24"/>
          <w:szCs w:val="24"/>
        </w:rPr>
        <w:t xml:space="preserve"> </w:t>
      </w:r>
      <w:r w:rsidRPr="0010096F">
        <w:rPr>
          <w:sz w:val="24"/>
          <w:szCs w:val="24"/>
        </w:rPr>
        <w:t>существующих устройств РЗА в сети, прилегающей</w:t>
      </w:r>
      <w:r w:rsidRPr="0010096F">
        <w:rPr>
          <w:spacing w:val="40"/>
          <w:sz w:val="24"/>
          <w:szCs w:val="24"/>
        </w:rPr>
        <w:t xml:space="preserve"> </w:t>
      </w:r>
      <w:r w:rsidRPr="0010096F">
        <w:rPr>
          <w:sz w:val="24"/>
          <w:szCs w:val="24"/>
        </w:rPr>
        <w:t>к объекту проектирования;</w:t>
      </w:r>
    </w:p>
    <w:p w14:paraId="73F1959A" w14:textId="77777777" w:rsidR="00977FE2" w:rsidRPr="0010096F" w:rsidRDefault="00D46F42" w:rsidP="007413FA">
      <w:pPr>
        <w:pStyle w:val="af5"/>
        <w:numPr>
          <w:ilvl w:val="3"/>
          <w:numId w:val="35"/>
        </w:numPr>
        <w:tabs>
          <w:tab w:val="left" w:pos="1134"/>
          <w:tab w:val="left" w:pos="1327"/>
        </w:tabs>
        <w:spacing w:line="276" w:lineRule="auto"/>
        <w:ind w:left="0" w:firstLine="709"/>
        <w:rPr>
          <w:sz w:val="24"/>
          <w:szCs w:val="24"/>
        </w:rPr>
      </w:pPr>
      <w:r w:rsidRPr="0010096F">
        <w:rPr>
          <w:sz w:val="24"/>
          <w:szCs w:val="24"/>
        </w:rPr>
        <w:t>виды,</w:t>
      </w:r>
      <w:r w:rsidRPr="0010096F">
        <w:rPr>
          <w:spacing w:val="34"/>
          <w:sz w:val="24"/>
          <w:szCs w:val="24"/>
        </w:rPr>
        <w:t xml:space="preserve"> </w:t>
      </w:r>
      <w:r w:rsidRPr="0010096F">
        <w:rPr>
          <w:sz w:val="24"/>
          <w:szCs w:val="24"/>
        </w:rPr>
        <w:t>объемы</w:t>
      </w:r>
      <w:r w:rsidRPr="0010096F">
        <w:rPr>
          <w:spacing w:val="44"/>
          <w:sz w:val="24"/>
          <w:szCs w:val="24"/>
        </w:rPr>
        <w:t xml:space="preserve"> </w:t>
      </w:r>
      <w:r w:rsidRPr="0010096F">
        <w:rPr>
          <w:sz w:val="24"/>
          <w:szCs w:val="24"/>
        </w:rPr>
        <w:t>и</w:t>
      </w:r>
      <w:r w:rsidRPr="0010096F">
        <w:rPr>
          <w:spacing w:val="38"/>
          <w:sz w:val="24"/>
          <w:szCs w:val="24"/>
        </w:rPr>
        <w:t xml:space="preserve"> </w:t>
      </w:r>
      <w:r w:rsidRPr="0010096F">
        <w:rPr>
          <w:sz w:val="24"/>
          <w:szCs w:val="24"/>
        </w:rPr>
        <w:t>места</w:t>
      </w:r>
      <w:r w:rsidRPr="0010096F">
        <w:rPr>
          <w:spacing w:val="42"/>
          <w:sz w:val="24"/>
          <w:szCs w:val="24"/>
        </w:rPr>
        <w:t xml:space="preserve"> </w:t>
      </w:r>
      <w:r w:rsidRPr="0010096F">
        <w:rPr>
          <w:sz w:val="24"/>
          <w:szCs w:val="24"/>
        </w:rPr>
        <w:t>реализации</w:t>
      </w:r>
      <w:r w:rsidRPr="0010096F">
        <w:rPr>
          <w:spacing w:val="57"/>
          <w:sz w:val="24"/>
          <w:szCs w:val="24"/>
        </w:rPr>
        <w:t xml:space="preserve"> </w:t>
      </w:r>
      <w:r w:rsidRPr="0010096F">
        <w:rPr>
          <w:sz w:val="24"/>
          <w:szCs w:val="24"/>
        </w:rPr>
        <w:t>управляющих</w:t>
      </w:r>
      <w:r w:rsidRPr="0010096F">
        <w:rPr>
          <w:spacing w:val="53"/>
          <w:sz w:val="24"/>
          <w:szCs w:val="24"/>
        </w:rPr>
        <w:t xml:space="preserve"> </w:t>
      </w:r>
      <w:r w:rsidRPr="0010096F">
        <w:rPr>
          <w:sz w:val="24"/>
          <w:szCs w:val="24"/>
        </w:rPr>
        <w:t>воздействий</w:t>
      </w:r>
      <w:r w:rsidRPr="0010096F">
        <w:rPr>
          <w:spacing w:val="44"/>
          <w:sz w:val="24"/>
          <w:szCs w:val="24"/>
        </w:rPr>
        <w:t xml:space="preserve"> </w:t>
      </w:r>
      <w:r w:rsidRPr="0010096F">
        <w:rPr>
          <w:sz w:val="24"/>
          <w:szCs w:val="24"/>
        </w:rPr>
        <w:t>(отключение</w:t>
      </w:r>
      <w:r w:rsidRPr="0010096F">
        <w:rPr>
          <w:spacing w:val="60"/>
          <w:sz w:val="24"/>
          <w:szCs w:val="24"/>
        </w:rPr>
        <w:t xml:space="preserve"> </w:t>
      </w:r>
      <w:r w:rsidRPr="0010096F">
        <w:rPr>
          <w:spacing w:val="-2"/>
          <w:sz w:val="24"/>
          <w:szCs w:val="24"/>
        </w:rPr>
        <w:t xml:space="preserve">нагрузки, </w:t>
      </w:r>
      <w:r w:rsidRPr="0010096F">
        <w:rPr>
          <w:sz w:val="24"/>
          <w:szCs w:val="24"/>
        </w:rPr>
        <w:t>оборудования</w:t>
      </w:r>
      <w:r w:rsidRPr="0010096F">
        <w:rPr>
          <w:spacing w:val="17"/>
          <w:sz w:val="24"/>
          <w:szCs w:val="24"/>
        </w:rPr>
        <w:t xml:space="preserve"> </w:t>
      </w:r>
      <w:r w:rsidRPr="0010096F">
        <w:rPr>
          <w:sz w:val="24"/>
          <w:szCs w:val="24"/>
        </w:rPr>
        <w:t>и</w:t>
      </w:r>
      <w:r w:rsidRPr="0010096F">
        <w:rPr>
          <w:spacing w:val="-5"/>
          <w:sz w:val="24"/>
          <w:szCs w:val="24"/>
        </w:rPr>
        <w:t xml:space="preserve"> </w:t>
      </w:r>
      <w:r w:rsidRPr="0010096F">
        <w:rPr>
          <w:sz w:val="24"/>
          <w:szCs w:val="24"/>
        </w:rPr>
        <w:t>т.п.)</w:t>
      </w:r>
      <w:r w:rsidRPr="0010096F">
        <w:rPr>
          <w:spacing w:val="-11"/>
          <w:sz w:val="24"/>
          <w:szCs w:val="24"/>
        </w:rPr>
        <w:t xml:space="preserve"> </w:t>
      </w:r>
      <w:r w:rsidRPr="0010096F">
        <w:rPr>
          <w:sz w:val="24"/>
          <w:szCs w:val="24"/>
        </w:rPr>
        <w:t>от</w:t>
      </w:r>
      <w:r w:rsidRPr="0010096F">
        <w:rPr>
          <w:spacing w:val="-8"/>
          <w:sz w:val="24"/>
          <w:szCs w:val="24"/>
        </w:rPr>
        <w:t xml:space="preserve"> </w:t>
      </w:r>
      <w:r w:rsidRPr="0010096F">
        <w:rPr>
          <w:sz w:val="24"/>
          <w:szCs w:val="24"/>
        </w:rPr>
        <w:t>устройств</w:t>
      </w:r>
      <w:r w:rsidRPr="0010096F">
        <w:rPr>
          <w:spacing w:val="4"/>
          <w:sz w:val="24"/>
          <w:szCs w:val="24"/>
        </w:rPr>
        <w:t xml:space="preserve"> </w:t>
      </w:r>
      <w:r w:rsidRPr="0010096F">
        <w:rPr>
          <w:sz w:val="24"/>
          <w:szCs w:val="24"/>
        </w:rPr>
        <w:t>и</w:t>
      </w:r>
      <w:r w:rsidRPr="0010096F">
        <w:rPr>
          <w:spacing w:val="-8"/>
          <w:sz w:val="24"/>
          <w:szCs w:val="24"/>
        </w:rPr>
        <w:t xml:space="preserve"> </w:t>
      </w:r>
      <w:r w:rsidRPr="0010096F">
        <w:rPr>
          <w:sz w:val="24"/>
          <w:szCs w:val="24"/>
        </w:rPr>
        <w:t>комплексов</w:t>
      </w:r>
      <w:r w:rsidRPr="0010096F">
        <w:rPr>
          <w:spacing w:val="7"/>
          <w:sz w:val="24"/>
          <w:szCs w:val="24"/>
        </w:rPr>
        <w:t xml:space="preserve"> </w:t>
      </w:r>
      <w:r w:rsidRPr="0010096F">
        <w:rPr>
          <w:sz w:val="24"/>
          <w:szCs w:val="24"/>
        </w:rPr>
        <w:t>ПА и</w:t>
      </w:r>
      <w:r w:rsidRPr="0010096F">
        <w:rPr>
          <w:spacing w:val="-6"/>
          <w:sz w:val="24"/>
          <w:szCs w:val="24"/>
        </w:rPr>
        <w:t xml:space="preserve"> </w:t>
      </w:r>
      <w:r w:rsidRPr="0010096F">
        <w:rPr>
          <w:spacing w:val="-5"/>
          <w:sz w:val="24"/>
          <w:szCs w:val="24"/>
        </w:rPr>
        <w:t>РА;</w:t>
      </w:r>
    </w:p>
    <w:p w14:paraId="16052963" w14:textId="77777777" w:rsidR="00977FE2" w:rsidRPr="0010096F" w:rsidRDefault="00D46F42" w:rsidP="007413FA">
      <w:pPr>
        <w:pStyle w:val="af5"/>
        <w:numPr>
          <w:ilvl w:val="3"/>
          <w:numId w:val="35"/>
        </w:numPr>
        <w:tabs>
          <w:tab w:val="left" w:pos="1134"/>
          <w:tab w:val="left" w:pos="1362"/>
        </w:tabs>
        <w:spacing w:before="2" w:line="276" w:lineRule="auto"/>
        <w:ind w:left="0" w:firstLine="709"/>
        <w:rPr>
          <w:sz w:val="24"/>
          <w:szCs w:val="24"/>
        </w:rPr>
      </w:pPr>
      <w:r w:rsidRPr="0010096F">
        <w:rPr>
          <w:sz w:val="24"/>
          <w:szCs w:val="24"/>
        </w:rPr>
        <w:t>схему и состав существующей сети связи для систем диспетчерского и</w:t>
      </w:r>
      <w:r w:rsidRPr="0010096F">
        <w:rPr>
          <w:spacing w:val="40"/>
          <w:sz w:val="24"/>
          <w:szCs w:val="24"/>
        </w:rPr>
        <w:t xml:space="preserve"> </w:t>
      </w:r>
      <w:r w:rsidRPr="0010096F">
        <w:rPr>
          <w:sz w:val="24"/>
          <w:szCs w:val="24"/>
        </w:rPr>
        <w:t xml:space="preserve">технологического управления (СДТУ) на объекте строительства и в прилегающей сети с отражением используемых каналов связи (ВОЛС, ВЧ, другое) для передачи </w:t>
      </w:r>
      <w:r w:rsidRPr="0010096F">
        <w:rPr>
          <w:sz w:val="24"/>
          <w:szCs w:val="24"/>
        </w:rPr>
        <w:lastRenderedPageBreak/>
        <w:t>сигналов и команд</w:t>
      </w:r>
      <w:r w:rsidRPr="0010096F">
        <w:rPr>
          <w:spacing w:val="40"/>
          <w:sz w:val="24"/>
          <w:szCs w:val="24"/>
        </w:rPr>
        <w:t xml:space="preserve"> </w:t>
      </w:r>
      <w:r w:rsidRPr="0010096F">
        <w:rPr>
          <w:sz w:val="24"/>
          <w:szCs w:val="24"/>
        </w:rPr>
        <w:t>РЗ, ПА и РА, передачи в центры управления сетями (ЦУС) АО «Крымэнерго» информации</w:t>
      </w:r>
      <w:r w:rsidRPr="0010096F">
        <w:rPr>
          <w:spacing w:val="40"/>
          <w:sz w:val="24"/>
          <w:szCs w:val="24"/>
        </w:rPr>
        <w:t xml:space="preserve"> </w:t>
      </w:r>
      <w:r w:rsidRPr="0010096F">
        <w:rPr>
          <w:sz w:val="24"/>
          <w:szCs w:val="24"/>
        </w:rPr>
        <w:t>систем РАСП, телеинформации и голосовой информации, включая резервные каналы связи;</w:t>
      </w:r>
    </w:p>
    <w:p w14:paraId="5F1178EE" w14:textId="77777777" w:rsidR="00977FE2" w:rsidRPr="0010096F" w:rsidRDefault="00D46F42" w:rsidP="007413FA">
      <w:pPr>
        <w:pStyle w:val="af5"/>
        <w:numPr>
          <w:ilvl w:val="3"/>
          <w:numId w:val="35"/>
        </w:numPr>
        <w:tabs>
          <w:tab w:val="left" w:pos="1134"/>
          <w:tab w:val="left" w:pos="1361"/>
        </w:tabs>
        <w:spacing w:before="5" w:line="276" w:lineRule="auto"/>
        <w:ind w:left="0" w:firstLine="709"/>
        <w:rPr>
          <w:sz w:val="24"/>
          <w:szCs w:val="24"/>
        </w:rPr>
      </w:pPr>
      <w:r w:rsidRPr="0010096F">
        <w:rPr>
          <w:sz w:val="24"/>
          <w:szCs w:val="24"/>
        </w:rPr>
        <w:t>отклонения (при наличии) от требований селективности, быстродействия и чувствительности устройств РЗ в существующей сети;</w:t>
      </w:r>
    </w:p>
    <w:p w14:paraId="3C59249E" w14:textId="77777777" w:rsidR="00977FE2" w:rsidRPr="0010096F" w:rsidRDefault="00D46F42" w:rsidP="007413FA">
      <w:pPr>
        <w:pStyle w:val="af5"/>
        <w:numPr>
          <w:ilvl w:val="3"/>
          <w:numId w:val="35"/>
        </w:numPr>
        <w:tabs>
          <w:tab w:val="left" w:pos="1134"/>
          <w:tab w:val="left" w:pos="1358"/>
        </w:tabs>
        <w:spacing w:line="276" w:lineRule="auto"/>
        <w:ind w:left="0" w:firstLine="709"/>
        <w:rPr>
          <w:sz w:val="24"/>
          <w:szCs w:val="24"/>
        </w:rPr>
      </w:pPr>
      <w:r w:rsidRPr="0010096F">
        <w:rPr>
          <w:sz w:val="24"/>
          <w:szCs w:val="24"/>
        </w:rPr>
        <w:t>существующие АСУ ТП, ССПИ (ТМ), СМиУКЭ, АИИС КУЭ, ССПТИ на предмет достаточности</w:t>
      </w:r>
      <w:r w:rsidRPr="0010096F">
        <w:rPr>
          <w:spacing w:val="40"/>
          <w:sz w:val="24"/>
          <w:szCs w:val="24"/>
        </w:rPr>
        <w:t xml:space="preserve"> </w:t>
      </w:r>
      <w:r w:rsidRPr="0010096F">
        <w:rPr>
          <w:sz w:val="24"/>
          <w:szCs w:val="24"/>
        </w:rPr>
        <w:t>и необходимости</w:t>
      </w:r>
      <w:r w:rsidRPr="0010096F">
        <w:rPr>
          <w:spacing w:val="40"/>
          <w:sz w:val="24"/>
          <w:szCs w:val="24"/>
        </w:rPr>
        <w:t xml:space="preserve"> </w:t>
      </w:r>
      <w:r w:rsidRPr="0010096F">
        <w:rPr>
          <w:sz w:val="24"/>
          <w:szCs w:val="24"/>
        </w:rPr>
        <w:t>их модернизации.</w:t>
      </w:r>
    </w:p>
    <w:p w14:paraId="42DE994A" w14:textId="32D6FB16" w:rsidR="00977FE2" w:rsidRPr="007413FA" w:rsidRDefault="00D46F42" w:rsidP="007413FA">
      <w:pPr>
        <w:pStyle w:val="af5"/>
        <w:numPr>
          <w:ilvl w:val="1"/>
          <w:numId w:val="1"/>
        </w:numPr>
        <w:tabs>
          <w:tab w:val="left" w:pos="1134"/>
          <w:tab w:val="left" w:pos="1843"/>
        </w:tabs>
        <w:spacing w:before="3" w:line="276" w:lineRule="auto"/>
        <w:ind w:left="0" w:firstLine="709"/>
        <w:rPr>
          <w:sz w:val="24"/>
          <w:szCs w:val="24"/>
        </w:rPr>
      </w:pPr>
      <w:r w:rsidRPr="007413FA">
        <w:rPr>
          <w:sz w:val="24"/>
          <w:szCs w:val="24"/>
        </w:rPr>
        <w:t>Для всех измеряемых параметров и применяемых на объекте СИ, включая измерительные каналы информационно-измерительных систем, необходимо определить:</w:t>
      </w:r>
    </w:p>
    <w:p w14:paraId="70AB8831" w14:textId="77777777" w:rsidR="00977FE2" w:rsidRPr="0010096F" w:rsidRDefault="00D46F42" w:rsidP="007413FA">
      <w:pPr>
        <w:pStyle w:val="af5"/>
        <w:numPr>
          <w:ilvl w:val="0"/>
          <w:numId w:val="57"/>
        </w:numPr>
        <w:tabs>
          <w:tab w:val="left" w:pos="1134"/>
          <w:tab w:val="left" w:pos="1276"/>
          <w:tab w:val="left" w:pos="2127"/>
        </w:tabs>
        <w:spacing w:line="276" w:lineRule="auto"/>
        <w:ind w:left="0" w:firstLine="709"/>
        <w:rPr>
          <w:sz w:val="24"/>
          <w:szCs w:val="24"/>
        </w:rPr>
      </w:pPr>
      <w:r w:rsidRPr="0010096F">
        <w:rPr>
          <w:sz w:val="24"/>
          <w:szCs w:val="24"/>
        </w:rPr>
        <w:t>перечень измеряемых параметров и соответствие погрешности их измерений установленным (действующим) нормам, отнесение измерений к сфере Государственного регулирования обеспечения единства измерений;</w:t>
      </w:r>
    </w:p>
    <w:p w14:paraId="7F94B79C" w14:textId="77777777" w:rsidR="00977FE2" w:rsidRPr="0010096F" w:rsidRDefault="00D46F42" w:rsidP="007413FA">
      <w:pPr>
        <w:pStyle w:val="af5"/>
        <w:numPr>
          <w:ilvl w:val="0"/>
          <w:numId w:val="57"/>
        </w:numPr>
        <w:tabs>
          <w:tab w:val="left" w:pos="1134"/>
          <w:tab w:val="left" w:pos="1276"/>
          <w:tab w:val="left" w:pos="2127"/>
        </w:tabs>
        <w:spacing w:line="276" w:lineRule="auto"/>
        <w:ind w:left="0" w:firstLine="709"/>
        <w:rPr>
          <w:sz w:val="24"/>
          <w:szCs w:val="24"/>
        </w:rPr>
      </w:pPr>
      <w:r w:rsidRPr="0010096F">
        <w:rPr>
          <w:sz w:val="24"/>
          <w:szCs w:val="24"/>
        </w:rPr>
        <w:t xml:space="preserve">перечень, размещение и условия эксплуатации СИ, применяемых для измерения </w:t>
      </w:r>
      <w:r w:rsidRPr="0010096F">
        <w:rPr>
          <w:spacing w:val="-2"/>
          <w:sz w:val="24"/>
          <w:szCs w:val="24"/>
        </w:rPr>
        <w:t>параметров;</w:t>
      </w:r>
    </w:p>
    <w:p w14:paraId="0754C699" w14:textId="77777777" w:rsidR="00977FE2" w:rsidRPr="0010096F" w:rsidRDefault="00D46F42" w:rsidP="007413FA">
      <w:pPr>
        <w:pStyle w:val="af5"/>
        <w:numPr>
          <w:ilvl w:val="0"/>
          <w:numId w:val="57"/>
        </w:numPr>
        <w:tabs>
          <w:tab w:val="left" w:pos="1134"/>
          <w:tab w:val="left" w:pos="1276"/>
          <w:tab w:val="left" w:pos="2127"/>
        </w:tabs>
        <w:spacing w:line="276" w:lineRule="auto"/>
        <w:ind w:left="0" w:firstLine="709"/>
        <w:rPr>
          <w:sz w:val="24"/>
          <w:szCs w:val="24"/>
        </w:rPr>
      </w:pPr>
      <w:r w:rsidRPr="0010096F">
        <w:rPr>
          <w:sz w:val="24"/>
          <w:szCs w:val="24"/>
        </w:rPr>
        <w:t>параметры</w:t>
      </w:r>
      <w:r w:rsidRPr="0010096F">
        <w:rPr>
          <w:spacing w:val="-1"/>
          <w:sz w:val="24"/>
          <w:szCs w:val="24"/>
        </w:rPr>
        <w:t xml:space="preserve"> </w:t>
      </w:r>
      <w:r w:rsidRPr="0010096F">
        <w:rPr>
          <w:sz w:val="24"/>
          <w:szCs w:val="24"/>
        </w:rPr>
        <w:t>и</w:t>
      </w:r>
      <w:r w:rsidRPr="0010096F">
        <w:rPr>
          <w:spacing w:val="-7"/>
          <w:sz w:val="24"/>
          <w:szCs w:val="24"/>
        </w:rPr>
        <w:t xml:space="preserve"> </w:t>
      </w:r>
      <w:r w:rsidRPr="0010096F">
        <w:rPr>
          <w:sz w:val="24"/>
          <w:szCs w:val="24"/>
        </w:rPr>
        <w:t>техническое</w:t>
      </w:r>
      <w:r w:rsidRPr="0010096F">
        <w:rPr>
          <w:spacing w:val="5"/>
          <w:sz w:val="24"/>
          <w:szCs w:val="24"/>
        </w:rPr>
        <w:t xml:space="preserve"> </w:t>
      </w:r>
      <w:r w:rsidRPr="0010096F">
        <w:rPr>
          <w:sz w:val="24"/>
          <w:szCs w:val="24"/>
        </w:rPr>
        <w:t>состояние</w:t>
      </w:r>
      <w:r w:rsidRPr="0010096F">
        <w:rPr>
          <w:spacing w:val="-2"/>
          <w:sz w:val="24"/>
          <w:szCs w:val="24"/>
        </w:rPr>
        <w:t xml:space="preserve"> </w:t>
      </w:r>
      <w:r w:rsidRPr="0010096F">
        <w:rPr>
          <w:spacing w:val="-5"/>
          <w:sz w:val="24"/>
          <w:szCs w:val="24"/>
        </w:rPr>
        <w:t>СИ;</w:t>
      </w:r>
    </w:p>
    <w:p w14:paraId="5A5396D9" w14:textId="77777777" w:rsidR="00977FE2" w:rsidRPr="0010096F" w:rsidRDefault="00D46F42" w:rsidP="007413FA">
      <w:pPr>
        <w:pStyle w:val="af5"/>
        <w:numPr>
          <w:ilvl w:val="0"/>
          <w:numId w:val="57"/>
        </w:numPr>
        <w:tabs>
          <w:tab w:val="left" w:pos="1134"/>
          <w:tab w:val="left" w:pos="1276"/>
          <w:tab w:val="left" w:pos="2127"/>
        </w:tabs>
        <w:spacing w:line="276" w:lineRule="auto"/>
        <w:ind w:left="0" w:firstLine="709"/>
        <w:rPr>
          <w:sz w:val="24"/>
          <w:szCs w:val="24"/>
        </w:rPr>
      </w:pPr>
      <w:r w:rsidRPr="0010096F">
        <w:rPr>
          <w:sz w:val="24"/>
          <w:szCs w:val="24"/>
        </w:rPr>
        <w:t>параметры</w:t>
      </w:r>
      <w:r w:rsidRPr="0010096F">
        <w:rPr>
          <w:spacing w:val="-2"/>
          <w:sz w:val="24"/>
          <w:szCs w:val="24"/>
        </w:rPr>
        <w:t xml:space="preserve"> </w:t>
      </w:r>
      <w:r w:rsidRPr="0010096F">
        <w:rPr>
          <w:sz w:val="24"/>
          <w:szCs w:val="24"/>
        </w:rPr>
        <w:t>и</w:t>
      </w:r>
      <w:r w:rsidRPr="0010096F">
        <w:rPr>
          <w:spacing w:val="-11"/>
          <w:sz w:val="24"/>
          <w:szCs w:val="24"/>
        </w:rPr>
        <w:t xml:space="preserve"> </w:t>
      </w:r>
      <w:r w:rsidRPr="0010096F">
        <w:rPr>
          <w:sz w:val="24"/>
          <w:szCs w:val="24"/>
        </w:rPr>
        <w:t>техническое</w:t>
      </w:r>
      <w:r w:rsidRPr="0010096F">
        <w:rPr>
          <w:spacing w:val="2"/>
          <w:sz w:val="24"/>
          <w:szCs w:val="24"/>
        </w:rPr>
        <w:t xml:space="preserve"> </w:t>
      </w:r>
      <w:r w:rsidRPr="0010096F">
        <w:rPr>
          <w:sz w:val="24"/>
          <w:szCs w:val="24"/>
        </w:rPr>
        <w:t>состояние</w:t>
      </w:r>
      <w:r w:rsidRPr="0010096F">
        <w:rPr>
          <w:spacing w:val="-2"/>
          <w:sz w:val="24"/>
          <w:szCs w:val="24"/>
        </w:rPr>
        <w:t xml:space="preserve"> </w:t>
      </w:r>
      <w:r w:rsidRPr="0010096F">
        <w:rPr>
          <w:sz w:val="24"/>
          <w:szCs w:val="24"/>
        </w:rPr>
        <w:t>цепей</w:t>
      </w:r>
      <w:r w:rsidRPr="0010096F">
        <w:rPr>
          <w:spacing w:val="-7"/>
          <w:sz w:val="24"/>
          <w:szCs w:val="24"/>
        </w:rPr>
        <w:t xml:space="preserve"> </w:t>
      </w:r>
      <w:r w:rsidRPr="0010096F">
        <w:rPr>
          <w:sz w:val="24"/>
          <w:szCs w:val="24"/>
        </w:rPr>
        <w:t>измерений,</w:t>
      </w:r>
      <w:r w:rsidRPr="0010096F">
        <w:rPr>
          <w:spacing w:val="1"/>
          <w:sz w:val="24"/>
          <w:szCs w:val="24"/>
        </w:rPr>
        <w:t xml:space="preserve"> </w:t>
      </w:r>
      <w:r w:rsidRPr="0010096F">
        <w:rPr>
          <w:sz w:val="24"/>
          <w:szCs w:val="24"/>
        </w:rPr>
        <w:t>включая</w:t>
      </w:r>
      <w:r w:rsidRPr="0010096F">
        <w:rPr>
          <w:spacing w:val="-1"/>
          <w:sz w:val="24"/>
          <w:szCs w:val="24"/>
        </w:rPr>
        <w:t xml:space="preserve"> </w:t>
      </w:r>
      <w:r w:rsidRPr="0010096F">
        <w:rPr>
          <w:sz w:val="24"/>
          <w:szCs w:val="24"/>
        </w:rPr>
        <w:t xml:space="preserve">вторичные </w:t>
      </w:r>
      <w:r w:rsidRPr="0010096F">
        <w:rPr>
          <w:spacing w:val="-2"/>
          <w:sz w:val="24"/>
          <w:szCs w:val="24"/>
        </w:rPr>
        <w:t>цепи.</w:t>
      </w:r>
    </w:p>
    <w:p w14:paraId="53CEF6AC" w14:textId="067A4640" w:rsidR="00977FE2" w:rsidRPr="007413FA" w:rsidRDefault="00D46F42" w:rsidP="007413FA">
      <w:pPr>
        <w:pStyle w:val="af5"/>
        <w:numPr>
          <w:ilvl w:val="1"/>
          <w:numId w:val="1"/>
        </w:numPr>
        <w:tabs>
          <w:tab w:val="left" w:pos="1134"/>
          <w:tab w:val="left" w:pos="1843"/>
        </w:tabs>
        <w:spacing w:before="3" w:line="276" w:lineRule="auto"/>
        <w:ind w:left="0" w:firstLine="709"/>
        <w:rPr>
          <w:sz w:val="24"/>
          <w:szCs w:val="24"/>
        </w:rPr>
      </w:pPr>
      <w:r w:rsidRPr="007413FA">
        <w:rPr>
          <w:sz w:val="24"/>
          <w:szCs w:val="24"/>
        </w:rPr>
        <w:t>Использовать при разработке проектной документации результаты инженерных изысканий, выполненные в рамках ПИР по титулу:</w:t>
      </w:r>
    </w:p>
    <w:p w14:paraId="45D9F748" w14:textId="77777777" w:rsidR="00977FE2" w:rsidRPr="001679F4" w:rsidRDefault="00D46F42" w:rsidP="007413FA">
      <w:pPr>
        <w:pStyle w:val="af5"/>
        <w:tabs>
          <w:tab w:val="left" w:pos="1134"/>
          <w:tab w:val="left" w:pos="1276"/>
          <w:tab w:val="left" w:pos="1387"/>
        </w:tabs>
        <w:spacing w:line="276" w:lineRule="auto"/>
        <w:ind w:left="0" w:firstLine="709"/>
        <w:rPr>
          <w:sz w:val="24"/>
          <w:szCs w:val="24"/>
        </w:rPr>
      </w:pPr>
      <w:r w:rsidRPr="007900C6">
        <w:rPr>
          <w:sz w:val="24"/>
          <w:szCs w:val="24"/>
          <w:highlight w:val="white"/>
        </w:rPr>
        <w:t>«Сооружение</w:t>
      </w:r>
      <w:r w:rsidRPr="007900C6">
        <w:rPr>
          <w:spacing w:val="40"/>
          <w:sz w:val="24"/>
          <w:szCs w:val="24"/>
          <w:highlight w:val="white"/>
        </w:rPr>
        <w:t xml:space="preserve"> </w:t>
      </w:r>
      <w:r w:rsidRPr="007900C6">
        <w:rPr>
          <w:sz w:val="24"/>
          <w:szCs w:val="24"/>
          <w:highlight w:val="white"/>
        </w:rPr>
        <w:t xml:space="preserve">электросетевого Энергомоста Российская </w:t>
      </w:r>
      <w:r w:rsidRPr="007900C6">
        <w:rPr>
          <w:sz w:val="24"/>
          <w:szCs w:val="24"/>
          <w:highlight w:val="white"/>
        </w:rPr>
        <w:lastRenderedPageBreak/>
        <w:t>Федерация -</w:t>
      </w:r>
      <w:r w:rsidRPr="007900C6">
        <w:rPr>
          <w:spacing w:val="40"/>
          <w:sz w:val="24"/>
          <w:szCs w:val="24"/>
          <w:highlight w:val="white"/>
        </w:rPr>
        <w:t xml:space="preserve"> </w:t>
      </w:r>
      <w:r w:rsidRPr="007900C6">
        <w:rPr>
          <w:sz w:val="24"/>
          <w:szCs w:val="24"/>
          <w:highlight w:val="white"/>
        </w:rPr>
        <w:t>полуостров</w:t>
      </w:r>
      <w:r w:rsidRPr="007900C6">
        <w:rPr>
          <w:spacing w:val="40"/>
          <w:sz w:val="24"/>
          <w:szCs w:val="24"/>
          <w:highlight w:val="white"/>
        </w:rPr>
        <w:t xml:space="preserve"> </w:t>
      </w:r>
      <w:r w:rsidRPr="007900C6">
        <w:rPr>
          <w:sz w:val="24"/>
          <w:szCs w:val="24"/>
          <w:highlight w:val="white"/>
        </w:rPr>
        <w:t xml:space="preserve">Крым» с соблюдением требований пункта 4.15 СП 47.13330.2012 «Инженерные изыскания для строительства. Основные положения», раздела 5 СП 11-105-97 «Инженерно-геологические изыскания для </w:t>
      </w:r>
      <w:r w:rsidRPr="001679F4">
        <w:rPr>
          <w:sz w:val="24"/>
          <w:szCs w:val="24"/>
          <w:highlight w:val="white"/>
        </w:rPr>
        <w:t>строительства. Ча</w:t>
      </w:r>
      <w:r w:rsidRPr="001679F4">
        <w:rPr>
          <w:sz w:val="24"/>
          <w:szCs w:val="24"/>
        </w:rPr>
        <w:t>сть</w:t>
      </w:r>
      <w:r w:rsidRPr="001679F4">
        <w:rPr>
          <w:spacing w:val="-10"/>
          <w:sz w:val="24"/>
          <w:szCs w:val="24"/>
        </w:rPr>
        <w:t xml:space="preserve"> </w:t>
      </w:r>
      <w:r w:rsidRPr="001679F4">
        <w:rPr>
          <w:sz w:val="24"/>
          <w:szCs w:val="24"/>
        </w:rPr>
        <w:t>1. Общие правила производства</w:t>
      </w:r>
      <w:r w:rsidRPr="001679F4">
        <w:rPr>
          <w:spacing w:val="38"/>
          <w:sz w:val="24"/>
          <w:szCs w:val="24"/>
        </w:rPr>
        <w:t xml:space="preserve"> </w:t>
      </w:r>
      <w:r w:rsidRPr="001679F4">
        <w:rPr>
          <w:sz w:val="24"/>
          <w:szCs w:val="24"/>
        </w:rPr>
        <w:t>работ».</w:t>
      </w:r>
    </w:p>
    <w:p w14:paraId="55F053FB" w14:textId="63178739" w:rsidR="00977FE2" w:rsidRPr="008E71B8" w:rsidRDefault="00D46F42" w:rsidP="007413FA">
      <w:pPr>
        <w:pStyle w:val="af5"/>
        <w:tabs>
          <w:tab w:val="left" w:pos="1134"/>
          <w:tab w:val="left" w:pos="1843"/>
        </w:tabs>
        <w:spacing w:before="3" w:line="276" w:lineRule="auto"/>
        <w:ind w:left="0" w:firstLine="709"/>
        <w:rPr>
          <w:sz w:val="24"/>
          <w:szCs w:val="24"/>
        </w:rPr>
      </w:pPr>
      <w:r w:rsidRPr="001679F4">
        <w:rPr>
          <w:sz w:val="24"/>
          <w:szCs w:val="24"/>
        </w:rPr>
        <w:t xml:space="preserve">Результаты </w:t>
      </w:r>
      <w:r w:rsidRPr="008E71B8">
        <w:rPr>
          <w:sz w:val="24"/>
          <w:szCs w:val="24"/>
        </w:rPr>
        <w:t>предпроектного обследования (пп. 4</w:t>
      </w:r>
      <w:r w:rsidR="00E73A45" w:rsidRPr="008E71B8">
        <w:rPr>
          <w:sz w:val="24"/>
          <w:szCs w:val="24"/>
        </w:rPr>
        <w:t>2</w:t>
      </w:r>
      <w:r w:rsidR="00C23089">
        <w:rPr>
          <w:sz w:val="24"/>
          <w:szCs w:val="24"/>
        </w:rPr>
        <w:t>.1</w:t>
      </w:r>
      <w:r w:rsidRPr="008E71B8">
        <w:rPr>
          <w:sz w:val="24"/>
          <w:szCs w:val="24"/>
        </w:rPr>
        <w:t>,</w:t>
      </w:r>
      <w:r w:rsidR="00A02BE1" w:rsidRPr="008E71B8">
        <w:rPr>
          <w:sz w:val="24"/>
          <w:szCs w:val="24"/>
        </w:rPr>
        <w:t xml:space="preserve"> </w:t>
      </w:r>
      <w:r w:rsidRPr="008E71B8">
        <w:rPr>
          <w:sz w:val="24"/>
          <w:szCs w:val="24"/>
        </w:rPr>
        <w:t>4</w:t>
      </w:r>
      <w:r w:rsidR="00E73A45" w:rsidRPr="008E71B8">
        <w:rPr>
          <w:sz w:val="24"/>
          <w:szCs w:val="24"/>
        </w:rPr>
        <w:t>2</w:t>
      </w:r>
      <w:r w:rsidR="00C23089">
        <w:rPr>
          <w:sz w:val="24"/>
          <w:szCs w:val="24"/>
        </w:rPr>
        <w:t>.</w:t>
      </w:r>
      <w:r w:rsidRPr="008E71B8">
        <w:rPr>
          <w:sz w:val="24"/>
          <w:szCs w:val="24"/>
        </w:rPr>
        <w:t xml:space="preserve">2) согласовать с АО «Крымэнерго» и/или Техническим </w:t>
      </w:r>
      <w:r w:rsidR="001679F4" w:rsidRPr="008E71B8">
        <w:rPr>
          <w:sz w:val="24"/>
          <w:szCs w:val="24"/>
        </w:rPr>
        <w:t>заказчиком</w:t>
      </w:r>
      <w:r w:rsidRPr="008E71B8">
        <w:rPr>
          <w:sz w:val="24"/>
          <w:szCs w:val="24"/>
        </w:rPr>
        <w:t>.</w:t>
      </w:r>
    </w:p>
    <w:p w14:paraId="7FD2A151" w14:textId="5E93627F" w:rsidR="00977FE2" w:rsidRPr="0010096F" w:rsidRDefault="00D46F42" w:rsidP="007413FA">
      <w:pPr>
        <w:pStyle w:val="af4"/>
        <w:tabs>
          <w:tab w:val="left" w:pos="1134"/>
        </w:tabs>
        <w:spacing w:line="276" w:lineRule="auto"/>
        <w:ind w:firstLine="709"/>
      </w:pPr>
      <w:r w:rsidRPr="008E71B8">
        <w:t>Результаты</w:t>
      </w:r>
      <w:r w:rsidRPr="008E71B8">
        <w:rPr>
          <w:spacing w:val="68"/>
        </w:rPr>
        <w:t xml:space="preserve"> </w:t>
      </w:r>
      <w:r w:rsidRPr="008E71B8">
        <w:t>предпроектного</w:t>
      </w:r>
      <w:r w:rsidRPr="008E71B8">
        <w:rPr>
          <w:spacing w:val="63"/>
        </w:rPr>
        <w:t xml:space="preserve"> </w:t>
      </w:r>
      <w:r w:rsidRPr="008E71B8">
        <w:t>обследования</w:t>
      </w:r>
      <w:r w:rsidRPr="008E71B8">
        <w:rPr>
          <w:spacing w:val="69"/>
        </w:rPr>
        <w:t xml:space="preserve"> </w:t>
      </w:r>
      <w:r w:rsidRPr="008E71B8">
        <w:t>(пп.</w:t>
      </w:r>
      <w:r w:rsidRPr="008E71B8">
        <w:rPr>
          <w:spacing w:val="65"/>
        </w:rPr>
        <w:t xml:space="preserve"> </w:t>
      </w:r>
      <w:r w:rsidRPr="008E71B8">
        <w:t>4</w:t>
      </w:r>
      <w:r w:rsidR="00E73A45" w:rsidRPr="008E71B8">
        <w:t>2</w:t>
      </w:r>
      <w:r w:rsidR="00C23089">
        <w:t>.</w:t>
      </w:r>
      <w:r w:rsidRPr="008E71B8">
        <w:t>1, 4</w:t>
      </w:r>
      <w:r w:rsidR="00E73A45" w:rsidRPr="008E71B8">
        <w:t>2</w:t>
      </w:r>
      <w:r w:rsidR="00C23089">
        <w:t>.</w:t>
      </w:r>
      <w:r w:rsidRPr="008E71B8">
        <w:t>2)</w:t>
      </w:r>
      <w:r w:rsidRPr="008E71B8">
        <w:rPr>
          <w:spacing w:val="68"/>
        </w:rPr>
        <w:t xml:space="preserve"> </w:t>
      </w:r>
      <w:r w:rsidRPr="0010096F">
        <w:t>согласовать</w:t>
      </w:r>
      <w:r w:rsidRPr="0010096F">
        <w:rPr>
          <w:spacing w:val="71"/>
        </w:rPr>
        <w:t xml:space="preserve"> </w:t>
      </w:r>
      <w:r w:rsidRPr="0010096F">
        <w:rPr>
          <w:spacing w:val="-10"/>
        </w:rPr>
        <w:t xml:space="preserve">с </w:t>
      </w:r>
      <w:r w:rsidRPr="0010096F">
        <w:t>Филиалом АО</w:t>
      </w:r>
      <w:r w:rsidRPr="0010096F">
        <w:rPr>
          <w:spacing w:val="-2"/>
        </w:rPr>
        <w:t xml:space="preserve"> </w:t>
      </w:r>
      <w:r w:rsidRPr="0010096F">
        <w:t>«СО</w:t>
      </w:r>
      <w:r w:rsidRPr="0010096F">
        <w:rPr>
          <w:spacing w:val="-1"/>
        </w:rPr>
        <w:t xml:space="preserve"> </w:t>
      </w:r>
      <w:r w:rsidRPr="0010096F">
        <w:t>ЕЭС» Черноморское РДУ при проектировании объектов, которые отнесены (будут отнесены) к объектам диспетчеризации</w:t>
      </w:r>
      <w:r w:rsidRPr="0010096F">
        <w:rPr>
          <w:spacing w:val="-10"/>
        </w:rPr>
        <w:t xml:space="preserve"> </w:t>
      </w:r>
      <w:r w:rsidRPr="0010096F">
        <w:t>Филиала АО «СО ЕЭС» Черноморское РДУ.</w:t>
      </w:r>
    </w:p>
    <w:p w14:paraId="4E839829" w14:textId="77777777" w:rsidR="00977FE2" w:rsidRPr="0010096F" w:rsidRDefault="00D46F42" w:rsidP="0018593C">
      <w:pPr>
        <w:pStyle w:val="af4"/>
        <w:tabs>
          <w:tab w:val="left" w:pos="1134"/>
        </w:tabs>
        <w:spacing w:line="276" w:lineRule="auto"/>
        <w:ind w:firstLine="709"/>
      </w:pPr>
      <w:r w:rsidRPr="0010096F">
        <w:t>Предпроектные обследования проводятся проектной организацией самостоятельно, с выездом специалистов на объекты. Заказчик оказывает необходимое содействие в сборе</w:t>
      </w:r>
      <w:r w:rsidRPr="0010096F">
        <w:rPr>
          <w:spacing w:val="40"/>
        </w:rPr>
        <w:t xml:space="preserve"> </w:t>
      </w:r>
      <w:r w:rsidRPr="0010096F">
        <w:t>исходных данных.</w:t>
      </w:r>
    </w:p>
    <w:p w14:paraId="297140ED" w14:textId="77777777" w:rsidR="00977FE2" w:rsidRDefault="00D46F42" w:rsidP="0018593C">
      <w:pPr>
        <w:pStyle w:val="af4"/>
        <w:tabs>
          <w:tab w:val="left" w:pos="1134"/>
        </w:tabs>
        <w:spacing w:line="276" w:lineRule="auto"/>
        <w:ind w:firstLine="709"/>
        <w:rPr>
          <w:spacing w:val="-2"/>
        </w:rPr>
      </w:pPr>
      <w:r w:rsidRPr="0010096F">
        <w:t>Отчет</w:t>
      </w:r>
      <w:r w:rsidRPr="0010096F">
        <w:rPr>
          <w:spacing w:val="-14"/>
        </w:rPr>
        <w:t xml:space="preserve"> </w:t>
      </w:r>
      <w:r w:rsidRPr="0010096F">
        <w:t>с</w:t>
      </w:r>
      <w:r w:rsidRPr="0010096F">
        <w:rPr>
          <w:spacing w:val="-8"/>
        </w:rPr>
        <w:t xml:space="preserve"> </w:t>
      </w:r>
      <w:r w:rsidRPr="0010096F">
        <w:t>результатами</w:t>
      </w:r>
      <w:r w:rsidRPr="0010096F">
        <w:rPr>
          <w:spacing w:val="9"/>
        </w:rPr>
        <w:t xml:space="preserve"> </w:t>
      </w:r>
      <w:r w:rsidRPr="0010096F">
        <w:t>предпроектного</w:t>
      </w:r>
      <w:r w:rsidRPr="0010096F">
        <w:rPr>
          <w:spacing w:val="-16"/>
        </w:rPr>
        <w:t xml:space="preserve"> </w:t>
      </w:r>
      <w:r w:rsidRPr="0010096F">
        <w:t>обследования</w:t>
      </w:r>
      <w:r w:rsidRPr="0010096F">
        <w:rPr>
          <w:spacing w:val="5"/>
        </w:rPr>
        <w:t xml:space="preserve"> </w:t>
      </w:r>
      <w:r w:rsidRPr="0010096F">
        <w:t>оформить</w:t>
      </w:r>
      <w:r w:rsidRPr="0010096F">
        <w:rPr>
          <w:spacing w:val="5"/>
        </w:rPr>
        <w:t xml:space="preserve"> </w:t>
      </w:r>
      <w:r w:rsidRPr="0010096F">
        <w:t>отдельным</w:t>
      </w:r>
      <w:r w:rsidRPr="0010096F">
        <w:rPr>
          <w:spacing w:val="5"/>
        </w:rPr>
        <w:t xml:space="preserve"> </w:t>
      </w:r>
      <w:r w:rsidRPr="0010096F">
        <w:rPr>
          <w:spacing w:val="-2"/>
        </w:rPr>
        <w:t>томом.</w:t>
      </w:r>
    </w:p>
    <w:p w14:paraId="71F50345" w14:textId="77777777" w:rsidR="0018593C" w:rsidRPr="0010096F" w:rsidRDefault="0018593C" w:rsidP="0018593C">
      <w:pPr>
        <w:pStyle w:val="af4"/>
        <w:tabs>
          <w:tab w:val="left" w:pos="1134"/>
        </w:tabs>
        <w:spacing w:line="276" w:lineRule="auto"/>
        <w:ind w:firstLine="709"/>
      </w:pPr>
    </w:p>
    <w:p w14:paraId="78D48A61" w14:textId="1A74CF04" w:rsidR="00977FE2" w:rsidRPr="0010096F" w:rsidRDefault="00D46F42">
      <w:pPr>
        <w:pStyle w:val="1"/>
        <w:numPr>
          <w:ilvl w:val="0"/>
          <w:numId w:val="1"/>
        </w:numPr>
        <w:tabs>
          <w:tab w:val="left" w:pos="1418"/>
          <w:tab w:val="left" w:pos="1792"/>
        </w:tabs>
        <w:spacing w:line="276" w:lineRule="auto"/>
        <w:ind w:left="0" w:firstLine="709"/>
        <w:rPr>
          <w:sz w:val="24"/>
          <w:szCs w:val="24"/>
        </w:rPr>
        <w:pPrChange w:id="3" w:author="AO" w:date="2024-11-26T15:43:00Z">
          <w:pPr>
            <w:pStyle w:val="1"/>
            <w:numPr>
              <w:ilvl w:val="1"/>
              <w:numId w:val="1"/>
            </w:numPr>
            <w:tabs>
              <w:tab w:val="left" w:pos="1134"/>
              <w:tab w:val="left" w:pos="1792"/>
            </w:tabs>
            <w:spacing w:before="122" w:line="276" w:lineRule="auto"/>
            <w:ind w:left="0" w:firstLine="709"/>
          </w:pPr>
        </w:pPrChange>
      </w:pPr>
      <w:r w:rsidRPr="0010096F">
        <w:rPr>
          <w:sz w:val="24"/>
          <w:szCs w:val="24"/>
        </w:rPr>
        <w:t>«Разработка, обоснование и согласование с</w:t>
      </w:r>
      <w:r w:rsidRPr="0010096F">
        <w:rPr>
          <w:spacing w:val="40"/>
          <w:sz w:val="24"/>
          <w:szCs w:val="24"/>
        </w:rPr>
        <w:t xml:space="preserve"> </w:t>
      </w:r>
      <w:r w:rsidRPr="0010096F">
        <w:rPr>
          <w:sz w:val="24"/>
          <w:szCs w:val="24"/>
        </w:rPr>
        <w:t>Заказчиком, АО «СО</w:t>
      </w:r>
      <w:r w:rsidRPr="0010096F">
        <w:rPr>
          <w:spacing w:val="-1"/>
          <w:sz w:val="24"/>
          <w:szCs w:val="24"/>
        </w:rPr>
        <w:t xml:space="preserve"> </w:t>
      </w:r>
      <w:r w:rsidRPr="0010096F">
        <w:rPr>
          <w:sz w:val="24"/>
          <w:szCs w:val="24"/>
        </w:rPr>
        <w:t>ЕЭС» и</w:t>
      </w:r>
      <w:r w:rsidRPr="0010096F">
        <w:rPr>
          <w:spacing w:val="-8"/>
          <w:sz w:val="24"/>
          <w:szCs w:val="24"/>
        </w:rPr>
        <w:t xml:space="preserve"> </w:t>
      </w:r>
      <w:r w:rsidRPr="0010096F">
        <w:rPr>
          <w:sz w:val="24"/>
          <w:szCs w:val="24"/>
        </w:rPr>
        <w:t>другими участниками строительства основных технических решений (ОТР</w:t>
      </w:r>
      <w:ins w:id="4" w:author="AO" w:date="2024-11-26T15:43:00Z">
        <w:r w:rsidRPr="0010096F">
          <w:rPr>
            <w:sz w:val="24"/>
            <w:szCs w:val="24"/>
          </w:rPr>
          <w:t>)</w:t>
        </w:r>
        <w:r w:rsidR="00C951E1">
          <w:rPr>
            <w:sz w:val="24"/>
            <w:szCs w:val="24"/>
          </w:rPr>
          <w:t>,</w:t>
        </w:r>
      </w:ins>
      <w:del w:id="5" w:author="AO" w:date="2024-11-26T15:43:00Z">
        <w:r w:rsidRPr="0010096F">
          <w:rPr>
            <w:sz w:val="24"/>
            <w:szCs w:val="24"/>
          </w:rPr>
          <w:delText>)</w:delText>
        </w:r>
      </w:del>
      <w:r w:rsidRPr="0010096F">
        <w:rPr>
          <w:sz w:val="24"/>
          <w:szCs w:val="24"/>
        </w:rPr>
        <w:t xml:space="preserve"> по сооружаемому</w:t>
      </w:r>
      <w:r w:rsidRPr="0010096F">
        <w:rPr>
          <w:spacing w:val="40"/>
          <w:sz w:val="24"/>
          <w:szCs w:val="24"/>
        </w:rPr>
        <w:t xml:space="preserve"> </w:t>
      </w:r>
      <w:r w:rsidRPr="0010096F">
        <w:rPr>
          <w:sz w:val="24"/>
          <w:szCs w:val="24"/>
        </w:rPr>
        <w:t>объекту».</w:t>
      </w:r>
    </w:p>
    <w:p w14:paraId="0CCD939E" w14:textId="77777777" w:rsidR="00977FE2" w:rsidRPr="0010096F" w:rsidRDefault="00D46F42" w:rsidP="0018593C">
      <w:pPr>
        <w:pStyle w:val="af4"/>
        <w:tabs>
          <w:tab w:val="left" w:pos="1134"/>
        </w:tabs>
        <w:spacing w:line="276" w:lineRule="auto"/>
        <w:ind w:firstLine="709"/>
      </w:pPr>
      <w:r w:rsidRPr="0010096F">
        <w:t>При разработке технических решений, необходимо руководствоваться объемом мероприятий по первичному и вторичному электросетевому</w:t>
      </w:r>
      <w:r w:rsidRPr="0010096F">
        <w:rPr>
          <w:spacing w:val="-2"/>
        </w:rPr>
        <w:t xml:space="preserve"> </w:t>
      </w:r>
      <w:r w:rsidRPr="0010096F">
        <w:t xml:space="preserve">оборудованию (в том числе в части </w:t>
      </w:r>
      <w:r w:rsidRPr="0010096F">
        <w:lastRenderedPageBreak/>
        <w:t xml:space="preserve">номинальных параметров выбираемого оборудования ЛЭП, подлежащего приобретению в рамках данного титула), определенным в рамках </w:t>
      </w:r>
      <w:r w:rsidRPr="0010096F">
        <w:rPr>
          <w:b/>
        </w:rPr>
        <w:t>титула</w:t>
      </w:r>
      <w:r w:rsidRPr="0010096F">
        <w:t xml:space="preserve"> «Строительство транзита 110 кВ Севастопольская - Ялта - Лучистое в двухцепном исполнении (в том числе проектно­ изыскательские работы) (1</w:t>
      </w:r>
      <w:r w:rsidRPr="0010096F">
        <w:rPr>
          <w:spacing w:val="-4"/>
        </w:rPr>
        <w:t xml:space="preserve"> </w:t>
      </w:r>
      <w:r w:rsidRPr="0010096F">
        <w:t>-</w:t>
      </w:r>
      <w:r w:rsidRPr="0010096F">
        <w:rPr>
          <w:spacing w:val="40"/>
        </w:rPr>
        <w:t xml:space="preserve"> </w:t>
      </w:r>
      <w:r w:rsidRPr="0010096F">
        <w:t xml:space="preserve">5 этапы строительства)» и </w:t>
      </w:r>
      <w:r w:rsidRPr="0010096F">
        <w:rPr>
          <w:b/>
        </w:rPr>
        <w:t>титула</w:t>
      </w:r>
      <w:r w:rsidRPr="0010096F">
        <w:t xml:space="preserve"> «Строительство транзита 110 кВ Севастопольская - Ялта - Лучистое в двухцепном исполнении (в том числе проектно­ изыскательские работы) (6-24 этапы строительства)» </w:t>
      </w:r>
    </w:p>
    <w:p w14:paraId="45A4C8EC" w14:textId="7B0B17D7" w:rsidR="00977FE2" w:rsidRPr="0010096F" w:rsidRDefault="00D46F42" w:rsidP="0018593C">
      <w:pPr>
        <w:pStyle w:val="af4"/>
        <w:tabs>
          <w:tab w:val="left" w:pos="1134"/>
        </w:tabs>
        <w:spacing w:before="238" w:line="276" w:lineRule="auto"/>
        <w:ind w:firstLine="709"/>
      </w:pPr>
      <w:r w:rsidRPr="0010096F">
        <w:t>При необходимости кор</w:t>
      </w:r>
      <w:r w:rsidR="00DA7A1A">
        <w:t>ректировки технических решений</w:t>
      </w:r>
      <w:r w:rsidR="00E905D9">
        <w:t>,</w:t>
      </w:r>
      <w:r w:rsidR="00DA7A1A">
        <w:t xml:space="preserve"> </w:t>
      </w:r>
      <w:r w:rsidRPr="0010096F">
        <w:t>разработать следующие разделы документации:</w:t>
      </w:r>
    </w:p>
    <w:p w14:paraId="5DBCEC3C" w14:textId="5EAB158B" w:rsidR="00977FE2" w:rsidRPr="00CE5055" w:rsidRDefault="00D46F42">
      <w:pPr>
        <w:pStyle w:val="af5"/>
        <w:numPr>
          <w:ilvl w:val="1"/>
          <w:numId w:val="1"/>
        </w:numPr>
        <w:tabs>
          <w:tab w:val="left" w:pos="1134"/>
          <w:tab w:val="left" w:pos="1805"/>
        </w:tabs>
        <w:spacing w:line="276" w:lineRule="auto"/>
        <w:ind w:left="0" w:firstLine="709"/>
        <w:rPr>
          <w:b/>
          <w:bCs/>
          <w:sz w:val="24"/>
          <w:szCs w:val="24"/>
        </w:rPr>
        <w:pPrChange w:id="6" w:author="AO" w:date="2024-11-26T15:43:00Z">
          <w:pPr>
            <w:pStyle w:val="af5"/>
            <w:numPr>
              <w:ilvl w:val="2"/>
              <w:numId w:val="59"/>
            </w:numPr>
            <w:tabs>
              <w:tab w:val="left" w:pos="1134"/>
              <w:tab w:val="left" w:pos="1805"/>
            </w:tabs>
            <w:spacing w:before="254" w:line="276" w:lineRule="auto"/>
            <w:ind w:left="0" w:firstLine="709"/>
          </w:pPr>
        </w:pPrChange>
      </w:pPr>
      <w:r w:rsidRPr="00CE5055">
        <w:rPr>
          <w:b/>
          <w:bCs/>
          <w:sz w:val="24"/>
          <w:szCs w:val="24"/>
        </w:rPr>
        <w:t>«Балансы и режимы».</w:t>
      </w:r>
    </w:p>
    <w:p w14:paraId="33BFA638" w14:textId="65221D62" w:rsidR="00977FE2" w:rsidRPr="0010096F" w:rsidRDefault="00D46F42" w:rsidP="0018593C">
      <w:pPr>
        <w:pStyle w:val="af5"/>
        <w:tabs>
          <w:tab w:val="left" w:pos="1134"/>
          <w:tab w:val="left" w:pos="2067"/>
        </w:tabs>
        <w:spacing w:line="276" w:lineRule="auto"/>
        <w:ind w:left="0" w:firstLine="709"/>
        <w:rPr>
          <w:spacing w:val="-2"/>
          <w:sz w:val="24"/>
          <w:szCs w:val="24"/>
        </w:rPr>
      </w:pPr>
      <w:r w:rsidRPr="0010096F">
        <w:rPr>
          <w:sz w:val="24"/>
          <w:szCs w:val="24"/>
        </w:rPr>
        <w:t>В разделе должны быть приведены результаты анализа прогнозных балансов мощности энергосистемы Республики Крым, г. Севастополя, Запорожской и Херсонской энергосистем на год ввода объектов в эксплуатацию (окончания реконструкции)</w:t>
      </w:r>
      <w:r w:rsidRPr="0010096F">
        <w:rPr>
          <w:spacing w:val="-15"/>
          <w:sz w:val="24"/>
          <w:szCs w:val="24"/>
        </w:rPr>
        <w:t xml:space="preserve"> </w:t>
      </w:r>
      <w:r w:rsidRPr="0010096F">
        <w:rPr>
          <w:sz w:val="24"/>
          <w:szCs w:val="24"/>
        </w:rPr>
        <w:t xml:space="preserve">и на </w:t>
      </w:r>
      <w:r w:rsidRPr="007900C6">
        <w:rPr>
          <w:color w:val="000000"/>
          <w:sz w:val="24"/>
          <w:szCs w:val="24"/>
        </w:rPr>
        <w:t>последний год расчетного периода последней утвержденной схемы и программы развития электроэнергетических систем России (далее – Расчетный период) (для ка</w:t>
      </w:r>
      <w:r w:rsidR="008E71B8">
        <w:rPr>
          <w:color w:val="000000"/>
          <w:sz w:val="24"/>
          <w:szCs w:val="24"/>
        </w:rPr>
        <w:t>ждого года пятилетнего периода).</w:t>
      </w:r>
    </w:p>
    <w:p w14:paraId="111263BE" w14:textId="16E4B8A9" w:rsidR="00977FE2" w:rsidRPr="0018593C" w:rsidRDefault="00575949">
      <w:pPr>
        <w:pStyle w:val="af5"/>
        <w:numPr>
          <w:ilvl w:val="2"/>
          <w:numId w:val="103"/>
        </w:numPr>
        <w:tabs>
          <w:tab w:val="left" w:pos="1134"/>
          <w:tab w:val="left" w:pos="1805"/>
        </w:tabs>
        <w:spacing w:line="276" w:lineRule="auto"/>
        <w:ind w:left="0" w:firstLine="709"/>
        <w:rPr>
          <w:sz w:val="24"/>
          <w:szCs w:val="24"/>
        </w:rPr>
        <w:pPrChange w:id="7" w:author="AO" w:date="2024-11-26T15:43:00Z">
          <w:pPr>
            <w:pStyle w:val="1"/>
            <w:tabs>
              <w:tab w:val="left" w:pos="1134"/>
              <w:tab w:val="left" w:pos="1780"/>
            </w:tabs>
            <w:spacing w:before="130" w:after="240" w:line="276" w:lineRule="auto"/>
            <w:ind w:left="0" w:firstLine="709"/>
          </w:pPr>
        </w:pPrChange>
      </w:pPr>
      <w:r w:rsidRPr="0018593C">
        <w:rPr>
          <w:b/>
          <w:bCs/>
          <w:sz w:val="24"/>
          <w:szCs w:val="24"/>
        </w:rPr>
        <w:t xml:space="preserve"> </w:t>
      </w:r>
      <w:r w:rsidR="00D46F42" w:rsidRPr="0018593C">
        <w:rPr>
          <w:b/>
          <w:bCs/>
          <w:sz w:val="24"/>
          <w:szCs w:val="24"/>
        </w:rPr>
        <w:t>«Расчеты</w:t>
      </w:r>
      <w:r w:rsidR="00D46F42" w:rsidRPr="0018593C">
        <w:rPr>
          <w:b/>
          <w:bCs/>
          <w:sz w:val="24"/>
          <w:szCs w:val="24"/>
          <w:rPrChange w:id="8" w:author="AO" w:date="2024-11-26T15:43:00Z">
            <w:rPr>
              <w:b w:val="0"/>
              <w:bCs w:val="0"/>
              <w:spacing w:val="14"/>
              <w:sz w:val="24"/>
              <w:szCs w:val="24"/>
            </w:rPr>
          </w:rPrChange>
        </w:rPr>
        <w:t xml:space="preserve"> </w:t>
      </w:r>
      <w:r w:rsidR="00D46F42" w:rsidRPr="0018593C">
        <w:rPr>
          <w:b/>
          <w:bCs/>
          <w:sz w:val="24"/>
          <w:szCs w:val="24"/>
        </w:rPr>
        <w:t>установившихся</w:t>
      </w:r>
      <w:r w:rsidR="00D46F42" w:rsidRPr="0018593C">
        <w:rPr>
          <w:b/>
          <w:bCs/>
          <w:sz w:val="24"/>
          <w:szCs w:val="24"/>
          <w:rPrChange w:id="9" w:author="AO" w:date="2024-11-26T15:43:00Z">
            <w:rPr>
              <w:b w:val="0"/>
              <w:bCs w:val="0"/>
              <w:spacing w:val="-9"/>
              <w:sz w:val="24"/>
              <w:szCs w:val="24"/>
            </w:rPr>
          </w:rPrChange>
        </w:rPr>
        <w:t xml:space="preserve"> </w:t>
      </w:r>
      <w:r w:rsidR="00D46F42" w:rsidRPr="0018593C">
        <w:rPr>
          <w:b/>
          <w:bCs/>
          <w:sz w:val="24"/>
          <w:szCs w:val="24"/>
        </w:rPr>
        <w:t>электроэнергетических</w:t>
      </w:r>
      <w:r w:rsidR="00D46F42" w:rsidRPr="0018593C">
        <w:rPr>
          <w:b/>
          <w:bCs/>
          <w:sz w:val="24"/>
          <w:szCs w:val="24"/>
          <w:rPrChange w:id="10" w:author="AO" w:date="2024-11-26T15:43:00Z">
            <w:rPr>
              <w:b w:val="0"/>
              <w:bCs w:val="0"/>
              <w:spacing w:val="-8"/>
              <w:sz w:val="24"/>
              <w:szCs w:val="24"/>
            </w:rPr>
          </w:rPrChange>
        </w:rPr>
        <w:t xml:space="preserve"> </w:t>
      </w:r>
      <w:r w:rsidR="00D46F42" w:rsidRPr="0018593C">
        <w:rPr>
          <w:b/>
          <w:bCs/>
          <w:sz w:val="24"/>
          <w:szCs w:val="24"/>
          <w:rPrChange w:id="11" w:author="AO" w:date="2024-11-26T15:43:00Z">
            <w:rPr>
              <w:b w:val="0"/>
              <w:bCs w:val="0"/>
              <w:spacing w:val="-2"/>
              <w:sz w:val="24"/>
              <w:szCs w:val="24"/>
            </w:rPr>
          </w:rPrChange>
        </w:rPr>
        <w:t xml:space="preserve">режимов». </w:t>
      </w:r>
    </w:p>
    <w:p w14:paraId="09892813" w14:textId="77777777" w:rsidR="00977FE2" w:rsidRPr="002A5A37" w:rsidRDefault="00D46F42" w:rsidP="0018593C">
      <w:pPr>
        <w:pStyle w:val="10882"/>
        <w:widowControl w:val="0"/>
        <w:tabs>
          <w:tab w:val="left" w:pos="-2160"/>
          <w:tab w:val="left" w:pos="993"/>
          <w:tab w:val="left" w:pos="1134"/>
        </w:tabs>
        <w:spacing w:before="0" w:beforeAutospacing="0" w:after="0" w:afterAutospacing="0" w:line="276" w:lineRule="auto"/>
        <w:ind w:firstLine="709"/>
        <w:jc w:val="both"/>
      </w:pPr>
      <w:r w:rsidRPr="00323BAC">
        <w:rPr>
          <w:color w:val="000000"/>
        </w:rPr>
        <w:t xml:space="preserve">В разделе должны быть приведены описание и результаты расчетов установившихся электроэнергетических режимов для нормальной и основных ремонтных схем, а также при </w:t>
      </w:r>
      <w:r w:rsidRPr="00323BAC">
        <w:rPr>
          <w:color w:val="000000"/>
        </w:rPr>
        <w:lastRenderedPageBreak/>
        <w:t>нормативных возмущениях в указанных схемах, в соответствии с требованиями Методических указаний по проектированию развития энергосистем и Требованиями к обеспечению надежности электроэнергетических систем, надежности и безопасности объектов электроэнергетики и энергопринимающих установок «Методические указания по устойчивости энергосистем», утвержд</w:t>
      </w:r>
      <w:r w:rsidRPr="00687D5E">
        <w:rPr>
          <w:color w:val="000000"/>
        </w:rPr>
        <w:t>енными приказом Минэнерго России от 03.08.2018 № 630 (в актуальной редакции), на планируемый год ввода объекта в работу (при наличии этапности – год</w:t>
      </w:r>
      <w:r w:rsidRPr="00006254">
        <w:rPr>
          <w:color w:val="000000"/>
        </w:rPr>
        <w:t xml:space="preserve"> завершения каждого этапа) и на Расчетный период с учетом этапности реконструкции существующих и ввода/вывода электросетевых объектов, объектов генерации и динамики изменения электрических нагрузок. </w:t>
      </w:r>
    </w:p>
    <w:p w14:paraId="6DD30F48" w14:textId="77777777" w:rsidR="00977FE2" w:rsidRPr="009D5E1C"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2A5A37">
        <w:rPr>
          <w:color w:val="000000"/>
        </w:rPr>
        <w:t>При анализе перспективных режимов работы электрической сети 110 кВ и выше, прилегающей к объектам проектирования, необходимо выполнить расчеты:</w:t>
      </w:r>
    </w:p>
    <w:p w14:paraId="54FE27B4"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9D5E1C">
        <w:rPr>
          <w:color w:val="000000"/>
        </w:rPr>
        <w:tab/>
        <w:t>-</w:t>
      </w:r>
      <w:r w:rsidRPr="009D5E1C">
        <w:rPr>
          <w:color w:val="000000"/>
        </w:rPr>
        <w:tab/>
        <w:t xml:space="preserve">для режимно-балансовых условий зимнего максимума потребления мощности (при температуре наружного воздуха энергосистемы Республики Крым, г. Севастополя, Запорожской и Херсонской энергосистем, средневзвешенной по потреблению мощности районов, для которых в правилах, применяемых в соответствии с законодательством Российской Федерации о градостроительной деятельности для определения климатических параметров, учитываемых при проектировании зданий и сооружений, планировке и застройке городских и сельских поселений (далее – правила строительной климатологии), приведены температуры воздуха наиболее холодной </w:t>
      </w:r>
      <w:r w:rsidRPr="009D5E1C">
        <w:rPr>
          <w:color w:val="000000"/>
        </w:rPr>
        <w:lastRenderedPageBreak/>
        <w:t>пятидневки с обеспеченностью 0,92,</w:t>
      </w:r>
      <w:r w:rsidRPr="007900C6">
        <w:rPr>
          <w:color w:val="000000"/>
        </w:rPr>
        <w:t xml:space="preserve"> с округлением до ближайшего целого значения; </w:t>
      </w:r>
    </w:p>
    <w:p w14:paraId="3546099F"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ab/>
        <w:t>-</w:t>
      </w:r>
      <w:r w:rsidRPr="007900C6">
        <w:rPr>
          <w:color w:val="000000"/>
        </w:rPr>
        <w:tab/>
        <w:t>для режимно-балансовых условий летнего максимума мощности (при температуре для теплого периода года с обеспеченностью 0,98, с округлением в большую сторону до значения, кратного 5℃;</w:t>
      </w:r>
    </w:p>
    <w:p w14:paraId="5AEBDB72" w14:textId="77777777" w:rsidR="00977FE2" w:rsidRPr="0010096F"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10096F">
        <w:rPr>
          <w:color w:val="000000"/>
        </w:rPr>
        <w:tab/>
        <w:t>-</w:t>
      </w:r>
      <w:r w:rsidRPr="0010096F">
        <w:rPr>
          <w:color w:val="000000"/>
        </w:rPr>
        <w:tab/>
        <w:t>для режимно-балансовых условий летнего максимума мощности (при среднемесячной температуре наружного воздуха энергосистемы Республики Крым, г. Севастополя, Запорожской и Херсонской энергосистем, средневзвешенной по потреблению мощности районов, для которых приведены 2 среднемесячные температуры воздуха наиболее теплого летнего месяца, с округлением до ближайшего целого значения.</w:t>
      </w:r>
    </w:p>
    <w:p w14:paraId="254E9795" w14:textId="77777777" w:rsidR="00977FE2" w:rsidRPr="002A5A37" w:rsidRDefault="00D46F42" w:rsidP="007900C6">
      <w:pPr>
        <w:pStyle w:val="af4"/>
        <w:tabs>
          <w:tab w:val="left" w:pos="1134"/>
        </w:tabs>
        <w:spacing w:before="8" w:line="276" w:lineRule="auto"/>
        <w:ind w:firstLine="709"/>
      </w:pPr>
      <w:r w:rsidRPr="00687D5E">
        <w:rPr>
          <w:color w:val="000000"/>
        </w:rPr>
        <w:t>Результаты расчетов должны включать в себя токовые нагрузки ЛЭП, (авто-) трансформаторов ПС, потокораспределение активной и реактивной мощности, уровни напряжения в электрической сети 11</w:t>
      </w:r>
      <w:r w:rsidRPr="00006254">
        <w:rPr>
          <w:color w:val="000000"/>
        </w:rPr>
        <w:t>0 кВ и выше, представленные в табличном виде и нанесенные на однолинейную схему замещения сети.</w:t>
      </w:r>
    </w:p>
    <w:p w14:paraId="5319E992" w14:textId="77777777" w:rsidR="00977FE2" w:rsidRPr="009D5E1C"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2A5A37">
        <w:rPr>
          <w:color w:val="000000"/>
        </w:rPr>
        <w:t>Таблицы должны содержать:</w:t>
      </w:r>
    </w:p>
    <w:p w14:paraId="242279F5" w14:textId="77777777" w:rsidR="00977FE2" w:rsidRPr="009D5E1C"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9D5E1C">
        <w:rPr>
          <w:color w:val="000000"/>
        </w:rPr>
        <w:t>–</w:t>
      </w:r>
      <w:r w:rsidRPr="009D5E1C">
        <w:rPr>
          <w:color w:val="000000"/>
        </w:rPr>
        <w:tab/>
        <w:t>описание исходных схемно-режимных и режимно-балансовых условий;</w:t>
      </w:r>
    </w:p>
    <w:p w14:paraId="59AD5F67"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9D5E1C">
        <w:rPr>
          <w:color w:val="000000"/>
        </w:rPr>
        <w:t>–</w:t>
      </w:r>
      <w:r w:rsidRPr="009D5E1C">
        <w:rPr>
          <w:color w:val="000000"/>
        </w:rPr>
        <w:tab/>
        <w:t>описание рассмотренного аварий</w:t>
      </w:r>
      <w:r w:rsidRPr="007900C6">
        <w:rPr>
          <w:color w:val="000000"/>
        </w:rPr>
        <w:t>ного возмущения;</w:t>
      </w:r>
    </w:p>
    <w:p w14:paraId="6B31E37C"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учтенную при выполнении расчетов температуру наружного воздуха;</w:t>
      </w:r>
    </w:p>
    <w:p w14:paraId="73F0E98E"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диспетчерские наименования объектов электроэнер</w:t>
      </w:r>
      <w:r w:rsidRPr="007900C6">
        <w:rPr>
          <w:color w:val="000000"/>
        </w:rPr>
        <w:lastRenderedPageBreak/>
        <w:t>гетики (в том числе оборудования объектов электроэнергетики);</w:t>
      </w:r>
    </w:p>
    <w:p w14:paraId="7C3CE0CC"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номера рисунков, отображающих графические результаты расчетов;</w:t>
      </w:r>
    </w:p>
    <w:p w14:paraId="4688E7D2"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значения токовой нагрузки ЛЭП, (авто-) трансформаторов, уровней напряжений в узлах. Параметры электроэнергетического режима, выходящие за пределы длительно допустимых (аварийно допустимых) значений, должны быть выделены цветом;</w:t>
      </w:r>
    </w:p>
    <w:p w14:paraId="0D324AEB"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 xml:space="preserve">уровни напряжения на шинах объектов электроэнергетики. </w:t>
      </w:r>
    </w:p>
    <w:p w14:paraId="5D70D4DD"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 xml:space="preserve">Графическое представление результатов расчета должно быть выполнено в цвете и содержать: </w:t>
      </w:r>
    </w:p>
    <w:p w14:paraId="4CA304AA"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диспетчерские наименования объектов электроэнергетики;</w:t>
      </w:r>
    </w:p>
    <w:p w14:paraId="24F6DA8E"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значения перетоков в виде мощности (активной и реактивной) и тока по обоим концам сетевого элемента (ветви), уровни напряжений в узлах. ЛЭП, АТ и Т, параметры электроэнергетического режима которых выходят за пределы длительно допустимых (аварийно допустимых) значений, должны быть выделены цветом;</w:t>
      </w:r>
    </w:p>
    <w:p w14:paraId="2D2B4989"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значения генерации/потребления активной и реактивной мощностей генераторов СКРМ и нагрузки в узлах расчетной модели;</w:t>
      </w:r>
    </w:p>
    <w:p w14:paraId="70B0DF56"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w:t>
      </w:r>
      <w:r w:rsidRPr="007900C6">
        <w:rPr>
          <w:color w:val="000000"/>
        </w:rPr>
        <w:tab/>
        <w:t>уровни напряжений в узлах расчетной модели.</w:t>
      </w:r>
    </w:p>
    <w:p w14:paraId="4C74ECE3"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 xml:space="preserve">Каждый рассмотренный электрический режим должен иметь уникальный в пределах проектной документации номер. </w:t>
      </w:r>
      <w:r w:rsidRPr="007900C6">
        <w:rPr>
          <w:color w:val="000000"/>
        </w:rPr>
        <w:lastRenderedPageBreak/>
        <w:t>Номера графических схем с результатами расчетов должны соответствовать номеру представленного электрического режима.</w:t>
      </w:r>
    </w:p>
    <w:p w14:paraId="3CB0AA0A"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На основании результатов расчетов должен быть проведен выбор оборудования ПС, оценен объем необходимого электросетевого строительства, очередность ввода элементов электрической сети, определены мероприятия по обеспечению допустимых параметров электроэнергетического режима.</w:t>
      </w:r>
    </w:p>
    <w:p w14:paraId="607818D9" w14:textId="77777777" w:rsidR="00977FE2" w:rsidRPr="007900C6" w:rsidRDefault="00D46F42" w:rsidP="007900C6">
      <w:pPr>
        <w:pStyle w:val="14"/>
        <w:widowControl w:val="0"/>
        <w:tabs>
          <w:tab w:val="left" w:pos="-2160"/>
          <w:tab w:val="left" w:pos="993"/>
          <w:tab w:val="left" w:pos="1134"/>
        </w:tabs>
        <w:spacing w:before="0" w:beforeAutospacing="0" w:after="0" w:afterAutospacing="0" w:line="276" w:lineRule="auto"/>
        <w:ind w:firstLine="709"/>
        <w:jc w:val="both"/>
      </w:pPr>
      <w:r w:rsidRPr="007900C6">
        <w:rPr>
          <w:color w:val="000000"/>
        </w:rPr>
        <w:t>В случае превышения расчетными величинами допустимых значений параметров существующего оборудования электрической сети (провода ЛЭП, выключатели, разъединители, ТТ, ВЧ-заградители, ошиновка и т.д.), предусмотреть усиление сети, а также замену оборудования, вне зависимости от принадлежности объектов.</w:t>
      </w:r>
    </w:p>
    <w:p w14:paraId="398BEB8E" w14:textId="77777777" w:rsidR="00BC07D0" w:rsidRDefault="00D46F42" w:rsidP="007900C6">
      <w:pPr>
        <w:pStyle w:val="1"/>
        <w:tabs>
          <w:tab w:val="left" w:pos="1134"/>
          <w:tab w:val="left" w:pos="1780"/>
        </w:tabs>
        <w:spacing w:before="130" w:after="240" w:line="276" w:lineRule="auto"/>
        <w:ind w:left="0" w:firstLine="709"/>
        <w:rPr>
          <w:color w:val="000000"/>
        </w:rPr>
      </w:pPr>
      <w:r w:rsidRPr="0010096F">
        <w:rPr>
          <w:color w:val="000000"/>
        </w:rPr>
        <w:t>Допустимость и достаточность предлагаемых технических решений (мероприятий) должны быть подтверждены результатами соответствующих расчетов.</w:t>
      </w:r>
    </w:p>
    <w:p w14:paraId="7A5E2727" w14:textId="2CCD41EE" w:rsidR="00977FE2" w:rsidRPr="0018593C" w:rsidRDefault="00D46F42" w:rsidP="0018593C">
      <w:pPr>
        <w:pStyle w:val="af5"/>
        <w:numPr>
          <w:ilvl w:val="2"/>
          <w:numId w:val="103"/>
        </w:numPr>
        <w:tabs>
          <w:tab w:val="left" w:pos="1134"/>
          <w:tab w:val="left" w:pos="1805"/>
        </w:tabs>
        <w:spacing w:line="276" w:lineRule="auto"/>
        <w:ind w:left="0" w:firstLine="709"/>
        <w:rPr>
          <w:b/>
          <w:bCs/>
          <w:sz w:val="24"/>
          <w:szCs w:val="24"/>
        </w:rPr>
      </w:pPr>
      <w:r w:rsidRPr="0018593C">
        <w:rPr>
          <w:b/>
          <w:bCs/>
          <w:sz w:val="24"/>
          <w:szCs w:val="24"/>
        </w:rPr>
        <w:t xml:space="preserve">«Расчеты особых (специальных) режимов работы ЛЭП». </w:t>
      </w:r>
    </w:p>
    <w:p w14:paraId="0910F9B5" w14:textId="77777777" w:rsidR="00977FE2" w:rsidRPr="007900C6" w:rsidRDefault="00D46F42" w:rsidP="007900C6">
      <w:pPr>
        <w:pStyle w:val="6297"/>
        <w:widowControl w:val="0"/>
        <w:tabs>
          <w:tab w:val="left" w:pos="-4680"/>
          <w:tab w:val="left" w:pos="1134"/>
          <w:tab w:val="left" w:pos="1800"/>
        </w:tabs>
        <w:spacing w:before="0" w:beforeAutospacing="0" w:after="0" w:afterAutospacing="0" w:line="276" w:lineRule="auto"/>
        <w:ind w:firstLine="709"/>
        <w:jc w:val="both"/>
      </w:pPr>
      <w:r w:rsidRPr="007900C6">
        <w:rPr>
          <w:color w:val="000000"/>
        </w:rPr>
        <w:t>В составе раздела должны быть выполнены расчеты особых (специальных) режимов одностороннего включения ЛЭП (режимов холостого хода) КЛ 110 кВ и выше (длиной более 2 км).</w:t>
      </w:r>
    </w:p>
    <w:p w14:paraId="6B485604" w14:textId="77777777" w:rsidR="00977FE2" w:rsidRPr="004F5939" w:rsidRDefault="00D46F42" w:rsidP="007900C6">
      <w:pPr>
        <w:pStyle w:val="14"/>
        <w:widowControl w:val="0"/>
        <w:tabs>
          <w:tab w:val="left" w:pos="1134"/>
          <w:tab w:val="left" w:pos="1440"/>
        </w:tabs>
        <w:spacing w:before="0" w:beforeAutospacing="0" w:after="0" w:afterAutospacing="0" w:line="276" w:lineRule="auto"/>
        <w:ind w:firstLine="709"/>
        <w:jc w:val="both"/>
      </w:pPr>
      <w:r w:rsidRPr="007900C6">
        <w:rPr>
          <w:color w:val="000000"/>
        </w:rPr>
        <w:t xml:space="preserve">Результаты расчетов должны включать в себя данные по </w:t>
      </w:r>
      <w:r w:rsidRPr="007900C6">
        <w:rPr>
          <w:color w:val="000000"/>
        </w:rPr>
        <w:lastRenderedPageBreak/>
        <w:t>уровням напряжения на разомкнутом конце ЛЭП, шинах 110 кВ и выше питающей ПС/ПП (РУ электростанций), представленные в табличном виде;</w:t>
      </w:r>
    </w:p>
    <w:p w14:paraId="2074E94E" w14:textId="77777777" w:rsidR="00BC07D0" w:rsidRDefault="00D46F42" w:rsidP="00575949">
      <w:pPr>
        <w:pStyle w:val="1"/>
        <w:tabs>
          <w:tab w:val="left" w:pos="1134"/>
          <w:tab w:val="left" w:pos="1780"/>
        </w:tabs>
        <w:spacing w:after="240" w:line="276" w:lineRule="auto"/>
        <w:ind w:left="0" w:firstLine="709"/>
        <w:rPr>
          <w:color w:val="000000"/>
        </w:rPr>
      </w:pPr>
      <w:r w:rsidRPr="004F5939">
        <w:rPr>
          <w:color w:val="000000"/>
        </w:rPr>
        <w:t>– при отключении ЛЭП после неуспешного АПВ или неуспешного включения ЛЭП от ключа управления с целью проверки возможности в</w:t>
      </w:r>
      <w:r w:rsidRPr="00323BAC">
        <w:rPr>
          <w:color w:val="000000"/>
        </w:rPr>
        <w:t xml:space="preserve">озникновения апериодической составляющей тока в поврежденных и неповрежденных фазах при несимметричных КЗ и оценки ее параметров в суммарном токе холостого хода линии с разработкой системных технических решений по ее минимизации или исключению, а также требований к выключателям для обеспечения коммутации ЛЭП. </w:t>
      </w:r>
    </w:p>
    <w:p w14:paraId="5118B94F" w14:textId="07891A92" w:rsidR="00977FE2" w:rsidRPr="0018593C" w:rsidRDefault="00D46F42" w:rsidP="0018593C">
      <w:pPr>
        <w:pStyle w:val="af5"/>
        <w:numPr>
          <w:ilvl w:val="2"/>
          <w:numId w:val="103"/>
        </w:numPr>
        <w:tabs>
          <w:tab w:val="left" w:pos="1134"/>
          <w:tab w:val="left" w:pos="1805"/>
        </w:tabs>
        <w:spacing w:line="276" w:lineRule="auto"/>
        <w:ind w:left="0" w:firstLine="709"/>
        <w:rPr>
          <w:b/>
          <w:bCs/>
          <w:sz w:val="24"/>
          <w:szCs w:val="24"/>
        </w:rPr>
      </w:pPr>
      <w:r w:rsidRPr="0018593C">
        <w:rPr>
          <w:b/>
          <w:bCs/>
          <w:sz w:val="24"/>
          <w:szCs w:val="24"/>
        </w:rPr>
        <w:t xml:space="preserve">«Расчеты статической и динамической устойчивости». </w:t>
      </w:r>
    </w:p>
    <w:p w14:paraId="3C89EE3B" w14:textId="77777777" w:rsidR="00977FE2" w:rsidRPr="007900C6" w:rsidRDefault="00D46F42" w:rsidP="007900C6">
      <w:pPr>
        <w:tabs>
          <w:tab w:val="left" w:pos="1134"/>
        </w:tabs>
        <w:spacing w:line="276" w:lineRule="auto"/>
        <w:ind w:firstLine="709"/>
        <w:jc w:val="both"/>
        <w:rPr>
          <w:sz w:val="24"/>
          <w:szCs w:val="24"/>
          <w:lang w:eastAsia="ru-RU"/>
        </w:rPr>
      </w:pPr>
      <w:r w:rsidRPr="007900C6">
        <w:rPr>
          <w:color w:val="000000"/>
          <w:sz w:val="24"/>
          <w:szCs w:val="24"/>
          <w:lang w:eastAsia="ru-RU"/>
        </w:rPr>
        <w:t xml:space="preserve">В составе раздела должны быть выполнены расчеты статической устойчивости в электрической сети, прилегающей к объекту проектирования, динамической устойчивости (указывается для каких электростанций и/или энергопринимающих устройств, имеющих двигательную нагрузку, выполняются расчеты динамической устойчивости), асинхронных режимов (для подтверждения необходимости установки и выбора параметров срабатывания устройств АЛАР)) для нормальной и ремонтных схем, а также нормативных возмущений в указанных схемах в соответствии с требованиями Методических указаний </w:t>
      </w:r>
      <w:r w:rsidRPr="007900C6">
        <w:rPr>
          <w:color w:val="000000"/>
          <w:sz w:val="24"/>
          <w:szCs w:val="24"/>
          <w:lang w:eastAsia="ru-RU"/>
        </w:rPr>
        <w:lastRenderedPageBreak/>
        <w:t>по устойчивости энергосистем на год ввода объекта в эксплуатацию (окончания реконструкции) и Расчетный период (в случае прогнозирования существенного изменения режимно-балансовой ситуации в связи с вводами и выводами генерирующих и электросетевых объектов расчеты должны быть дополнительно выполнены для каждого года Расчетного периода) и ненормативных возмущений (только для определения возможности и характеристик асинхронных режимов).</w:t>
      </w:r>
    </w:p>
    <w:p w14:paraId="128521CE" w14:textId="77777777" w:rsidR="00977FE2" w:rsidRPr="007900C6" w:rsidRDefault="00D46F42" w:rsidP="007900C6">
      <w:pPr>
        <w:tabs>
          <w:tab w:val="left" w:pos="1134"/>
        </w:tabs>
        <w:spacing w:line="276" w:lineRule="auto"/>
        <w:ind w:firstLine="709"/>
        <w:jc w:val="both"/>
        <w:rPr>
          <w:sz w:val="24"/>
          <w:szCs w:val="24"/>
          <w:lang w:eastAsia="ru-RU"/>
        </w:rPr>
      </w:pPr>
      <w:r w:rsidRPr="007900C6">
        <w:rPr>
          <w:color w:val="000000"/>
          <w:sz w:val="24"/>
          <w:szCs w:val="24"/>
          <w:lang w:eastAsia="ru-RU"/>
        </w:rPr>
        <w:t>По результатам расчетов должны быть определены (пересмотрены):</w:t>
      </w:r>
    </w:p>
    <w:p w14:paraId="186EA38C" w14:textId="77777777" w:rsidR="00977FE2" w:rsidRPr="007900C6" w:rsidRDefault="00D46F42" w:rsidP="007900C6">
      <w:pPr>
        <w:numPr>
          <w:ilvl w:val="0"/>
          <w:numId w:val="74"/>
        </w:numPr>
        <w:tabs>
          <w:tab w:val="clear" w:pos="720"/>
          <w:tab w:val="left" w:pos="180"/>
          <w:tab w:val="left" w:pos="360"/>
          <w:tab w:val="left" w:pos="1080"/>
          <w:tab w:val="left" w:pos="1134"/>
          <w:tab w:val="left" w:pos="1353"/>
        </w:tabs>
        <w:spacing w:line="276" w:lineRule="auto"/>
        <w:ind w:left="0" w:firstLine="709"/>
        <w:jc w:val="both"/>
        <w:rPr>
          <w:sz w:val="24"/>
          <w:szCs w:val="24"/>
          <w:lang w:eastAsia="ru-RU"/>
        </w:rPr>
      </w:pPr>
      <w:r w:rsidRPr="007900C6">
        <w:rPr>
          <w:color w:val="000000"/>
          <w:sz w:val="24"/>
          <w:szCs w:val="24"/>
          <w:lang w:eastAsia="ru-RU"/>
        </w:rPr>
        <w:t>принципы действия и состав устройств ПА, а также необходимые объемы управляющих воздействий ПА для обеспечения допустимых параметров электроэнергетического режима на планируемый год ввода объекта в работу (окончания реконструкции) (при наличии этапности – год завершения каждого этапа) и на расчетный период;</w:t>
      </w:r>
    </w:p>
    <w:p w14:paraId="6784DED0" w14:textId="77777777" w:rsidR="00977FE2" w:rsidRPr="007900C6" w:rsidRDefault="00D46F42" w:rsidP="007900C6">
      <w:pPr>
        <w:numPr>
          <w:ilvl w:val="0"/>
          <w:numId w:val="74"/>
        </w:numPr>
        <w:tabs>
          <w:tab w:val="clear" w:pos="720"/>
          <w:tab w:val="left" w:pos="180"/>
          <w:tab w:val="left" w:pos="360"/>
          <w:tab w:val="left" w:pos="1080"/>
          <w:tab w:val="left" w:pos="1134"/>
          <w:tab w:val="left" w:pos="1353"/>
        </w:tabs>
        <w:spacing w:line="276" w:lineRule="auto"/>
        <w:ind w:left="0" w:firstLine="709"/>
        <w:jc w:val="both"/>
        <w:rPr>
          <w:sz w:val="24"/>
          <w:szCs w:val="24"/>
          <w:lang w:eastAsia="ru-RU"/>
        </w:rPr>
      </w:pPr>
      <w:r w:rsidRPr="007900C6">
        <w:rPr>
          <w:color w:val="000000"/>
          <w:sz w:val="24"/>
          <w:szCs w:val="24"/>
          <w:lang w:eastAsia="ru-RU"/>
        </w:rPr>
        <w:t>предварительные величины максимально допустимых перетоков активной мощности в существующих и вновь образуемых контролируемых сечениях;</w:t>
      </w:r>
    </w:p>
    <w:p w14:paraId="6F64D12A" w14:textId="77777777" w:rsidR="00977FE2" w:rsidRPr="007900C6" w:rsidRDefault="00D46F42" w:rsidP="007900C6">
      <w:pPr>
        <w:numPr>
          <w:ilvl w:val="0"/>
          <w:numId w:val="74"/>
        </w:numPr>
        <w:tabs>
          <w:tab w:val="clear" w:pos="720"/>
          <w:tab w:val="left" w:pos="180"/>
          <w:tab w:val="left" w:pos="360"/>
          <w:tab w:val="left" w:pos="1080"/>
          <w:tab w:val="left" w:pos="1134"/>
          <w:tab w:val="left" w:pos="1353"/>
        </w:tabs>
        <w:spacing w:line="276" w:lineRule="auto"/>
        <w:ind w:left="0" w:firstLine="709"/>
        <w:jc w:val="both"/>
        <w:rPr>
          <w:sz w:val="24"/>
          <w:szCs w:val="24"/>
          <w:lang w:eastAsia="ru-RU"/>
        </w:rPr>
      </w:pPr>
      <w:r w:rsidRPr="007900C6">
        <w:rPr>
          <w:color w:val="000000"/>
          <w:sz w:val="24"/>
          <w:szCs w:val="24"/>
          <w:lang w:eastAsia="ru-RU"/>
        </w:rPr>
        <w:t>диапазоны изменений рабочих токов (минимальный и максимальный) по присоединениям;</w:t>
      </w:r>
    </w:p>
    <w:p w14:paraId="09B91EEA" w14:textId="77777777" w:rsidR="00977FE2" w:rsidRPr="007900C6" w:rsidRDefault="00D46F42" w:rsidP="007900C6">
      <w:pPr>
        <w:numPr>
          <w:ilvl w:val="0"/>
          <w:numId w:val="74"/>
        </w:numPr>
        <w:tabs>
          <w:tab w:val="clear" w:pos="720"/>
          <w:tab w:val="left" w:pos="180"/>
          <w:tab w:val="left" w:pos="360"/>
          <w:tab w:val="left" w:pos="1080"/>
          <w:tab w:val="left" w:pos="1134"/>
          <w:tab w:val="left" w:pos="1353"/>
        </w:tabs>
        <w:spacing w:line="276" w:lineRule="auto"/>
        <w:ind w:left="0" w:firstLine="709"/>
        <w:jc w:val="both"/>
        <w:rPr>
          <w:sz w:val="24"/>
          <w:szCs w:val="24"/>
          <w:lang w:eastAsia="ru-RU"/>
        </w:rPr>
      </w:pPr>
      <w:r w:rsidRPr="007900C6">
        <w:rPr>
          <w:color w:val="000000"/>
          <w:sz w:val="24"/>
          <w:szCs w:val="24"/>
          <w:lang w:eastAsia="ru-RU"/>
        </w:rPr>
        <w:t>максимально допустимое время отключения КЗ по условиям обеспечения устойчивости генераторов электростанций;</w:t>
      </w:r>
    </w:p>
    <w:p w14:paraId="1DE3A4CB" w14:textId="77777777" w:rsidR="00977FE2" w:rsidRPr="004F5939" w:rsidRDefault="00D46F42" w:rsidP="007900C6">
      <w:pPr>
        <w:numPr>
          <w:ilvl w:val="0"/>
          <w:numId w:val="74"/>
        </w:numPr>
        <w:tabs>
          <w:tab w:val="clear" w:pos="720"/>
          <w:tab w:val="left" w:pos="180"/>
          <w:tab w:val="left" w:pos="360"/>
          <w:tab w:val="left" w:pos="1080"/>
          <w:tab w:val="left" w:pos="1134"/>
          <w:tab w:val="left" w:pos="1353"/>
        </w:tabs>
        <w:spacing w:line="276" w:lineRule="auto"/>
        <w:ind w:left="0" w:firstLine="709"/>
        <w:jc w:val="both"/>
        <w:rPr>
          <w:sz w:val="24"/>
          <w:szCs w:val="24"/>
          <w:lang w:eastAsia="ru-RU"/>
        </w:rPr>
      </w:pPr>
      <w:r w:rsidRPr="007900C6">
        <w:rPr>
          <w:color w:val="000000"/>
          <w:sz w:val="24"/>
          <w:szCs w:val="24"/>
          <w:lang w:eastAsia="ru-RU"/>
        </w:rPr>
        <w:t>связи и/или объекты, по которым возможен асинхронный режим с электрическим центром качаний на данном объекте.</w:t>
      </w:r>
    </w:p>
    <w:p w14:paraId="4135B28C" w14:textId="77777777" w:rsidR="00977FE2" w:rsidRPr="004F5939" w:rsidRDefault="00D46F42" w:rsidP="007900C6">
      <w:pPr>
        <w:tabs>
          <w:tab w:val="left" w:pos="1134"/>
        </w:tabs>
        <w:spacing w:line="276" w:lineRule="auto"/>
        <w:ind w:firstLine="709"/>
        <w:jc w:val="both"/>
        <w:rPr>
          <w:sz w:val="24"/>
          <w:szCs w:val="24"/>
          <w:lang w:eastAsia="ru-RU"/>
        </w:rPr>
      </w:pPr>
      <w:r w:rsidRPr="007900C6">
        <w:rPr>
          <w:color w:val="000000"/>
          <w:sz w:val="24"/>
          <w:szCs w:val="24"/>
          <w:lang w:eastAsia="ru-RU"/>
        </w:rPr>
        <w:lastRenderedPageBreak/>
        <w:t>Результаты расчетов максимально допустимых перетоков активной мощности должны быть приведены по форме таблицы 2 приложения 3 к ЗП.</w:t>
      </w:r>
    </w:p>
    <w:p w14:paraId="440F848B" w14:textId="77777777" w:rsidR="00977FE2" w:rsidRPr="004F5939" w:rsidRDefault="00D46F42" w:rsidP="007900C6">
      <w:pPr>
        <w:widowControl/>
        <w:tabs>
          <w:tab w:val="left" w:pos="1134"/>
        </w:tabs>
        <w:spacing w:line="276" w:lineRule="auto"/>
        <w:ind w:firstLine="709"/>
        <w:jc w:val="both"/>
        <w:rPr>
          <w:sz w:val="24"/>
          <w:szCs w:val="24"/>
          <w:lang w:eastAsia="ru-RU"/>
        </w:rPr>
      </w:pPr>
      <w:r w:rsidRPr="007900C6">
        <w:rPr>
          <w:color w:val="000000"/>
          <w:sz w:val="24"/>
          <w:szCs w:val="24"/>
          <w:lang w:eastAsia="ru-RU"/>
        </w:rPr>
        <w:t>В случае невыполнения требований Методических указаний по устойчивости энергосистем, выявления необходимости увеличения МДП в контролируемых сечениях или невозможности обеспечения динамической устойчивости генерирующего оборудования электростанций и/или энергопринимающих устройств, имеющих двигательную нагрузку, необходимо разработать мероприятия по обеспечению допустимой токовой нагрузки ЛЭП и сетевого оборудования, статической устойчивости в электрической сети и динамической устойчивости генерирующего оборудования соответствующих электростанций и/или энергопринимающих устройств, имеющих двигательную нагрузку, в районе размещения объекта проектирования (усиление электрической сети, установка и/или модернизация устройств ПА с определением необходимых видов, объемов и дискретности управляющих воздействий ПА).</w:t>
      </w:r>
    </w:p>
    <w:p w14:paraId="225CA09D" w14:textId="77777777" w:rsidR="00977FE2" w:rsidRPr="004F5939" w:rsidRDefault="00D46F42" w:rsidP="007900C6">
      <w:pPr>
        <w:tabs>
          <w:tab w:val="left" w:pos="900"/>
          <w:tab w:val="left" w:pos="1134"/>
          <w:tab w:val="left" w:pos="1620"/>
          <w:tab w:val="left" w:pos="2160"/>
        </w:tabs>
        <w:spacing w:line="276" w:lineRule="auto"/>
        <w:ind w:firstLine="709"/>
        <w:jc w:val="both"/>
        <w:rPr>
          <w:sz w:val="24"/>
          <w:szCs w:val="24"/>
          <w:lang w:eastAsia="ru-RU"/>
        </w:rPr>
      </w:pPr>
      <w:r w:rsidRPr="007900C6">
        <w:rPr>
          <w:color w:val="000000"/>
          <w:sz w:val="24"/>
          <w:szCs w:val="24"/>
          <w:lang w:eastAsia="ru-RU"/>
        </w:rPr>
        <w:t xml:space="preserve">При выявлении по результатам расчетов нарушения динамической устойчивости генерирующего оборудования </w:t>
      </w:r>
      <w:r w:rsidRPr="004F5939">
        <w:rPr>
          <w:color w:val="000000"/>
          <w:sz w:val="24"/>
          <w:szCs w:val="24"/>
          <w:lang w:eastAsia="ru-RU"/>
        </w:rPr>
        <w:t>Балаклавской ТЭС</w:t>
      </w:r>
      <w:r w:rsidRPr="007900C6">
        <w:rPr>
          <w:color w:val="000000"/>
          <w:sz w:val="24"/>
          <w:szCs w:val="24"/>
          <w:lang w:eastAsia="ru-RU"/>
        </w:rPr>
        <w:t xml:space="preserve"> при нормативных возмущениях, вызванных короткими замыканиями в строящихся ячейках, строящемся/реконструируемом РУ ПС (</w:t>
      </w:r>
      <w:r w:rsidRPr="007900C6">
        <w:rPr>
          <w:sz w:val="24"/>
          <w:szCs w:val="24"/>
        </w:rPr>
        <w:t>Алупка, Гаспра, Ялта, Дарсан, Массандра, Гурзуф, Артек</w:t>
      </w:r>
      <w:r w:rsidRPr="007900C6">
        <w:rPr>
          <w:color w:val="000000"/>
          <w:sz w:val="24"/>
          <w:szCs w:val="24"/>
          <w:lang w:eastAsia="ru-RU"/>
        </w:rPr>
        <w:t xml:space="preserve">) между выключателями и трансформаторами тока в условиях обеспечения динамической устойчивости генерирующего оборудования Балаклавской ТЭС при нормативных возмущениях, вызванных короткими замыканиями </w:t>
      </w:r>
      <w:r w:rsidRPr="007900C6">
        <w:rPr>
          <w:color w:val="000000"/>
          <w:sz w:val="24"/>
          <w:szCs w:val="24"/>
          <w:lang w:eastAsia="ru-RU"/>
        </w:rPr>
        <w:lastRenderedPageBreak/>
        <w:t>в любой другой точке строящихся ячеек, строящихся/реконструируемых РУ ПС (</w:t>
      </w:r>
      <w:r w:rsidRPr="004F5939">
        <w:rPr>
          <w:sz w:val="24"/>
          <w:szCs w:val="24"/>
        </w:rPr>
        <w:t>Алупка, Гаспра, Ялта, Дарсан, Массандра, Гурзуф, Артек</w:t>
      </w:r>
      <w:r w:rsidRPr="007900C6">
        <w:rPr>
          <w:color w:val="000000"/>
          <w:sz w:val="24"/>
          <w:szCs w:val="24"/>
          <w:lang w:eastAsia="ru-RU"/>
        </w:rPr>
        <w:t>), необходимо разработать варианты реализации технических решений, обеспечивающих динамическую устойчивость при нормативных возмущениях, вызванных КЗ в строящихся ячейках, строящихся/реконструируемых РУ ПС (</w:t>
      </w:r>
      <w:r w:rsidRPr="007900C6">
        <w:rPr>
          <w:sz w:val="24"/>
          <w:szCs w:val="24"/>
        </w:rPr>
        <w:t>Алупка, Гаспра, Ялта, Дарсан, Массандра, Гурзуф, Артек</w:t>
      </w:r>
      <w:r w:rsidRPr="007900C6">
        <w:rPr>
          <w:color w:val="000000"/>
          <w:sz w:val="24"/>
          <w:szCs w:val="24"/>
          <w:lang w:eastAsia="ru-RU"/>
        </w:rPr>
        <w:t>) между выключателями и трансформаторами тока.</w:t>
      </w:r>
    </w:p>
    <w:p w14:paraId="6265B8A2" w14:textId="77777777" w:rsidR="00BC07D0" w:rsidRDefault="00D46F42" w:rsidP="00575949">
      <w:pPr>
        <w:pStyle w:val="1"/>
        <w:tabs>
          <w:tab w:val="left" w:pos="1134"/>
          <w:tab w:val="left" w:pos="1780"/>
        </w:tabs>
        <w:spacing w:line="276" w:lineRule="auto"/>
        <w:ind w:left="0" w:firstLine="709"/>
        <w:rPr>
          <w:color w:val="000000"/>
          <w:lang w:eastAsia="ru-RU"/>
        </w:rPr>
      </w:pPr>
      <w:r w:rsidRPr="004F5939">
        <w:rPr>
          <w:color w:val="000000"/>
          <w:lang w:eastAsia="ru-RU"/>
        </w:rPr>
        <w:t>При выявлении связей и/или объектов, по к</w:t>
      </w:r>
      <w:r w:rsidRPr="0010096F">
        <w:rPr>
          <w:color w:val="000000"/>
          <w:lang w:eastAsia="ru-RU"/>
        </w:rPr>
        <w:t>оторым возможен асинхронный режим, необходимо разработать варианты ликвидации асинхронных режимов с помощью перенастройки существующих устройств АЛАР на объектах электроэнергетики. В случаях недостаточности перенастройки существующих устройств предусмотреть установку новых устройств АЛАР</w:t>
      </w:r>
    </w:p>
    <w:p w14:paraId="568A71E3" w14:textId="18FE4873" w:rsidR="00977FE2" w:rsidRPr="0018593C" w:rsidRDefault="00D46F42" w:rsidP="0018593C">
      <w:pPr>
        <w:pStyle w:val="af5"/>
        <w:numPr>
          <w:ilvl w:val="2"/>
          <w:numId w:val="103"/>
        </w:numPr>
        <w:tabs>
          <w:tab w:val="left" w:pos="1134"/>
          <w:tab w:val="left" w:pos="1805"/>
        </w:tabs>
        <w:spacing w:line="276" w:lineRule="auto"/>
        <w:ind w:left="0" w:firstLine="709"/>
        <w:rPr>
          <w:b/>
          <w:bCs/>
          <w:sz w:val="24"/>
          <w:szCs w:val="24"/>
        </w:rPr>
      </w:pPr>
      <w:r w:rsidRPr="0018593C">
        <w:rPr>
          <w:b/>
          <w:bCs/>
          <w:sz w:val="24"/>
          <w:szCs w:val="24"/>
        </w:rPr>
        <w:t xml:space="preserve"> «Регулирование напряжения и компенсация реактивной мощности». </w:t>
      </w:r>
    </w:p>
    <w:p w14:paraId="183FFCEA" w14:textId="77777777" w:rsidR="00977FE2" w:rsidRPr="0010096F" w:rsidRDefault="00D46F42" w:rsidP="007900C6">
      <w:pPr>
        <w:pStyle w:val="1"/>
        <w:tabs>
          <w:tab w:val="left" w:pos="1134"/>
          <w:tab w:val="left" w:pos="1780"/>
        </w:tabs>
        <w:spacing w:line="276" w:lineRule="auto"/>
        <w:ind w:left="0" w:firstLine="709"/>
        <w:rPr>
          <w:b w:val="0"/>
          <w:bCs w:val="0"/>
          <w:sz w:val="24"/>
          <w:szCs w:val="24"/>
        </w:rPr>
      </w:pPr>
      <w:r w:rsidRPr="0010096F">
        <w:rPr>
          <w:b w:val="0"/>
          <w:bCs w:val="0"/>
          <w:sz w:val="24"/>
          <w:szCs w:val="24"/>
        </w:rPr>
        <w:t xml:space="preserve">В составе раздела должен быть выполнен анализ баланса реактивной мощности, включая анализ уровней напряжения на объекте проектирования и в прилегающей электрической сети напряжением 110 кВ и выше энергорайона, определены технические решения по установке необходимых источников реактивной мощности и средств компенсации реактивной мощности для обеспечения допустимых уровней напряжения и качества электрической энергии (вид, количество, номинальные параметры и точки </w:t>
      </w:r>
      <w:r w:rsidRPr="0010096F">
        <w:rPr>
          <w:b w:val="0"/>
          <w:bCs w:val="0"/>
          <w:sz w:val="24"/>
          <w:szCs w:val="24"/>
        </w:rPr>
        <w:lastRenderedPageBreak/>
        <w:t>подключения СКРМ в районе размещения объекта проектирования) на планируемый год ввода объекта в работу (окончания реконструкции) (при наличии этапности - год завершения каждого этапа) и на Расчетный период (в случае прогнозирования существенного изменения режимно-балансовой ситуации в связи с вводом/выводом генерирующих и электросетевых объектов анализ должен быть дополнительно выполнен для каждого года Расчетного периода), необходимость регулирования напряжения в сети с использованием РПН трансформаторов (автотрансформаторов), включая автоматическое изменение их коэффициента трансформации. При необходимости установки регулируемых СКРМ должны быть представлены соответствующие обосновывающие расчеты.</w:t>
      </w:r>
    </w:p>
    <w:p w14:paraId="7EE18482" w14:textId="77777777" w:rsidR="00BC07D0" w:rsidRDefault="00D46F42" w:rsidP="00575949">
      <w:pPr>
        <w:pStyle w:val="1"/>
        <w:tabs>
          <w:tab w:val="left" w:pos="1134"/>
          <w:tab w:val="left" w:pos="1780"/>
        </w:tabs>
        <w:spacing w:line="276" w:lineRule="auto"/>
        <w:ind w:left="0" w:firstLine="709"/>
      </w:pPr>
      <w:r w:rsidRPr="0010096F">
        <w:t xml:space="preserve">В разделе должна быть произведена проверка БСК (иных СКРМ, имеющих в своем составе БСК) на возможную перегрузку токами высших гармоник и отсутствие условий для возникновения резонансных явлений при исходных фактических значениях гармонических составляющих напряжения на шинах подстанции, к которой присоединяется БСК. Информация о фактических значениях показателей качества электроэнергии предоставляется Заказчиком </w:t>
      </w:r>
    </w:p>
    <w:p w14:paraId="69D6629D" w14:textId="576FB1C0" w:rsidR="00977FE2" w:rsidRPr="0018593C" w:rsidRDefault="00D46F42" w:rsidP="0018593C">
      <w:pPr>
        <w:pStyle w:val="af5"/>
        <w:numPr>
          <w:ilvl w:val="2"/>
          <w:numId w:val="103"/>
        </w:numPr>
        <w:tabs>
          <w:tab w:val="left" w:pos="1134"/>
          <w:tab w:val="left" w:pos="1805"/>
        </w:tabs>
        <w:spacing w:line="276" w:lineRule="auto"/>
        <w:ind w:left="0" w:firstLine="709"/>
        <w:rPr>
          <w:b/>
          <w:bCs/>
          <w:sz w:val="24"/>
          <w:szCs w:val="24"/>
        </w:rPr>
      </w:pPr>
      <w:r w:rsidRPr="0018593C">
        <w:rPr>
          <w:b/>
          <w:bCs/>
          <w:sz w:val="24"/>
          <w:szCs w:val="24"/>
        </w:rPr>
        <w:t xml:space="preserve">«Расчет токов короткого замыкания». </w:t>
      </w:r>
    </w:p>
    <w:p w14:paraId="6092176C" w14:textId="77777777" w:rsidR="00977FE2" w:rsidRPr="0010096F" w:rsidRDefault="00D46F42" w:rsidP="007900C6">
      <w:pPr>
        <w:pStyle w:val="af4"/>
        <w:tabs>
          <w:tab w:val="left" w:pos="1134"/>
        </w:tabs>
        <w:spacing w:line="276" w:lineRule="auto"/>
        <w:ind w:firstLine="709"/>
      </w:pPr>
      <w:r w:rsidRPr="0010096F">
        <w:t>В составе раздела должны быть выполнены расчеты токов КЗ на шинах объектов проектирования</w:t>
      </w:r>
      <w:r w:rsidRPr="0010096F">
        <w:rPr>
          <w:spacing w:val="-5"/>
        </w:rPr>
        <w:t xml:space="preserve"> </w:t>
      </w:r>
      <w:r w:rsidRPr="0010096F">
        <w:t xml:space="preserve">(Алупка, Гаспра, Ялта, Дарсан, Массандра, Гурзуф, Артек), а также на шинах </w:t>
      </w:r>
      <w:r w:rsidRPr="0010096F">
        <w:lastRenderedPageBreak/>
        <w:t>энергообъектов прилегающей сети 110 кВ и выше в соответствии с требованиями Методических указаний по проектированию на планируемый год ввода объекта в работу (при наличии этапности – год завершения каждого этапа) и на Расчетный период.</w:t>
      </w:r>
    </w:p>
    <w:p w14:paraId="5F9963C6" w14:textId="77777777" w:rsidR="00977FE2" w:rsidRPr="0010096F" w:rsidRDefault="00D46F42" w:rsidP="007900C6">
      <w:pPr>
        <w:pStyle w:val="af4"/>
        <w:tabs>
          <w:tab w:val="left" w:pos="1134"/>
        </w:tabs>
        <w:spacing w:line="276" w:lineRule="auto"/>
        <w:ind w:firstLine="709"/>
      </w:pPr>
      <w:r w:rsidRPr="0010096F">
        <w:t xml:space="preserve">По результатам расчетов должны быть определены требования к отключающей способности устанавливаемых выключателей (в том числе с учетом параметров восстанавливающегося напряжения на контактах выключателя), термической и электродинамической стойкости выключателей и иного оборудования, выполнена проверка соответствия существующего оборудования расчетным токам КЗ, обеспечения требуемой погрешности измерительных трансформаторов тока по условиям надежной работы устройств РЗ и СИ, и, при необходимости, разработаны рекомендации по замене оборудования на объектах проектирования и объектах прилегающей сети 110 кВ и выше и/или разработаны мероприятия по ограничению токов КЗ (секционирование, применение токоограничивающих реакторов, разземление нейтрали части трансформаторов, опережающее деление сети и т.д.) </w:t>
      </w:r>
      <w:r w:rsidRPr="0010096F">
        <w:rPr>
          <w:color w:val="000000"/>
        </w:rPr>
        <w:t>вне зависимости от принадлежности объектов</w:t>
      </w:r>
      <w:r w:rsidRPr="0010096F">
        <w:t>.</w:t>
      </w:r>
    </w:p>
    <w:p w14:paraId="1A957F18" w14:textId="0E32BCE1" w:rsidR="00977FE2" w:rsidRPr="0010096F" w:rsidRDefault="00D46F42" w:rsidP="007900C6">
      <w:pPr>
        <w:pStyle w:val="af4"/>
        <w:tabs>
          <w:tab w:val="left" w:pos="1134"/>
        </w:tabs>
        <w:spacing w:before="15" w:line="276" w:lineRule="auto"/>
        <w:ind w:firstLine="709"/>
      </w:pPr>
      <w:r w:rsidRPr="007900C6">
        <w:rPr>
          <w:rStyle w:val="docdata"/>
        </w:rPr>
        <w:t xml:space="preserve">Расчёты установившихся электроэнергетических режимов и </w:t>
      </w:r>
      <w:r w:rsidRPr="004F5939">
        <w:rPr>
          <w:color w:val="000000"/>
        </w:rPr>
        <w:t>токов короткого замыкания должны быть выполнены с использованием перспективных</w:t>
      </w:r>
      <w:r w:rsidRPr="0010096F">
        <w:rPr>
          <w:color w:val="000000"/>
        </w:rPr>
        <w:t xml:space="preserve"> расчётных моделей электроэнергетических систем, предоставляемых Филиалом АО «СО ЕЭС» ОДУ Юга в соответствии с Порядком раскрытия цифровых информационных моделей электроэнергетических систем </w:t>
      </w:r>
      <w:r w:rsidRPr="0010096F">
        <w:rPr>
          <w:color w:val="000000"/>
        </w:rPr>
        <w:lastRenderedPageBreak/>
        <w:t>и предоставления системным оператором иным субъектам электроэнергетики, потребителям электрической энергии и проектным организациям перспективных расчетных моделей электроэнергетических систем или фрагментов таких моделей для целей перспективного развития электроэнергетики и о внесении изменений в Правила разработки и согласования схем выдачи мощности объектов по производству электрической энергии и схем внешнего электроснабжения энергопринимающих устройств потребителей электрической энергии, утвержденным приказом Минэнерго РФ от 17.02.2023 №87.</w:t>
      </w:r>
    </w:p>
    <w:p w14:paraId="74397F3A" w14:textId="2423778C" w:rsidR="00977FE2" w:rsidRPr="00DA7A1A" w:rsidRDefault="00DA7A1A" w:rsidP="007900C6">
      <w:pPr>
        <w:pStyle w:val="af4"/>
        <w:tabs>
          <w:tab w:val="left" w:pos="1134"/>
        </w:tabs>
        <w:spacing w:line="276" w:lineRule="auto"/>
        <w:ind w:firstLine="709"/>
        <w:rPr>
          <w:b/>
        </w:rPr>
      </w:pPr>
      <w:r w:rsidRPr="00DA7A1A">
        <w:rPr>
          <w:b/>
        </w:rPr>
        <w:t>Р</w:t>
      </w:r>
      <w:r w:rsidR="00D46F42" w:rsidRPr="00DA7A1A">
        <w:rPr>
          <w:b/>
        </w:rPr>
        <w:t>азработать</w:t>
      </w:r>
      <w:r w:rsidR="00D46F42" w:rsidRPr="00DA7A1A">
        <w:rPr>
          <w:b/>
          <w:spacing w:val="9"/>
        </w:rPr>
        <w:t xml:space="preserve"> </w:t>
      </w:r>
      <w:r w:rsidR="00D46F42" w:rsidRPr="00DA7A1A">
        <w:rPr>
          <w:b/>
        </w:rPr>
        <w:t>следующие</w:t>
      </w:r>
      <w:r w:rsidR="00D46F42" w:rsidRPr="00DA7A1A">
        <w:rPr>
          <w:b/>
          <w:spacing w:val="11"/>
        </w:rPr>
        <w:t xml:space="preserve"> </w:t>
      </w:r>
      <w:r w:rsidR="00D46F42" w:rsidRPr="00DA7A1A">
        <w:rPr>
          <w:b/>
        </w:rPr>
        <w:t>разделы</w:t>
      </w:r>
      <w:r w:rsidR="00D46F42" w:rsidRPr="00DA7A1A">
        <w:rPr>
          <w:b/>
          <w:spacing w:val="-11"/>
        </w:rPr>
        <w:t xml:space="preserve"> </w:t>
      </w:r>
      <w:r w:rsidR="002E1344">
        <w:rPr>
          <w:b/>
          <w:spacing w:val="-2"/>
        </w:rPr>
        <w:t>основных технических решений</w:t>
      </w:r>
      <w:r w:rsidR="00D46F42" w:rsidRPr="00DA7A1A">
        <w:rPr>
          <w:b/>
          <w:spacing w:val="-2"/>
        </w:rPr>
        <w:t>:</w:t>
      </w:r>
    </w:p>
    <w:p w14:paraId="5CD2C729" w14:textId="7E2D8FCF" w:rsidR="00977FE2" w:rsidRPr="0018593C" w:rsidRDefault="00DB3082">
      <w:pPr>
        <w:pStyle w:val="af5"/>
        <w:numPr>
          <w:ilvl w:val="1"/>
          <w:numId w:val="1"/>
        </w:numPr>
        <w:tabs>
          <w:tab w:val="left" w:pos="1134"/>
          <w:tab w:val="left" w:pos="1805"/>
        </w:tabs>
        <w:spacing w:line="276" w:lineRule="auto"/>
        <w:ind w:left="0" w:firstLine="709"/>
        <w:rPr>
          <w:sz w:val="24"/>
          <w:szCs w:val="24"/>
        </w:rPr>
        <w:pPrChange w:id="12" w:author="AO" w:date="2024-11-26T15:43:00Z">
          <w:pPr>
            <w:pStyle w:val="1"/>
            <w:numPr>
              <w:ilvl w:val="2"/>
              <w:numId w:val="59"/>
            </w:numPr>
            <w:tabs>
              <w:tab w:val="left" w:pos="1134"/>
              <w:tab w:val="left" w:pos="1780"/>
            </w:tabs>
            <w:spacing w:before="130" w:line="276" w:lineRule="auto"/>
            <w:ind w:left="0" w:firstLine="709"/>
          </w:pPr>
        </w:pPrChange>
      </w:pPr>
      <w:r w:rsidRPr="0018593C">
        <w:rPr>
          <w:b/>
          <w:bCs/>
          <w:sz w:val="24"/>
          <w:szCs w:val="24"/>
        </w:rPr>
        <w:t xml:space="preserve"> </w:t>
      </w:r>
      <w:r w:rsidR="00D46F42" w:rsidRPr="0018593C">
        <w:rPr>
          <w:b/>
          <w:bCs/>
          <w:sz w:val="24"/>
          <w:szCs w:val="24"/>
        </w:rPr>
        <w:t xml:space="preserve">«Основные технические решения по ЛЭП». </w:t>
      </w:r>
    </w:p>
    <w:p w14:paraId="1D2F49BC" w14:textId="77777777" w:rsidR="00977FE2" w:rsidRPr="0010096F" w:rsidRDefault="00D46F42" w:rsidP="007900C6">
      <w:pPr>
        <w:pStyle w:val="af4"/>
        <w:tabs>
          <w:tab w:val="left" w:pos="1134"/>
        </w:tabs>
        <w:spacing w:line="276" w:lineRule="auto"/>
        <w:ind w:firstLine="709"/>
      </w:pPr>
      <w:r w:rsidRPr="0010096F">
        <w:t>Необходимо рассмотреть и разработать различные варианты (с обязательной оценкой экономических показателей и выполнением технико-экономического сравнения по критерию минимума дисконтированных</w:t>
      </w:r>
      <w:r w:rsidRPr="0010096F">
        <w:rPr>
          <w:spacing w:val="-1"/>
        </w:rPr>
        <w:t xml:space="preserve"> </w:t>
      </w:r>
      <w:r w:rsidRPr="0010096F">
        <w:t>затрат за</w:t>
      </w:r>
      <w:r w:rsidRPr="0010096F">
        <w:rPr>
          <w:spacing w:val="-4"/>
        </w:rPr>
        <w:t xml:space="preserve"> </w:t>
      </w:r>
      <w:r w:rsidRPr="0010096F">
        <w:t>весь период жизненного цикла</w:t>
      </w:r>
      <w:r w:rsidRPr="0010096F">
        <w:rPr>
          <w:spacing w:val="-1"/>
        </w:rPr>
        <w:t xml:space="preserve"> </w:t>
      </w:r>
      <w:r w:rsidRPr="0010096F">
        <w:t>проектируемых объектов) трасс и</w:t>
      </w:r>
      <w:r w:rsidRPr="0010096F">
        <w:rPr>
          <w:spacing w:val="-4"/>
        </w:rPr>
        <w:t xml:space="preserve"> </w:t>
      </w:r>
      <w:r w:rsidRPr="0010096F">
        <w:t>технических решений по ЛЭП с выполнением обосновывающих расчетов и подготовкой рекомендаций по оптимальным вариантам.</w:t>
      </w:r>
    </w:p>
    <w:p w14:paraId="3A2C82F8" w14:textId="77777777" w:rsidR="00977FE2" w:rsidRPr="0010096F" w:rsidRDefault="00D46F42" w:rsidP="007900C6">
      <w:pPr>
        <w:pStyle w:val="af4"/>
        <w:tabs>
          <w:tab w:val="left" w:pos="1134"/>
        </w:tabs>
        <w:spacing w:before="3" w:line="276" w:lineRule="auto"/>
        <w:ind w:firstLine="709"/>
      </w:pPr>
      <w:r w:rsidRPr="0010096F">
        <w:t>При</w:t>
      </w:r>
      <w:r w:rsidRPr="0010096F">
        <w:rPr>
          <w:spacing w:val="77"/>
        </w:rPr>
        <w:t xml:space="preserve"> </w:t>
      </w:r>
      <w:r w:rsidRPr="0010096F">
        <w:t>выборе</w:t>
      </w:r>
      <w:r w:rsidRPr="0010096F">
        <w:rPr>
          <w:spacing w:val="80"/>
        </w:rPr>
        <w:t xml:space="preserve"> </w:t>
      </w:r>
      <w:r w:rsidRPr="0010096F">
        <w:t>трасс</w:t>
      </w:r>
      <w:r w:rsidRPr="0010096F">
        <w:rPr>
          <w:spacing w:val="80"/>
        </w:rPr>
        <w:t xml:space="preserve"> </w:t>
      </w:r>
      <w:r w:rsidRPr="0010096F">
        <w:t>ЛЭП</w:t>
      </w:r>
      <w:r w:rsidRPr="0010096F">
        <w:rPr>
          <w:spacing w:val="80"/>
        </w:rPr>
        <w:t xml:space="preserve"> </w:t>
      </w:r>
      <w:r w:rsidRPr="0010096F">
        <w:t>учесть</w:t>
      </w:r>
      <w:r w:rsidRPr="0010096F">
        <w:rPr>
          <w:spacing w:val="40"/>
        </w:rPr>
        <w:t xml:space="preserve"> </w:t>
      </w:r>
      <w:r w:rsidRPr="0010096F">
        <w:t>планы</w:t>
      </w:r>
      <w:r w:rsidRPr="0010096F">
        <w:rPr>
          <w:spacing w:val="76"/>
        </w:rPr>
        <w:t xml:space="preserve"> </w:t>
      </w:r>
      <w:r w:rsidRPr="0010096F">
        <w:t>перспективного</w:t>
      </w:r>
      <w:r w:rsidRPr="0010096F">
        <w:rPr>
          <w:spacing w:val="40"/>
        </w:rPr>
        <w:t xml:space="preserve"> </w:t>
      </w:r>
      <w:r w:rsidRPr="0010096F">
        <w:t>развития</w:t>
      </w:r>
      <w:r w:rsidRPr="0010096F">
        <w:rPr>
          <w:spacing w:val="79"/>
        </w:rPr>
        <w:t xml:space="preserve"> </w:t>
      </w:r>
      <w:r w:rsidRPr="0010096F">
        <w:t>электрических</w:t>
      </w:r>
      <w:r w:rsidRPr="0010096F">
        <w:rPr>
          <w:spacing w:val="80"/>
        </w:rPr>
        <w:t xml:space="preserve"> </w:t>
      </w:r>
      <w:r w:rsidRPr="0010096F">
        <w:t>сетей прилегающего энергоузла.</w:t>
      </w:r>
    </w:p>
    <w:p w14:paraId="58A93D7B" w14:textId="77777777" w:rsidR="00977FE2" w:rsidRPr="0010096F" w:rsidRDefault="00D46F42" w:rsidP="007900C6">
      <w:pPr>
        <w:pStyle w:val="af4"/>
        <w:tabs>
          <w:tab w:val="left" w:pos="1134"/>
          <w:tab w:val="left" w:pos="1760"/>
          <w:tab w:val="left" w:pos="3250"/>
          <w:tab w:val="left" w:pos="6031"/>
          <w:tab w:val="left" w:pos="7302"/>
          <w:tab w:val="left" w:pos="8559"/>
          <w:tab w:val="left" w:pos="10003"/>
        </w:tabs>
        <w:spacing w:line="276" w:lineRule="auto"/>
        <w:ind w:firstLine="709"/>
      </w:pPr>
      <w:r w:rsidRPr="0010096F">
        <w:rPr>
          <w:spacing w:val="-4"/>
        </w:rPr>
        <w:t>При</w:t>
      </w:r>
      <w:r w:rsidRPr="0010096F">
        <w:t xml:space="preserve"> </w:t>
      </w:r>
      <w:r w:rsidRPr="0010096F">
        <w:rPr>
          <w:spacing w:val="-2"/>
        </w:rPr>
        <w:t>выполнении</w:t>
      </w:r>
      <w:r w:rsidRPr="0010096F">
        <w:t xml:space="preserve"> </w:t>
      </w:r>
      <w:r w:rsidRPr="0010096F">
        <w:rPr>
          <w:spacing w:val="-2"/>
        </w:rPr>
        <w:t>технико-экономического</w:t>
      </w:r>
      <w:r w:rsidRPr="0010096F">
        <w:t xml:space="preserve"> </w:t>
      </w:r>
      <w:r w:rsidRPr="0010096F">
        <w:rPr>
          <w:spacing w:val="-2"/>
        </w:rPr>
        <w:t>сравнения</w:t>
      </w:r>
      <w:r w:rsidRPr="0010096F">
        <w:t xml:space="preserve"> </w:t>
      </w:r>
      <w:r w:rsidRPr="0010096F">
        <w:rPr>
          <w:spacing w:val="-2"/>
        </w:rPr>
        <w:t>вариантов</w:t>
      </w:r>
      <w:r w:rsidRPr="0010096F">
        <w:t xml:space="preserve"> </w:t>
      </w:r>
      <w:r w:rsidRPr="0010096F">
        <w:rPr>
          <w:spacing w:val="-2"/>
        </w:rPr>
        <w:t>сооружения</w:t>
      </w:r>
      <w:r w:rsidRPr="0010096F">
        <w:t xml:space="preserve"> </w:t>
      </w:r>
      <w:r w:rsidRPr="0010096F">
        <w:rPr>
          <w:spacing w:val="-4"/>
        </w:rPr>
        <w:t xml:space="preserve">ЛЭП </w:t>
      </w:r>
      <w:r w:rsidRPr="0010096F">
        <w:t>выполнить сопоставление эффективности</w:t>
      </w:r>
      <w:r w:rsidRPr="0010096F">
        <w:rPr>
          <w:spacing w:val="40"/>
        </w:rPr>
        <w:t xml:space="preserve"> </w:t>
      </w:r>
      <w:r w:rsidRPr="0010096F">
        <w:t>строительства ЛЭП:</w:t>
      </w:r>
    </w:p>
    <w:p w14:paraId="6FA88C45" w14:textId="77777777" w:rsidR="00977FE2" w:rsidRPr="0010096F" w:rsidRDefault="00D46F42" w:rsidP="007900C6">
      <w:pPr>
        <w:pStyle w:val="af5"/>
        <w:numPr>
          <w:ilvl w:val="0"/>
          <w:numId w:val="33"/>
        </w:numPr>
        <w:tabs>
          <w:tab w:val="left" w:pos="1134"/>
          <w:tab w:val="left" w:pos="1360"/>
        </w:tabs>
        <w:spacing w:before="2" w:line="276" w:lineRule="auto"/>
        <w:ind w:left="0" w:firstLine="709"/>
        <w:rPr>
          <w:sz w:val="24"/>
          <w:szCs w:val="24"/>
        </w:rPr>
      </w:pPr>
      <w:r w:rsidRPr="0010096F">
        <w:rPr>
          <w:sz w:val="24"/>
          <w:szCs w:val="24"/>
        </w:rPr>
        <w:lastRenderedPageBreak/>
        <w:t>в</w:t>
      </w:r>
      <w:r w:rsidRPr="0010096F">
        <w:rPr>
          <w:spacing w:val="40"/>
          <w:sz w:val="24"/>
          <w:szCs w:val="24"/>
        </w:rPr>
        <w:t xml:space="preserve"> </w:t>
      </w:r>
      <w:r w:rsidRPr="0010096F">
        <w:rPr>
          <w:sz w:val="24"/>
          <w:szCs w:val="24"/>
        </w:rPr>
        <w:t>соответствии</w:t>
      </w:r>
      <w:r w:rsidRPr="0010096F">
        <w:rPr>
          <w:spacing w:val="40"/>
          <w:sz w:val="24"/>
          <w:szCs w:val="24"/>
        </w:rPr>
        <w:t xml:space="preserve"> </w:t>
      </w:r>
      <w:r w:rsidRPr="0010096F">
        <w:rPr>
          <w:sz w:val="24"/>
          <w:szCs w:val="24"/>
        </w:rPr>
        <w:t>с</w:t>
      </w:r>
      <w:r w:rsidRPr="0010096F">
        <w:rPr>
          <w:spacing w:val="40"/>
          <w:sz w:val="24"/>
          <w:szCs w:val="24"/>
        </w:rPr>
        <w:t xml:space="preserve"> </w:t>
      </w:r>
      <w:r w:rsidRPr="0010096F">
        <w:rPr>
          <w:sz w:val="24"/>
          <w:szCs w:val="24"/>
        </w:rPr>
        <w:t>требованиями</w:t>
      </w:r>
      <w:r w:rsidRPr="0010096F">
        <w:rPr>
          <w:spacing w:val="80"/>
          <w:sz w:val="24"/>
          <w:szCs w:val="24"/>
        </w:rPr>
        <w:t xml:space="preserve"> </w:t>
      </w:r>
      <w:r w:rsidRPr="0010096F">
        <w:rPr>
          <w:sz w:val="24"/>
          <w:szCs w:val="24"/>
        </w:rPr>
        <w:t>Правил</w:t>
      </w:r>
      <w:r w:rsidRPr="0010096F">
        <w:rPr>
          <w:spacing w:val="40"/>
          <w:sz w:val="24"/>
          <w:szCs w:val="24"/>
        </w:rPr>
        <w:t xml:space="preserve"> </w:t>
      </w:r>
      <w:r w:rsidRPr="0010096F">
        <w:rPr>
          <w:sz w:val="24"/>
          <w:szCs w:val="24"/>
        </w:rPr>
        <w:t>устройства</w:t>
      </w:r>
      <w:r w:rsidRPr="0010096F">
        <w:rPr>
          <w:spacing w:val="40"/>
          <w:sz w:val="24"/>
          <w:szCs w:val="24"/>
        </w:rPr>
        <w:t xml:space="preserve"> </w:t>
      </w:r>
      <w:r w:rsidRPr="0010096F">
        <w:rPr>
          <w:sz w:val="24"/>
          <w:szCs w:val="24"/>
        </w:rPr>
        <w:t>электроустановок</w:t>
      </w:r>
      <w:r w:rsidRPr="0010096F">
        <w:rPr>
          <w:spacing w:val="38"/>
          <w:sz w:val="24"/>
          <w:szCs w:val="24"/>
        </w:rPr>
        <w:t xml:space="preserve"> </w:t>
      </w:r>
      <w:r w:rsidRPr="0010096F">
        <w:rPr>
          <w:sz w:val="24"/>
          <w:szCs w:val="24"/>
        </w:rPr>
        <w:t xml:space="preserve">(действующей </w:t>
      </w:r>
      <w:r w:rsidRPr="0010096F">
        <w:rPr>
          <w:spacing w:val="-2"/>
          <w:sz w:val="24"/>
          <w:szCs w:val="24"/>
        </w:rPr>
        <w:t>редакции).</w:t>
      </w:r>
    </w:p>
    <w:p w14:paraId="301A252F" w14:textId="77777777" w:rsidR="00977FE2" w:rsidRPr="0010096F" w:rsidRDefault="00D46F42">
      <w:pPr>
        <w:pStyle w:val="af5"/>
        <w:tabs>
          <w:tab w:val="left" w:pos="1126"/>
        </w:tabs>
        <w:spacing w:before="102" w:line="276" w:lineRule="auto"/>
        <w:ind w:left="709" w:firstLine="0"/>
        <w:rPr>
          <w:sz w:val="24"/>
          <w:szCs w:val="24"/>
          <w:u w:val="single"/>
        </w:rPr>
        <w:pPrChange w:id="13" w:author="AO" w:date="2024-11-26T15:43:00Z">
          <w:pPr>
            <w:pStyle w:val="af5"/>
            <w:numPr>
              <w:ilvl w:val="3"/>
              <w:numId w:val="59"/>
            </w:numPr>
            <w:tabs>
              <w:tab w:val="left" w:pos="1126"/>
            </w:tabs>
            <w:spacing w:before="102" w:line="276" w:lineRule="auto"/>
            <w:ind w:left="0" w:firstLine="709"/>
          </w:pPr>
        </w:pPrChange>
      </w:pPr>
      <w:r w:rsidRPr="0010096F">
        <w:rPr>
          <w:sz w:val="24"/>
          <w:szCs w:val="24"/>
          <w:u w:val="single"/>
        </w:rPr>
        <w:t>Обосновать,</w:t>
      </w:r>
      <w:r w:rsidRPr="0010096F">
        <w:rPr>
          <w:spacing w:val="22"/>
          <w:sz w:val="24"/>
          <w:szCs w:val="24"/>
          <w:u w:val="single"/>
        </w:rPr>
        <w:t xml:space="preserve"> </w:t>
      </w:r>
      <w:r w:rsidRPr="0010096F">
        <w:rPr>
          <w:sz w:val="24"/>
          <w:szCs w:val="24"/>
          <w:u w:val="single"/>
        </w:rPr>
        <w:t>рекомендовать,</w:t>
      </w:r>
      <w:r w:rsidRPr="0010096F">
        <w:rPr>
          <w:spacing w:val="-14"/>
          <w:sz w:val="24"/>
          <w:szCs w:val="24"/>
          <w:u w:val="single"/>
        </w:rPr>
        <w:t xml:space="preserve"> </w:t>
      </w:r>
      <w:r w:rsidRPr="0010096F">
        <w:rPr>
          <w:sz w:val="24"/>
          <w:szCs w:val="24"/>
          <w:u w:val="single"/>
        </w:rPr>
        <w:t>определить</w:t>
      </w:r>
      <w:r w:rsidRPr="0010096F">
        <w:rPr>
          <w:spacing w:val="12"/>
          <w:sz w:val="24"/>
          <w:szCs w:val="24"/>
          <w:u w:val="single"/>
        </w:rPr>
        <w:t xml:space="preserve"> </w:t>
      </w:r>
      <w:r w:rsidRPr="0010096F">
        <w:rPr>
          <w:sz w:val="24"/>
          <w:szCs w:val="24"/>
          <w:u w:val="single"/>
        </w:rPr>
        <w:t>и</w:t>
      </w:r>
      <w:r w:rsidRPr="0010096F">
        <w:rPr>
          <w:spacing w:val="-5"/>
          <w:sz w:val="24"/>
          <w:szCs w:val="24"/>
          <w:u w:val="single"/>
        </w:rPr>
        <w:t xml:space="preserve"> </w:t>
      </w:r>
      <w:r w:rsidRPr="0010096F">
        <w:rPr>
          <w:spacing w:val="-2"/>
          <w:sz w:val="24"/>
          <w:szCs w:val="24"/>
          <w:u w:val="single"/>
        </w:rPr>
        <w:t>выполнить:</w:t>
      </w:r>
    </w:p>
    <w:p w14:paraId="76114820" w14:textId="77777777" w:rsidR="00977FE2" w:rsidRPr="0010096F" w:rsidRDefault="00D46F42" w:rsidP="007900C6">
      <w:pPr>
        <w:pStyle w:val="af5"/>
        <w:numPr>
          <w:ilvl w:val="0"/>
          <w:numId w:val="38"/>
        </w:numPr>
        <w:tabs>
          <w:tab w:val="left" w:pos="1134"/>
          <w:tab w:val="left" w:pos="1276"/>
          <w:tab w:val="left" w:pos="1418"/>
          <w:tab w:val="left" w:pos="1502"/>
        </w:tabs>
        <w:spacing w:before="3" w:line="276" w:lineRule="auto"/>
        <w:ind w:left="0" w:firstLine="709"/>
        <w:rPr>
          <w:sz w:val="24"/>
          <w:szCs w:val="24"/>
        </w:rPr>
      </w:pPr>
      <w:r w:rsidRPr="0010096F">
        <w:rPr>
          <w:spacing w:val="-2"/>
          <w:sz w:val="24"/>
          <w:szCs w:val="24"/>
        </w:rPr>
        <w:t>результаты</w:t>
      </w:r>
      <w:r w:rsidRPr="0010096F">
        <w:rPr>
          <w:spacing w:val="9"/>
          <w:sz w:val="24"/>
          <w:szCs w:val="24"/>
        </w:rPr>
        <w:t xml:space="preserve"> </w:t>
      </w:r>
      <w:r w:rsidRPr="0010096F">
        <w:rPr>
          <w:spacing w:val="-2"/>
          <w:sz w:val="24"/>
          <w:szCs w:val="24"/>
        </w:rPr>
        <w:t>обследования;</w:t>
      </w:r>
    </w:p>
    <w:p w14:paraId="1008DB7B" w14:textId="77777777" w:rsidR="00977FE2" w:rsidRPr="0010096F" w:rsidRDefault="00D46F42" w:rsidP="007900C6">
      <w:pPr>
        <w:pStyle w:val="af5"/>
        <w:numPr>
          <w:ilvl w:val="0"/>
          <w:numId w:val="38"/>
        </w:numPr>
        <w:tabs>
          <w:tab w:val="left" w:pos="1134"/>
          <w:tab w:val="left" w:pos="1276"/>
          <w:tab w:val="left" w:pos="1418"/>
          <w:tab w:val="left" w:pos="1496"/>
          <w:tab w:val="left" w:pos="2770"/>
          <w:tab w:val="left" w:pos="8896"/>
        </w:tabs>
        <w:spacing w:before="5" w:line="276" w:lineRule="auto"/>
        <w:ind w:left="0" w:firstLine="709"/>
        <w:rPr>
          <w:sz w:val="24"/>
          <w:szCs w:val="24"/>
        </w:rPr>
      </w:pPr>
      <w:r w:rsidRPr="0010096F">
        <w:rPr>
          <w:spacing w:val="-2"/>
          <w:sz w:val="24"/>
          <w:szCs w:val="24"/>
        </w:rPr>
        <w:t>изыскания</w:t>
      </w:r>
      <w:r w:rsidRPr="0010096F">
        <w:rPr>
          <w:sz w:val="24"/>
          <w:szCs w:val="24"/>
        </w:rPr>
        <w:t xml:space="preserve"> (при</w:t>
      </w:r>
      <w:r w:rsidRPr="0010096F">
        <w:rPr>
          <w:spacing w:val="80"/>
          <w:sz w:val="24"/>
          <w:szCs w:val="24"/>
        </w:rPr>
        <w:t xml:space="preserve"> </w:t>
      </w:r>
      <w:r w:rsidRPr="0010096F">
        <w:rPr>
          <w:sz w:val="24"/>
          <w:szCs w:val="24"/>
        </w:rPr>
        <w:t>необходимости)</w:t>
      </w:r>
      <w:r w:rsidRPr="0010096F">
        <w:rPr>
          <w:spacing w:val="80"/>
          <w:sz w:val="24"/>
          <w:szCs w:val="24"/>
        </w:rPr>
        <w:t xml:space="preserve"> </w:t>
      </w:r>
      <w:r w:rsidRPr="0010096F">
        <w:rPr>
          <w:sz w:val="24"/>
          <w:szCs w:val="24"/>
        </w:rPr>
        <w:t>в</w:t>
      </w:r>
      <w:r w:rsidRPr="0010096F">
        <w:rPr>
          <w:spacing w:val="80"/>
          <w:sz w:val="24"/>
          <w:szCs w:val="24"/>
        </w:rPr>
        <w:t xml:space="preserve"> </w:t>
      </w:r>
      <w:r w:rsidRPr="0010096F">
        <w:rPr>
          <w:sz w:val="24"/>
          <w:szCs w:val="24"/>
        </w:rPr>
        <w:t>местной</w:t>
      </w:r>
      <w:r w:rsidRPr="0010096F">
        <w:rPr>
          <w:spacing w:val="80"/>
          <w:sz w:val="24"/>
          <w:szCs w:val="24"/>
        </w:rPr>
        <w:t xml:space="preserve"> </w:t>
      </w:r>
      <w:r w:rsidRPr="0010096F">
        <w:rPr>
          <w:sz w:val="24"/>
          <w:szCs w:val="24"/>
        </w:rPr>
        <w:t>системе</w:t>
      </w:r>
      <w:r w:rsidRPr="0010096F">
        <w:rPr>
          <w:spacing w:val="80"/>
          <w:sz w:val="24"/>
          <w:szCs w:val="24"/>
        </w:rPr>
        <w:t xml:space="preserve"> </w:t>
      </w:r>
      <w:r w:rsidRPr="0010096F">
        <w:rPr>
          <w:sz w:val="24"/>
          <w:szCs w:val="24"/>
        </w:rPr>
        <w:t>координат, система</w:t>
      </w:r>
      <w:r w:rsidRPr="0010096F">
        <w:rPr>
          <w:spacing w:val="80"/>
          <w:sz w:val="24"/>
          <w:szCs w:val="24"/>
        </w:rPr>
        <w:t xml:space="preserve"> </w:t>
      </w:r>
      <w:r w:rsidRPr="0010096F">
        <w:rPr>
          <w:sz w:val="24"/>
          <w:szCs w:val="24"/>
        </w:rPr>
        <w:t>высот Балтийская,</w:t>
      </w:r>
      <w:r w:rsidRPr="0010096F">
        <w:rPr>
          <w:spacing w:val="40"/>
          <w:sz w:val="24"/>
          <w:szCs w:val="24"/>
        </w:rPr>
        <w:t xml:space="preserve"> </w:t>
      </w:r>
      <w:r w:rsidRPr="0010096F">
        <w:rPr>
          <w:sz w:val="24"/>
          <w:szCs w:val="24"/>
        </w:rPr>
        <w:t>в</w:t>
      </w:r>
      <w:r w:rsidRPr="0010096F">
        <w:rPr>
          <w:spacing w:val="-2"/>
          <w:sz w:val="24"/>
          <w:szCs w:val="24"/>
        </w:rPr>
        <w:t xml:space="preserve"> </w:t>
      </w:r>
      <w:r w:rsidRPr="0010096F">
        <w:rPr>
          <w:sz w:val="24"/>
          <w:szCs w:val="24"/>
        </w:rPr>
        <w:t>масштабе в</w:t>
      </w:r>
      <w:r w:rsidRPr="0010096F">
        <w:rPr>
          <w:spacing w:val="-2"/>
          <w:sz w:val="24"/>
          <w:szCs w:val="24"/>
        </w:rPr>
        <w:t xml:space="preserve"> </w:t>
      </w:r>
      <w:r w:rsidRPr="0010096F">
        <w:rPr>
          <w:sz w:val="24"/>
          <w:szCs w:val="24"/>
        </w:rPr>
        <w:t>соответствии с нормативными</w:t>
      </w:r>
      <w:r w:rsidRPr="0010096F">
        <w:rPr>
          <w:spacing w:val="36"/>
          <w:sz w:val="24"/>
          <w:szCs w:val="24"/>
        </w:rPr>
        <w:t xml:space="preserve"> </w:t>
      </w:r>
      <w:r w:rsidRPr="0010096F">
        <w:rPr>
          <w:sz w:val="24"/>
          <w:szCs w:val="24"/>
        </w:rPr>
        <w:t>требованиями;</w:t>
      </w:r>
    </w:p>
    <w:p w14:paraId="3ED8A7DE" w14:textId="77777777" w:rsidR="00977FE2" w:rsidRPr="0010096F" w:rsidRDefault="00D46F42" w:rsidP="007900C6">
      <w:pPr>
        <w:pStyle w:val="af5"/>
        <w:numPr>
          <w:ilvl w:val="0"/>
          <w:numId w:val="38"/>
        </w:numPr>
        <w:tabs>
          <w:tab w:val="left" w:pos="1134"/>
          <w:tab w:val="left" w:pos="1276"/>
          <w:tab w:val="left" w:pos="1418"/>
          <w:tab w:val="left" w:pos="1496"/>
        </w:tabs>
        <w:spacing w:before="4" w:line="276" w:lineRule="auto"/>
        <w:ind w:left="0" w:firstLine="709"/>
        <w:rPr>
          <w:sz w:val="24"/>
          <w:szCs w:val="24"/>
        </w:rPr>
      </w:pPr>
      <w:r w:rsidRPr="0010096F">
        <w:rPr>
          <w:sz w:val="24"/>
          <w:szCs w:val="24"/>
        </w:rPr>
        <w:t>наименование</w:t>
      </w:r>
      <w:r w:rsidRPr="0010096F">
        <w:rPr>
          <w:spacing w:val="4"/>
          <w:sz w:val="24"/>
          <w:szCs w:val="24"/>
        </w:rPr>
        <w:t xml:space="preserve"> </w:t>
      </w:r>
      <w:r w:rsidRPr="0010096F">
        <w:rPr>
          <w:sz w:val="24"/>
          <w:szCs w:val="24"/>
        </w:rPr>
        <w:t>и</w:t>
      </w:r>
      <w:r w:rsidRPr="0010096F">
        <w:rPr>
          <w:spacing w:val="-15"/>
          <w:sz w:val="24"/>
          <w:szCs w:val="24"/>
        </w:rPr>
        <w:t xml:space="preserve"> </w:t>
      </w:r>
      <w:r w:rsidRPr="0010096F">
        <w:rPr>
          <w:sz w:val="24"/>
          <w:szCs w:val="24"/>
        </w:rPr>
        <w:t>протяженность</w:t>
      </w:r>
      <w:r w:rsidRPr="0010096F">
        <w:rPr>
          <w:spacing w:val="7"/>
          <w:sz w:val="24"/>
          <w:szCs w:val="24"/>
        </w:rPr>
        <w:t xml:space="preserve"> </w:t>
      </w:r>
      <w:r w:rsidRPr="0010096F">
        <w:rPr>
          <w:sz w:val="24"/>
          <w:szCs w:val="24"/>
        </w:rPr>
        <w:t>вновь</w:t>
      </w:r>
      <w:r w:rsidRPr="0010096F">
        <w:rPr>
          <w:spacing w:val="-15"/>
          <w:sz w:val="24"/>
          <w:szCs w:val="24"/>
        </w:rPr>
        <w:t xml:space="preserve"> </w:t>
      </w:r>
      <w:r w:rsidRPr="0010096F">
        <w:rPr>
          <w:sz w:val="24"/>
          <w:szCs w:val="24"/>
        </w:rPr>
        <w:t>образуемых</w:t>
      </w:r>
      <w:r w:rsidRPr="0010096F">
        <w:rPr>
          <w:spacing w:val="3"/>
          <w:sz w:val="24"/>
          <w:szCs w:val="24"/>
        </w:rPr>
        <w:t xml:space="preserve"> </w:t>
      </w:r>
      <w:r w:rsidRPr="0010096F">
        <w:rPr>
          <w:spacing w:val="-4"/>
          <w:sz w:val="24"/>
          <w:szCs w:val="24"/>
        </w:rPr>
        <w:t>ЛЭП;</w:t>
      </w:r>
    </w:p>
    <w:p w14:paraId="18ACD39B" w14:textId="77777777" w:rsidR="00977FE2" w:rsidRPr="0010096F" w:rsidRDefault="00D46F42" w:rsidP="007900C6">
      <w:pPr>
        <w:pStyle w:val="af5"/>
        <w:numPr>
          <w:ilvl w:val="0"/>
          <w:numId w:val="38"/>
        </w:numPr>
        <w:tabs>
          <w:tab w:val="left" w:pos="1134"/>
          <w:tab w:val="left" w:pos="1276"/>
          <w:tab w:val="left" w:pos="1418"/>
          <w:tab w:val="left" w:pos="1496"/>
        </w:tabs>
        <w:spacing w:line="276" w:lineRule="auto"/>
        <w:ind w:left="0" w:firstLine="709"/>
        <w:rPr>
          <w:sz w:val="24"/>
          <w:szCs w:val="24"/>
        </w:rPr>
      </w:pPr>
      <w:r w:rsidRPr="0010096F">
        <w:rPr>
          <w:sz w:val="24"/>
          <w:szCs w:val="24"/>
        </w:rPr>
        <w:t>количество</w:t>
      </w:r>
      <w:r w:rsidRPr="0010096F">
        <w:rPr>
          <w:spacing w:val="2"/>
          <w:sz w:val="24"/>
          <w:szCs w:val="24"/>
        </w:rPr>
        <w:t xml:space="preserve"> </w:t>
      </w:r>
      <w:r w:rsidRPr="0010096F">
        <w:rPr>
          <w:spacing w:val="-2"/>
          <w:sz w:val="24"/>
          <w:szCs w:val="24"/>
        </w:rPr>
        <w:t>цепей;</w:t>
      </w:r>
    </w:p>
    <w:p w14:paraId="393EA0A0" w14:textId="77777777" w:rsidR="00977FE2" w:rsidRPr="0010096F" w:rsidRDefault="00D46F42" w:rsidP="007900C6">
      <w:pPr>
        <w:pStyle w:val="af5"/>
        <w:numPr>
          <w:ilvl w:val="0"/>
          <w:numId w:val="38"/>
        </w:numPr>
        <w:tabs>
          <w:tab w:val="left" w:pos="1134"/>
          <w:tab w:val="left" w:pos="1276"/>
          <w:tab w:val="left" w:pos="1418"/>
          <w:tab w:val="left" w:pos="1498"/>
        </w:tabs>
        <w:spacing w:before="3" w:line="276" w:lineRule="auto"/>
        <w:ind w:left="0" w:firstLine="709"/>
        <w:rPr>
          <w:sz w:val="24"/>
          <w:szCs w:val="24"/>
        </w:rPr>
      </w:pPr>
      <w:r w:rsidRPr="0010096F">
        <w:rPr>
          <w:sz w:val="24"/>
          <w:szCs w:val="24"/>
        </w:rPr>
        <w:t>решения</w:t>
      </w:r>
      <w:r w:rsidRPr="0010096F">
        <w:rPr>
          <w:spacing w:val="40"/>
          <w:sz w:val="24"/>
          <w:szCs w:val="24"/>
        </w:rPr>
        <w:t xml:space="preserve"> </w:t>
      </w:r>
      <w:r w:rsidRPr="0010096F">
        <w:rPr>
          <w:sz w:val="24"/>
          <w:szCs w:val="24"/>
        </w:rPr>
        <w:t>по</w:t>
      </w:r>
      <w:r w:rsidRPr="0010096F">
        <w:rPr>
          <w:spacing w:val="40"/>
          <w:sz w:val="24"/>
          <w:szCs w:val="24"/>
        </w:rPr>
        <w:t xml:space="preserve"> </w:t>
      </w:r>
      <w:r w:rsidRPr="0010096F">
        <w:rPr>
          <w:sz w:val="24"/>
          <w:szCs w:val="24"/>
        </w:rPr>
        <w:t>большим</w:t>
      </w:r>
      <w:r w:rsidRPr="0010096F">
        <w:rPr>
          <w:spacing w:val="73"/>
          <w:sz w:val="24"/>
          <w:szCs w:val="24"/>
        </w:rPr>
        <w:t xml:space="preserve"> </w:t>
      </w:r>
      <w:r w:rsidRPr="0010096F">
        <w:rPr>
          <w:sz w:val="24"/>
          <w:szCs w:val="24"/>
        </w:rPr>
        <w:t>и</w:t>
      </w:r>
      <w:r w:rsidRPr="0010096F">
        <w:rPr>
          <w:spacing w:val="40"/>
          <w:sz w:val="24"/>
          <w:szCs w:val="24"/>
        </w:rPr>
        <w:t xml:space="preserve"> </w:t>
      </w:r>
      <w:r w:rsidRPr="0010096F">
        <w:rPr>
          <w:sz w:val="24"/>
          <w:szCs w:val="24"/>
        </w:rPr>
        <w:t>спецпереходам</w:t>
      </w:r>
      <w:r w:rsidRPr="0010096F">
        <w:rPr>
          <w:spacing w:val="77"/>
          <w:sz w:val="24"/>
          <w:szCs w:val="24"/>
        </w:rPr>
        <w:t xml:space="preserve"> </w:t>
      </w:r>
      <w:r w:rsidRPr="0010096F">
        <w:rPr>
          <w:sz w:val="24"/>
          <w:szCs w:val="24"/>
        </w:rPr>
        <w:t>ЛЭП,</w:t>
      </w:r>
      <w:r w:rsidRPr="0010096F">
        <w:rPr>
          <w:spacing w:val="40"/>
          <w:sz w:val="24"/>
          <w:szCs w:val="24"/>
        </w:rPr>
        <w:t xml:space="preserve"> </w:t>
      </w:r>
      <w:r w:rsidRPr="0010096F">
        <w:rPr>
          <w:sz w:val="24"/>
          <w:szCs w:val="24"/>
        </w:rPr>
        <w:t>а</w:t>
      </w:r>
      <w:r w:rsidRPr="0010096F">
        <w:rPr>
          <w:spacing w:val="40"/>
          <w:sz w:val="24"/>
          <w:szCs w:val="24"/>
        </w:rPr>
        <w:t xml:space="preserve"> </w:t>
      </w:r>
      <w:r w:rsidRPr="0010096F">
        <w:rPr>
          <w:sz w:val="24"/>
          <w:szCs w:val="24"/>
        </w:rPr>
        <w:t>также</w:t>
      </w:r>
      <w:r w:rsidRPr="0010096F">
        <w:rPr>
          <w:spacing w:val="40"/>
          <w:sz w:val="24"/>
          <w:szCs w:val="24"/>
        </w:rPr>
        <w:t xml:space="preserve"> </w:t>
      </w:r>
      <w:r w:rsidRPr="0010096F">
        <w:rPr>
          <w:sz w:val="24"/>
          <w:szCs w:val="24"/>
        </w:rPr>
        <w:t>минимальному</w:t>
      </w:r>
      <w:r w:rsidRPr="0010096F">
        <w:rPr>
          <w:spacing w:val="77"/>
          <w:sz w:val="24"/>
          <w:szCs w:val="24"/>
        </w:rPr>
        <w:t xml:space="preserve"> </w:t>
      </w:r>
      <w:r w:rsidRPr="0010096F">
        <w:rPr>
          <w:sz w:val="24"/>
          <w:szCs w:val="24"/>
        </w:rPr>
        <w:t>габариту</w:t>
      </w:r>
      <w:r w:rsidRPr="0010096F">
        <w:rPr>
          <w:spacing w:val="73"/>
          <w:sz w:val="24"/>
          <w:szCs w:val="24"/>
        </w:rPr>
        <w:t xml:space="preserve"> </w:t>
      </w:r>
      <w:r w:rsidRPr="0010096F">
        <w:rPr>
          <w:sz w:val="24"/>
          <w:szCs w:val="24"/>
        </w:rPr>
        <w:t>от нижней точки провиса проводов до поверхности земли с расчетом оптимального;</w:t>
      </w:r>
    </w:p>
    <w:p w14:paraId="32A4E042" w14:textId="77777777" w:rsidR="00977FE2" w:rsidRPr="0010096F" w:rsidRDefault="00D46F42" w:rsidP="007900C6">
      <w:pPr>
        <w:pStyle w:val="af4"/>
        <w:numPr>
          <w:ilvl w:val="0"/>
          <w:numId w:val="38"/>
        </w:numPr>
        <w:tabs>
          <w:tab w:val="left" w:pos="1134"/>
          <w:tab w:val="left" w:pos="1276"/>
          <w:tab w:val="left" w:pos="1418"/>
        </w:tabs>
        <w:spacing w:line="276" w:lineRule="auto"/>
        <w:ind w:left="0" w:firstLine="709"/>
      </w:pPr>
      <w:r w:rsidRPr="0010096F">
        <w:t>- план заходов ЛЭП с указанием существующих и проектируемых ЛЭП (отдельно при необходимости). При выборе трасс ЛЭП учесть планы перспективного развития электрических сетей прилегающего энергоузла;</w:t>
      </w:r>
    </w:p>
    <w:p w14:paraId="7A3C1E69" w14:textId="77777777" w:rsidR="00977FE2" w:rsidRPr="0010096F" w:rsidRDefault="00D46F42" w:rsidP="007900C6">
      <w:pPr>
        <w:pStyle w:val="af4"/>
        <w:numPr>
          <w:ilvl w:val="0"/>
          <w:numId w:val="38"/>
        </w:numPr>
        <w:tabs>
          <w:tab w:val="left" w:pos="1134"/>
          <w:tab w:val="left" w:pos="1276"/>
          <w:tab w:val="left" w:pos="1418"/>
        </w:tabs>
        <w:spacing w:line="276" w:lineRule="auto"/>
        <w:ind w:left="0" w:firstLine="709"/>
      </w:pPr>
      <w:r w:rsidRPr="0010096F">
        <w:t>- сечение, тип проводов и конструкцию фазы (с обоснованным применением современных видов</w:t>
      </w:r>
      <w:r w:rsidRPr="0010096F">
        <w:rPr>
          <w:spacing w:val="-1"/>
        </w:rPr>
        <w:t xml:space="preserve"> </w:t>
      </w:r>
      <w:r w:rsidRPr="0010096F">
        <w:t>проводов, обладающих повышенной пропускной способностью, стойкостью</w:t>
      </w:r>
      <w:r w:rsidRPr="0010096F">
        <w:rPr>
          <w:spacing w:val="40"/>
        </w:rPr>
        <w:t xml:space="preserve"> </w:t>
      </w:r>
      <w:r w:rsidRPr="0010096F">
        <w:t xml:space="preserve">к гололедно-ветровым воздействиям, крутильной жесткостью) и тип(-ы) грозозащитного(-ых) </w:t>
      </w:r>
      <w:r w:rsidRPr="0010096F">
        <w:rPr>
          <w:spacing w:val="-2"/>
        </w:rPr>
        <w:t>троса(-ов);</w:t>
      </w:r>
    </w:p>
    <w:p w14:paraId="6F67AB8F" w14:textId="77777777" w:rsidR="00977FE2" w:rsidRPr="0010096F" w:rsidRDefault="00D46F42" w:rsidP="007900C6">
      <w:pPr>
        <w:pStyle w:val="af5"/>
        <w:numPr>
          <w:ilvl w:val="0"/>
          <w:numId w:val="38"/>
        </w:numPr>
        <w:tabs>
          <w:tab w:val="left" w:pos="1134"/>
          <w:tab w:val="left" w:pos="1276"/>
          <w:tab w:val="left" w:pos="1418"/>
          <w:tab w:val="left" w:pos="1491"/>
        </w:tabs>
        <w:spacing w:line="276" w:lineRule="auto"/>
        <w:ind w:left="0" w:firstLine="709"/>
        <w:rPr>
          <w:sz w:val="24"/>
          <w:szCs w:val="24"/>
        </w:rPr>
      </w:pPr>
      <w:r w:rsidRPr="0010096F">
        <w:rPr>
          <w:sz w:val="24"/>
          <w:szCs w:val="24"/>
        </w:rPr>
        <w:t>решения по изолирующим подвескам (поддерживающим и натяжным) с указанием типов линейной арматуры и изоляторов;</w:t>
      </w:r>
    </w:p>
    <w:p w14:paraId="772D923E" w14:textId="77777777" w:rsidR="00977FE2" w:rsidRPr="0010096F" w:rsidRDefault="00D46F42" w:rsidP="007900C6">
      <w:pPr>
        <w:pStyle w:val="af4"/>
        <w:numPr>
          <w:ilvl w:val="0"/>
          <w:numId w:val="38"/>
        </w:numPr>
        <w:tabs>
          <w:tab w:val="left" w:pos="1134"/>
          <w:tab w:val="left" w:pos="1276"/>
          <w:tab w:val="left" w:pos="1418"/>
        </w:tabs>
        <w:spacing w:line="276" w:lineRule="auto"/>
        <w:ind w:left="0" w:firstLine="709"/>
      </w:pPr>
      <w:r w:rsidRPr="0010096F">
        <w:t xml:space="preserve">тип линейной изоляции (стеклянная, полимерная (в </w:t>
      </w:r>
      <w:r w:rsidRPr="0010096F">
        <w:lastRenderedPageBreak/>
        <w:t xml:space="preserve">т.ч. с оболочками из «жидкой» кремнийорганической резины LSR, кремнийорганической резины HTV), фарфоровая </w:t>
      </w:r>
      <w:r w:rsidRPr="0010096F">
        <w:rPr>
          <w:spacing w:val="-2"/>
        </w:rPr>
        <w:t>длинностержневая);</w:t>
      </w:r>
    </w:p>
    <w:p w14:paraId="2A505A1F" w14:textId="77777777" w:rsidR="00977FE2" w:rsidRPr="0010096F" w:rsidRDefault="00D46F42" w:rsidP="007900C6">
      <w:pPr>
        <w:pStyle w:val="af5"/>
        <w:numPr>
          <w:ilvl w:val="0"/>
          <w:numId w:val="38"/>
        </w:numPr>
        <w:tabs>
          <w:tab w:val="left" w:pos="1134"/>
          <w:tab w:val="left" w:pos="1276"/>
          <w:tab w:val="left" w:pos="1418"/>
          <w:tab w:val="left" w:pos="1487"/>
        </w:tabs>
        <w:spacing w:line="276" w:lineRule="auto"/>
        <w:ind w:left="0" w:firstLine="709"/>
        <w:rPr>
          <w:sz w:val="24"/>
          <w:szCs w:val="24"/>
        </w:rPr>
      </w:pPr>
      <w:r w:rsidRPr="0010096F">
        <w:rPr>
          <w:sz w:val="24"/>
          <w:szCs w:val="24"/>
        </w:rPr>
        <w:t>решения</w:t>
      </w:r>
      <w:r w:rsidRPr="0010096F">
        <w:rPr>
          <w:spacing w:val="3"/>
          <w:sz w:val="24"/>
          <w:szCs w:val="24"/>
        </w:rPr>
        <w:t xml:space="preserve"> </w:t>
      </w:r>
      <w:r w:rsidRPr="0010096F">
        <w:rPr>
          <w:sz w:val="24"/>
          <w:szCs w:val="24"/>
        </w:rPr>
        <w:t>по</w:t>
      </w:r>
      <w:r w:rsidRPr="0010096F">
        <w:rPr>
          <w:spacing w:val="-9"/>
          <w:sz w:val="24"/>
          <w:szCs w:val="24"/>
        </w:rPr>
        <w:t xml:space="preserve"> </w:t>
      </w:r>
      <w:r w:rsidRPr="0010096F">
        <w:rPr>
          <w:sz w:val="24"/>
          <w:szCs w:val="24"/>
        </w:rPr>
        <w:t>снижению</w:t>
      </w:r>
      <w:r w:rsidRPr="0010096F">
        <w:rPr>
          <w:spacing w:val="-7"/>
          <w:sz w:val="24"/>
          <w:szCs w:val="24"/>
        </w:rPr>
        <w:t xml:space="preserve"> </w:t>
      </w:r>
      <w:r w:rsidRPr="0010096F">
        <w:rPr>
          <w:sz w:val="24"/>
          <w:szCs w:val="24"/>
        </w:rPr>
        <w:t>вибрации,</w:t>
      </w:r>
      <w:r w:rsidRPr="0010096F">
        <w:rPr>
          <w:spacing w:val="14"/>
          <w:sz w:val="24"/>
          <w:szCs w:val="24"/>
        </w:rPr>
        <w:t xml:space="preserve"> </w:t>
      </w:r>
      <w:r w:rsidRPr="0010096F">
        <w:rPr>
          <w:sz w:val="24"/>
          <w:szCs w:val="24"/>
        </w:rPr>
        <w:t>«пляски»</w:t>
      </w:r>
      <w:r w:rsidRPr="0010096F">
        <w:rPr>
          <w:spacing w:val="-6"/>
          <w:sz w:val="24"/>
          <w:szCs w:val="24"/>
        </w:rPr>
        <w:t xml:space="preserve"> </w:t>
      </w:r>
      <w:r w:rsidRPr="0010096F">
        <w:rPr>
          <w:spacing w:val="-2"/>
          <w:sz w:val="24"/>
          <w:szCs w:val="24"/>
        </w:rPr>
        <w:t>проводов;</w:t>
      </w:r>
    </w:p>
    <w:p w14:paraId="679E2C01" w14:textId="77777777" w:rsidR="00977FE2" w:rsidRPr="0010096F" w:rsidRDefault="00D46F42" w:rsidP="007900C6">
      <w:pPr>
        <w:pStyle w:val="af5"/>
        <w:numPr>
          <w:ilvl w:val="0"/>
          <w:numId w:val="38"/>
        </w:numPr>
        <w:tabs>
          <w:tab w:val="left" w:pos="1134"/>
          <w:tab w:val="left" w:pos="1276"/>
          <w:tab w:val="left" w:pos="1418"/>
          <w:tab w:val="left" w:pos="1484"/>
        </w:tabs>
        <w:spacing w:line="276" w:lineRule="auto"/>
        <w:ind w:left="0" w:firstLine="709"/>
        <w:rPr>
          <w:sz w:val="24"/>
          <w:szCs w:val="24"/>
        </w:rPr>
      </w:pPr>
      <w:r w:rsidRPr="0010096F">
        <w:rPr>
          <w:sz w:val="24"/>
          <w:szCs w:val="24"/>
        </w:rPr>
        <w:t>типы опор и фундаментов ВЛ с проведением технико-экономического сопоставления вариантов стальных опор (решетчатых, многогранных, композитных, железобетонных) на различных типах фундаментов с расчетом дисконтированных затрат по каждому из вариантов, обоснованным применением высотных и эстетических опор;</w:t>
      </w:r>
    </w:p>
    <w:p w14:paraId="3A0B0CE9" w14:textId="77777777" w:rsidR="00977FE2" w:rsidRPr="0010096F" w:rsidRDefault="00D46F42" w:rsidP="007900C6">
      <w:pPr>
        <w:pStyle w:val="af5"/>
        <w:numPr>
          <w:ilvl w:val="0"/>
          <w:numId w:val="38"/>
        </w:numPr>
        <w:tabs>
          <w:tab w:val="left" w:pos="1134"/>
          <w:tab w:val="left" w:pos="1276"/>
          <w:tab w:val="left" w:pos="1418"/>
          <w:tab w:val="left" w:pos="1487"/>
        </w:tabs>
        <w:spacing w:line="276" w:lineRule="auto"/>
        <w:ind w:left="0" w:firstLine="709"/>
        <w:rPr>
          <w:sz w:val="24"/>
          <w:szCs w:val="24"/>
        </w:rPr>
      </w:pPr>
      <w:r w:rsidRPr="0010096F">
        <w:rPr>
          <w:sz w:val="24"/>
          <w:szCs w:val="24"/>
        </w:rPr>
        <w:t>решения по защите стальных опор, а также стальных элементов фундаментов от коррозии (в том числе в условиях морского климата и</w:t>
      </w:r>
      <w:r w:rsidRPr="0010096F">
        <w:rPr>
          <w:spacing w:val="-6"/>
          <w:sz w:val="24"/>
          <w:szCs w:val="24"/>
        </w:rPr>
        <w:t xml:space="preserve"> </w:t>
      </w:r>
      <w:r w:rsidRPr="0010096F">
        <w:rPr>
          <w:sz w:val="24"/>
          <w:szCs w:val="24"/>
        </w:rPr>
        <w:t>других агрессивных воздействий);</w:t>
      </w:r>
    </w:p>
    <w:p w14:paraId="54FB2BB9" w14:textId="77777777" w:rsidR="00977FE2" w:rsidRPr="002E1344" w:rsidRDefault="00D46F42" w:rsidP="007900C6">
      <w:pPr>
        <w:pStyle w:val="af5"/>
        <w:numPr>
          <w:ilvl w:val="0"/>
          <w:numId w:val="38"/>
        </w:numPr>
        <w:tabs>
          <w:tab w:val="left" w:pos="1134"/>
          <w:tab w:val="left" w:pos="1276"/>
          <w:tab w:val="left" w:pos="1418"/>
          <w:tab w:val="left" w:pos="1480"/>
        </w:tabs>
        <w:spacing w:line="276" w:lineRule="auto"/>
        <w:ind w:left="0" w:firstLine="709"/>
        <w:rPr>
          <w:sz w:val="24"/>
          <w:szCs w:val="24"/>
        </w:rPr>
      </w:pPr>
      <w:r w:rsidRPr="002E1344">
        <w:rPr>
          <w:sz w:val="24"/>
          <w:szCs w:val="24"/>
        </w:rPr>
        <w:t>выбор</w:t>
      </w:r>
      <w:r w:rsidRPr="002E1344">
        <w:rPr>
          <w:spacing w:val="5"/>
          <w:sz w:val="24"/>
          <w:szCs w:val="24"/>
        </w:rPr>
        <w:t xml:space="preserve"> </w:t>
      </w:r>
      <w:r w:rsidRPr="002E1344">
        <w:rPr>
          <w:sz w:val="24"/>
          <w:szCs w:val="24"/>
        </w:rPr>
        <w:t>защиты</w:t>
      </w:r>
      <w:r w:rsidRPr="002E1344">
        <w:rPr>
          <w:spacing w:val="-1"/>
          <w:sz w:val="24"/>
          <w:szCs w:val="24"/>
        </w:rPr>
        <w:t xml:space="preserve"> </w:t>
      </w:r>
      <w:r w:rsidRPr="002E1344">
        <w:rPr>
          <w:sz w:val="24"/>
          <w:szCs w:val="24"/>
        </w:rPr>
        <w:t>от</w:t>
      </w:r>
      <w:r w:rsidRPr="002E1344">
        <w:rPr>
          <w:spacing w:val="-6"/>
          <w:sz w:val="24"/>
          <w:szCs w:val="24"/>
        </w:rPr>
        <w:t xml:space="preserve"> </w:t>
      </w:r>
      <w:r w:rsidRPr="002E1344">
        <w:rPr>
          <w:sz w:val="24"/>
          <w:szCs w:val="24"/>
        </w:rPr>
        <w:t>грозовых</w:t>
      </w:r>
      <w:r w:rsidRPr="002E1344">
        <w:rPr>
          <w:spacing w:val="8"/>
          <w:sz w:val="24"/>
          <w:szCs w:val="24"/>
        </w:rPr>
        <w:t xml:space="preserve"> </w:t>
      </w:r>
      <w:r w:rsidRPr="002E1344">
        <w:rPr>
          <w:sz w:val="24"/>
          <w:szCs w:val="24"/>
        </w:rPr>
        <w:t>и</w:t>
      </w:r>
      <w:r w:rsidRPr="002E1344">
        <w:rPr>
          <w:spacing w:val="-8"/>
          <w:sz w:val="24"/>
          <w:szCs w:val="24"/>
        </w:rPr>
        <w:t xml:space="preserve"> </w:t>
      </w:r>
      <w:r w:rsidRPr="002E1344">
        <w:rPr>
          <w:sz w:val="24"/>
          <w:szCs w:val="24"/>
        </w:rPr>
        <w:t>внутренних</w:t>
      </w:r>
      <w:r w:rsidRPr="002E1344">
        <w:rPr>
          <w:spacing w:val="9"/>
          <w:sz w:val="24"/>
          <w:szCs w:val="24"/>
        </w:rPr>
        <w:t xml:space="preserve"> </w:t>
      </w:r>
      <w:r w:rsidRPr="002E1344">
        <w:rPr>
          <w:spacing w:val="-2"/>
          <w:sz w:val="24"/>
          <w:szCs w:val="24"/>
        </w:rPr>
        <w:t>перенапряжений;</w:t>
      </w:r>
    </w:p>
    <w:p w14:paraId="42C93352" w14:textId="77777777" w:rsidR="00977FE2" w:rsidRPr="002E1344" w:rsidRDefault="00D46F42" w:rsidP="007900C6">
      <w:pPr>
        <w:pStyle w:val="af5"/>
        <w:numPr>
          <w:ilvl w:val="0"/>
          <w:numId w:val="38"/>
        </w:numPr>
        <w:tabs>
          <w:tab w:val="left" w:pos="1134"/>
          <w:tab w:val="left" w:pos="1276"/>
          <w:tab w:val="left" w:pos="1418"/>
          <w:tab w:val="left" w:pos="1483"/>
        </w:tabs>
        <w:spacing w:line="276" w:lineRule="auto"/>
        <w:ind w:left="0" w:firstLine="709"/>
        <w:rPr>
          <w:sz w:val="24"/>
          <w:szCs w:val="24"/>
        </w:rPr>
      </w:pPr>
      <w:r w:rsidRPr="002E1344">
        <w:rPr>
          <w:sz w:val="24"/>
          <w:szCs w:val="24"/>
        </w:rPr>
        <w:t xml:space="preserve">оценка затрат на восстановление лесонасаждений, вырубаемых при проведении строительно-монтажных работ, в соответствии с нормативно-правовыми актами Российской </w:t>
      </w:r>
      <w:r w:rsidRPr="002E1344">
        <w:rPr>
          <w:spacing w:val="-2"/>
          <w:sz w:val="24"/>
          <w:szCs w:val="24"/>
        </w:rPr>
        <w:t>Федерации;</w:t>
      </w:r>
    </w:p>
    <w:p w14:paraId="3560BC70" w14:textId="1F7E202A" w:rsidR="00977FE2" w:rsidRPr="002E1344" w:rsidRDefault="00D46F42" w:rsidP="007900C6">
      <w:pPr>
        <w:pStyle w:val="af5"/>
        <w:numPr>
          <w:ilvl w:val="0"/>
          <w:numId w:val="38"/>
        </w:numPr>
        <w:tabs>
          <w:tab w:val="left" w:pos="1134"/>
          <w:tab w:val="left" w:pos="1276"/>
          <w:tab w:val="left" w:pos="1418"/>
          <w:tab w:val="left" w:pos="1481"/>
        </w:tabs>
        <w:spacing w:line="276" w:lineRule="auto"/>
        <w:ind w:left="0" w:firstLine="709"/>
      </w:pPr>
      <w:r w:rsidRPr="002E1344">
        <w:rPr>
          <w:sz w:val="24"/>
          <w:szCs w:val="24"/>
        </w:rPr>
        <w:t>необходимость</w:t>
      </w:r>
      <w:r w:rsidRPr="002E1344">
        <w:rPr>
          <w:spacing w:val="54"/>
          <w:sz w:val="24"/>
          <w:szCs w:val="24"/>
        </w:rPr>
        <w:t xml:space="preserve"> </w:t>
      </w:r>
      <w:r w:rsidRPr="002E1344">
        <w:rPr>
          <w:sz w:val="24"/>
          <w:szCs w:val="24"/>
        </w:rPr>
        <w:t>сооружения</w:t>
      </w:r>
      <w:r w:rsidRPr="002E1344">
        <w:rPr>
          <w:spacing w:val="50"/>
          <w:sz w:val="24"/>
          <w:szCs w:val="24"/>
        </w:rPr>
        <w:t xml:space="preserve"> </w:t>
      </w:r>
      <w:r w:rsidRPr="002E1344">
        <w:rPr>
          <w:sz w:val="24"/>
          <w:szCs w:val="24"/>
        </w:rPr>
        <w:t>системы</w:t>
      </w:r>
      <w:r w:rsidRPr="002E1344">
        <w:rPr>
          <w:spacing w:val="73"/>
          <w:sz w:val="24"/>
          <w:szCs w:val="24"/>
        </w:rPr>
        <w:t xml:space="preserve"> </w:t>
      </w:r>
      <w:r w:rsidRPr="002E1344">
        <w:rPr>
          <w:sz w:val="24"/>
          <w:szCs w:val="24"/>
        </w:rPr>
        <w:t>раннего</w:t>
      </w:r>
      <w:r w:rsidRPr="002E1344">
        <w:rPr>
          <w:spacing w:val="74"/>
          <w:sz w:val="24"/>
          <w:szCs w:val="24"/>
        </w:rPr>
        <w:t xml:space="preserve"> </w:t>
      </w:r>
      <w:r w:rsidRPr="002E1344">
        <w:rPr>
          <w:sz w:val="24"/>
          <w:szCs w:val="24"/>
        </w:rPr>
        <w:t>обнаружения</w:t>
      </w:r>
      <w:r w:rsidRPr="002E1344">
        <w:rPr>
          <w:spacing w:val="51"/>
          <w:sz w:val="24"/>
          <w:szCs w:val="24"/>
        </w:rPr>
        <w:t xml:space="preserve"> </w:t>
      </w:r>
      <w:r w:rsidRPr="002E1344">
        <w:rPr>
          <w:sz w:val="24"/>
          <w:szCs w:val="24"/>
        </w:rPr>
        <w:t>гололедообразования</w:t>
      </w:r>
      <w:r w:rsidRPr="002E1344">
        <w:rPr>
          <w:spacing w:val="49"/>
          <w:sz w:val="24"/>
          <w:szCs w:val="24"/>
        </w:rPr>
        <w:t xml:space="preserve"> </w:t>
      </w:r>
      <w:r w:rsidRPr="002E1344">
        <w:rPr>
          <w:spacing w:val="-10"/>
          <w:sz w:val="24"/>
          <w:szCs w:val="24"/>
        </w:rPr>
        <w:t>и</w:t>
      </w:r>
      <w:r w:rsidR="002E1344" w:rsidRPr="002E1344">
        <w:rPr>
          <w:spacing w:val="-10"/>
          <w:sz w:val="24"/>
          <w:szCs w:val="24"/>
        </w:rPr>
        <w:t xml:space="preserve"> </w:t>
      </w:r>
      <w:r w:rsidRPr="002E1344">
        <w:t>устройств</w:t>
      </w:r>
      <w:r w:rsidRPr="002E1344">
        <w:rPr>
          <w:spacing w:val="-3"/>
        </w:rPr>
        <w:t xml:space="preserve"> </w:t>
      </w:r>
      <w:r w:rsidRPr="002E1344">
        <w:t>(управляемых</w:t>
      </w:r>
      <w:r w:rsidRPr="002E1344">
        <w:rPr>
          <w:spacing w:val="2"/>
        </w:rPr>
        <w:t xml:space="preserve"> </w:t>
      </w:r>
      <w:r w:rsidRPr="002E1344">
        <w:t>установок)</w:t>
      </w:r>
      <w:r w:rsidRPr="002E1344">
        <w:rPr>
          <w:spacing w:val="4"/>
        </w:rPr>
        <w:t xml:space="preserve"> </w:t>
      </w:r>
      <w:r w:rsidRPr="002E1344">
        <w:t>плавки</w:t>
      </w:r>
      <w:r w:rsidRPr="002E1344">
        <w:rPr>
          <w:spacing w:val="-5"/>
        </w:rPr>
        <w:t xml:space="preserve"> </w:t>
      </w:r>
      <w:r w:rsidRPr="002E1344">
        <w:rPr>
          <w:spacing w:val="-2"/>
        </w:rPr>
        <w:t>гололеда;</w:t>
      </w:r>
    </w:p>
    <w:p w14:paraId="5B29E948" w14:textId="77777777" w:rsidR="00977FE2" w:rsidRPr="0010096F" w:rsidRDefault="00D46F42" w:rsidP="007900C6">
      <w:pPr>
        <w:pStyle w:val="af5"/>
        <w:numPr>
          <w:ilvl w:val="0"/>
          <w:numId w:val="38"/>
        </w:numPr>
        <w:tabs>
          <w:tab w:val="left" w:pos="1134"/>
          <w:tab w:val="left" w:pos="1276"/>
          <w:tab w:val="left" w:pos="1418"/>
          <w:tab w:val="left" w:pos="1482"/>
        </w:tabs>
        <w:spacing w:line="276" w:lineRule="auto"/>
        <w:ind w:left="0" w:firstLine="709"/>
        <w:rPr>
          <w:sz w:val="24"/>
          <w:szCs w:val="24"/>
        </w:rPr>
      </w:pPr>
      <w:r w:rsidRPr="0010096F">
        <w:rPr>
          <w:sz w:val="24"/>
          <w:szCs w:val="24"/>
        </w:rPr>
        <w:t>решения по минимальному габариту от нижней точки провиса проводов до поверхности земли с расчетом оптимального;</w:t>
      </w:r>
    </w:p>
    <w:p w14:paraId="71E74BC4" w14:textId="77777777" w:rsidR="00977FE2" w:rsidRPr="0010096F" w:rsidRDefault="00D46F42" w:rsidP="007900C6">
      <w:pPr>
        <w:pStyle w:val="af5"/>
        <w:numPr>
          <w:ilvl w:val="0"/>
          <w:numId w:val="38"/>
        </w:numPr>
        <w:tabs>
          <w:tab w:val="left" w:pos="1134"/>
          <w:tab w:val="left" w:pos="1276"/>
          <w:tab w:val="left" w:pos="1418"/>
          <w:tab w:val="left" w:pos="1482"/>
        </w:tabs>
        <w:spacing w:line="276" w:lineRule="auto"/>
        <w:ind w:left="0" w:firstLine="709"/>
        <w:rPr>
          <w:sz w:val="24"/>
          <w:szCs w:val="24"/>
        </w:rPr>
      </w:pPr>
      <w:r w:rsidRPr="0010096F">
        <w:rPr>
          <w:sz w:val="24"/>
          <w:szCs w:val="24"/>
        </w:rPr>
        <w:lastRenderedPageBreak/>
        <w:t>план</w:t>
      </w:r>
      <w:r w:rsidRPr="0010096F">
        <w:rPr>
          <w:spacing w:val="-5"/>
          <w:sz w:val="24"/>
          <w:szCs w:val="24"/>
        </w:rPr>
        <w:t xml:space="preserve"> </w:t>
      </w:r>
      <w:r w:rsidRPr="0010096F">
        <w:rPr>
          <w:sz w:val="24"/>
          <w:szCs w:val="24"/>
        </w:rPr>
        <w:t>участка</w:t>
      </w:r>
      <w:r w:rsidRPr="0010096F">
        <w:rPr>
          <w:spacing w:val="6"/>
          <w:sz w:val="24"/>
          <w:szCs w:val="24"/>
        </w:rPr>
        <w:t xml:space="preserve"> </w:t>
      </w:r>
      <w:r w:rsidRPr="0010096F">
        <w:rPr>
          <w:sz w:val="24"/>
          <w:szCs w:val="24"/>
        </w:rPr>
        <w:t>ВЛ</w:t>
      </w:r>
      <w:r w:rsidRPr="0010096F">
        <w:rPr>
          <w:spacing w:val="-11"/>
          <w:sz w:val="24"/>
          <w:szCs w:val="24"/>
        </w:rPr>
        <w:t xml:space="preserve"> </w:t>
      </w:r>
      <w:r w:rsidRPr="0010096F">
        <w:rPr>
          <w:sz w:val="24"/>
          <w:szCs w:val="24"/>
        </w:rPr>
        <w:t>с</w:t>
      </w:r>
      <w:r w:rsidRPr="0010096F">
        <w:rPr>
          <w:spacing w:val="-8"/>
          <w:sz w:val="24"/>
          <w:szCs w:val="24"/>
        </w:rPr>
        <w:t xml:space="preserve"> </w:t>
      </w:r>
      <w:r w:rsidRPr="0010096F">
        <w:rPr>
          <w:sz w:val="24"/>
          <w:szCs w:val="24"/>
        </w:rPr>
        <w:t>указанием</w:t>
      </w:r>
      <w:r w:rsidRPr="0010096F">
        <w:rPr>
          <w:spacing w:val="19"/>
          <w:sz w:val="24"/>
          <w:szCs w:val="24"/>
        </w:rPr>
        <w:t xml:space="preserve"> </w:t>
      </w:r>
      <w:r w:rsidRPr="0010096F">
        <w:rPr>
          <w:sz w:val="24"/>
          <w:szCs w:val="24"/>
        </w:rPr>
        <w:t>опор,</w:t>
      </w:r>
      <w:r w:rsidRPr="0010096F">
        <w:rPr>
          <w:spacing w:val="-8"/>
          <w:sz w:val="24"/>
          <w:szCs w:val="24"/>
        </w:rPr>
        <w:t xml:space="preserve"> </w:t>
      </w:r>
      <w:r w:rsidRPr="0010096F">
        <w:rPr>
          <w:sz w:val="24"/>
          <w:szCs w:val="24"/>
        </w:rPr>
        <w:t>подлежащих</w:t>
      </w:r>
      <w:r w:rsidRPr="0010096F">
        <w:rPr>
          <w:spacing w:val="12"/>
          <w:sz w:val="24"/>
          <w:szCs w:val="24"/>
        </w:rPr>
        <w:t xml:space="preserve"> </w:t>
      </w:r>
      <w:r w:rsidRPr="0010096F">
        <w:rPr>
          <w:spacing w:val="-2"/>
          <w:sz w:val="24"/>
          <w:szCs w:val="24"/>
        </w:rPr>
        <w:t>замене;</w:t>
      </w:r>
    </w:p>
    <w:p w14:paraId="51528B86" w14:textId="77777777" w:rsidR="00977FE2" w:rsidRPr="0010096F" w:rsidRDefault="00D46F42" w:rsidP="007900C6">
      <w:pPr>
        <w:pStyle w:val="af5"/>
        <w:numPr>
          <w:ilvl w:val="0"/>
          <w:numId w:val="38"/>
        </w:numPr>
        <w:tabs>
          <w:tab w:val="left" w:pos="1134"/>
          <w:tab w:val="left" w:pos="1276"/>
          <w:tab w:val="left" w:pos="1418"/>
          <w:tab w:val="left" w:pos="1483"/>
        </w:tabs>
        <w:spacing w:line="276" w:lineRule="auto"/>
        <w:ind w:left="0" w:firstLine="709"/>
        <w:rPr>
          <w:sz w:val="24"/>
          <w:szCs w:val="24"/>
        </w:rPr>
      </w:pPr>
      <w:r w:rsidRPr="0010096F">
        <w:rPr>
          <w:sz w:val="24"/>
          <w:szCs w:val="24"/>
        </w:rPr>
        <w:t>решения</w:t>
      </w:r>
      <w:r w:rsidRPr="0010096F">
        <w:rPr>
          <w:spacing w:val="-1"/>
          <w:sz w:val="24"/>
          <w:szCs w:val="24"/>
        </w:rPr>
        <w:t xml:space="preserve"> </w:t>
      </w:r>
      <w:r w:rsidRPr="0010096F">
        <w:rPr>
          <w:sz w:val="24"/>
          <w:szCs w:val="24"/>
        </w:rPr>
        <w:t>по</w:t>
      </w:r>
      <w:r w:rsidRPr="0010096F">
        <w:rPr>
          <w:spacing w:val="-13"/>
          <w:sz w:val="24"/>
          <w:szCs w:val="24"/>
        </w:rPr>
        <w:t xml:space="preserve"> </w:t>
      </w:r>
      <w:r w:rsidRPr="0010096F">
        <w:rPr>
          <w:sz w:val="24"/>
          <w:szCs w:val="24"/>
        </w:rPr>
        <w:t>диагностике</w:t>
      </w:r>
      <w:r w:rsidRPr="0010096F">
        <w:rPr>
          <w:spacing w:val="11"/>
          <w:sz w:val="24"/>
          <w:szCs w:val="24"/>
        </w:rPr>
        <w:t xml:space="preserve"> </w:t>
      </w:r>
      <w:r w:rsidRPr="0010096F">
        <w:rPr>
          <w:sz w:val="24"/>
          <w:szCs w:val="24"/>
        </w:rPr>
        <w:t>и</w:t>
      </w:r>
      <w:r w:rsidRPr="0010096F">
        <w:rPr>
          <w:spacing w:val="-15"/>
          <w:sz w:val="24"/>
          <w:szCs w:val="24"/>
        </w:rPr>
        <w:t xml:space="preserve"> </w:t>
      </w:r>
      <w:r w:rsidRPr="0010096F">
        <w:rPr>
          <w:sz w:val="24"/>
          <w:szCs w:val="24"/>
        </w:rPr>
        <w:t>мониторингу</w:t>
      </w:r>
      <w:r w:rsidRPr="0010096F">
        <w:rPr>
          <w:spacing w:val="10"/>
          <w:sz w:val="24"/>
          <w:szCs w:val="24"/>
        </w:rPr>
        <w:t xml:space="preserve"> </w:t>
      </w:r>
      <w:r w:rsidRPr="0010096F">
        <w:rPr>
          <w:sz w:val="24"/>
          <w:szCs w:val="24"/>
        </w:rPr>
        <w:t>состояния</w:t>
      </w:r>
      <w:r w:rsidRPr="0010096F">
        <w:rPr>
          <w:spacing w:val="3"/>
          <w:sz w:val="24"/>
          <w:szCs w:val="24"/>
        </w:rPr>
        <w:t xml:space="preserve"> </w:t>
      </w:r>
      <w:r w:rsidRPr="0010096F">
        <w:rPr>
          <w:spacing w:val="-5"/>
          <w:sz w:val="24"/>
          <w:szCs w:val="24"/>
        </w:rPr>
        <w:t>ВЛ.</w:t>
      </w:r>
    </w:p>
    <w:p w14:paraId="66BF6E1E" w14:textId="77777777" w:rsidR="00977FE2" w:rsidRPr="0010096F" w:rsidRDefault="00D46F42" w:rsidP="007900C6">
      <w:pPr>
        <w:pStyle w:val="af4"/>
        <w:tabs>
          <w:tab w:val="left" w:pos="1134"/>
        </w:tabs>
        <w:spacing w:line="276" w:lineRule="auto"/>
        <w:ind w:firstLine="709"/>
      </w:pPr>
      <w:r w:rsidRPr="0010096F">
        <w:t>В</w:t>
      </w:r>
      <w:r w:rsidRPr="0010096F">
        <w:rPr>
          <w:spacing w:val="73"/>
        </w:rPr>
        <w:t xml:space="preserve"> </w:t>
      </w:r>
      <w:r w:rsidRPr="0010096F">
        <w:t>районах</w:t>
      </w:r>
      <w:r w:rsidRPr="0010096F">
        <w:rPr>
          <w:spacing w:val="79"/>
        </w:rPr>
        <w:t xml:space="preserve"> </w:t>
      </w:r>
      <w:r w:rsidRPr="0010096F">
        <w:t>с</w:t>
      </w:r>
      <w:r w:rsidRPr="0010096F">
        <w:rPr>
          <w:spacing w:val="64"/>
        </w:rPr>
        <w:t xml:space="preserve"> </w:t>
      </w:r>
      <w:r w:rsidRPr="0010096F">
        <w:t>толщиной</w:t>
      </w:r>
      <w:r w:rsidRPr="0010096F">
        <w:rPr>
          <w:spacing w:val="57"/>
        </w:rPr>
        <w:t xml:space="preserve"> </w:t>
      </w:r>
      <w:r w:rsidRPr="0010096F">
        <w:t>стенки</w:t>
      </w:r>
      <w:r w:rsidRPr="0010096F">
        <w:rPr>
          <w:spacing w:val="73"/>
        </w:rPr>
        <w:t xml:space="preserve"> </w:t>
      </w:r>
      <w:r w:rsidRPr="0010096F">
        <w:t>гололеда</w:t>
      </w:r>
      <w:r w:rsidRPr="0010096F">
        <w:rPr>
          <w:spacing w:val="76"/>
        </w:rPr>
        <w:t xml:space="preserve"> </w:t>
      </w:r>
      <w:r w:rsidRPr="0010096F">
        <w:t>более</w:t>
      </w:r>
      <w:r w:rsidRPr="0010096F">
        <w:rPr>
          <w:spacing w:val="73"/>
        </w:rPr>
        <w:t xml:space="preserve"> </w:t>
      </w:r>
      <w:r w:rsidRPr="0010096F">
        <w:t>25</w:t>
      </w:r>
      <w:r w:rsidRPr="0010096F">
        <w:rPr>
          <w:spacing w:val="-4"/>
        </w:rPr>
        <w:t xml:space="preserve"> </w:t>
      </w:r>
      <w:r w:rsidRPr="0010096F">
        <w:t>мм,</w:t>
      </w:r>
      <w:r w:rsidRPr="0010096F">
        <w:rPr>
          <w:spacing w:val="64"/>
        </w:rPr>
        <w:t xml:space="preserve"> </w:t>
      </w:r>
      <w:r w:rsidRPr="0010096F">
        <w:t>а</w:t>
      </w:r>
      <w:r w:rsidRPr="0010096F">
        <w:rPr>
          <w:spacing w:val="69"/>
        </w:rPr>
        <w:t xml:space="preserve"> </w:t>
      </w:r>
      <w:r w:rsidRPr="0010096F">
        <w:t>также</w:t>
      </w:r>
      <w:r w:rsidRPr="0010096F">
        <w:rPr>
          <w:spacing w:val="73"/>
        </w:rPr>
        <w:t xml:space="preserve"> </w:t>
      </w:r>
      <w:r w:rsidRPr="0010096F">
        <w:t>в</w:t>
      </w:r>
      <w:r w:rsidRPr="0010096F">
        <w:rPr>
          <w:spacing w:val="66"/>
        </w:rPr>
        <w:t xml:space="preserve"> </w:t>
      </w:r>
      <w:r w:rsidRPr="0010096F">
        <w:t>районах</w:t>
      </w:r>
      <w:r w:rsidRPr="0010096F">
        <w:rPr>
          <w:spacing w:val="53"/>
        </w:rPr>
        <w:t xml:space="preserve"> </w:t>
      </w:r>
      <w:r w:rsidRPr="0010096F">
        <w:t>с</w:t>
      </w:r>
      <w:r w:rsidRPr="0010096F">
        <w:rPr>
          <w:spacing w:val="62"/>
        </w:rPr>
        <w:t xml:space="preserve"> </w:t>
      </w:r>
      <w:r w:rsidRPr="0010096F">
        <w:rPr>
          <w:spacing w:val="-2"/>
        </w:rPr>
        <w:t xml:space="preserve">частыми </w:t>
      </w:r>
      <w:r w:rsidRPr="0010096F">
        <w:t>образованиями гололеда или изморози в сочетании с сильными ветрами и в районах с частой и интенсивной пляской проводов (рис. 2.5.4 ПУЭ 7-го издания), помимо организации</w:t>
      </w:r>
      <w:r w:rsidRPr="0010096F">
        <w:rPr>
          <w:spacing w:val="40"/>
        </w:rPr>
        <w:t xml:space="preserve"> </w:t>
      </w:r>
      <w:r w:rsidRPr="0010096F">
        <w:t>традиционной плавки гололеда, необходимо рассматривать следующие мероприятия:</w:t>
      </w:r>
    </w:p>
    <w:p w14:paraId="58F057F4" w14:textId="77777777" w:rsidR="00977FE2" w:rsidRPr="0010096F" w:rsidRDefault="00D46F42" w:rsidP="007900C6">
      <w:pPr>
        <w:pStyle w:val="af4"/>
        <w:numPr>
          <w:ilvl w:val="0"/>
          <w:numId w:val="37"/>
        </w:numPr>
        <w:tabs>
          <w:tab w:val="left" w:pos="1134"/>
        </w:tabs>
        <w:spacing w:before="14" w:line="276" w:lineRule="auto"/>
        <w:ind w:left="0" w:firstLine="709"/>
      </w:pPr>
      <w:r w:rsidRPr="0010096F">
        <w:t>локальное исключение подвески грозозащитного(-ых) троса(-ов) и</w:t>
      </w:r>
      <w:r w:rsidRPr="0010096F">
        <w:rPr>
          <w:b/>
        </w:rPr>
        <w:t xml:space="preserve"> </w:t>
      </w:r>
      <w:r w:rsidRPr="0010096F">
        <w:t>использование для организации</w:t>
      </w:r>
      <w:r w:rsidRPr="0010096F">
        <w:rPr>
          <w:spacing w:val="40"/>
        </w:rPr>
        <w:t xml:space="preserve"> </w:t>
      </w:r>
      <w:r w:rsidRPr="0010096F">
        <w:t>молниезащиты</w:t>
      </w:r>
      <w:r w:rsidRPr="0010096F">
        <w:rPr>
          <w:spacing w:val="40"/>
        </w:rPr>
        <w:t xml:space="preserve"> </w:t>
      </w:r>
      <w:r w:rsidRPr="0010096F">
        <w:t>ОПН на участках ВЛ, где отмечались</w:t>
      </w:r>
      <w:r w:rsidRPr="0010096F">
        <w:rPr>
          <w:spacing w:val="40"/>
        </w:rPr>
        <w:t xml:space="preserve"> </w:t>
      </w:r>
      <w:r w:rsidRPr="0010096F">
        <w:t>частые отключения</w:t>
      </w:r>
      <w:r w:rsidRPr="0010096F">
        <w:rPr>
          <w:spacing w:val="40"/>
        </w:rPr>
        <w:t xml:space="preserve"> </w:t>
      </w:r>
      <w:r w:rsidRPr="0010096F">
        <w:t>по причине обрыва тросов из-за гололедных образований;</w:t>
      </w:r>
    </w:p>
    <w:p w14:paraId="176B0A6D" w14:textId="77777777" w:rsidR="00977FE2" w:rsidRPr="0010096F" w:rsidRDefault="00D46F42" w:rsidP="007900C6">
      <w:pPr>
        <w:pStyle w:val="af4"/>
        <w:numPr>
          <w:ilvl w:val="0"/>
          <w:numId w:val="37"/>
        </w:numPr>
        <w:tabs>
          <w:tab w:val="left" w:pos="1134"/>
        </w:tabs>
        <w:spacing w:before="16" w:line="276" w:lineRule="auto"/>
        <w:ind w:left="0" w:firstLine="709"/>
      </w:pPr>
      <w:r w:rsidRPr="0010096F">
        <w:t>применение проводов, верхний повив которых близок к</w:t>
      </w:r>
      <w:r w:rsidRPr="0010096F">
        <w:rPr>
          <w:spacing w:val="-1"/>
        </w:rPr>
        <w:t xml:space="preserve"> </w:t>
      </w:r>
      <w:r w:rsidRPr="0010096F">
        <w:t>идеально цилиндрическому и обладающих меньшим коэффициентом аэродинамического сопротивления, повышенной коррозионной стойкостью и повышенной стойкостью к гололедно-ветровым воздействиям;</w:t>
      </w:r>
    </w:p>
    <w:p w14:paraId="007BC8D3" w14:textId="77777777" w:rsidR="00977FE2" w:rsidRPr="0010096F" w:rsidRDefault="00D46F42" w:rsidP="00913375">
      <w:pPr>
        <w:pStyle w:val="af4"/>
        <w:numPr>
          <w:ilvl w:val="0"/>
          <w:numId w:val="37"/>
        </w:numPr>
        <w:tabs>
          <w:tab w:val="left" w:pos="1134"/>
        </w:tabs>
        <w:spacing w:before="24" w:line="276" w:lineRule="auto"/>
        <w:ind w:left="0" w:firstLine="709"/>
      </w:pPr>
      <w:r w:rsidRPr="0010096F">
        <w:t>исключение схлестывания и минимизации пляски проводов за счет применения изолирующих межфазных распорок;</w:t>
      </w:r>
    </w:p>
    <w:p w14:paraId="27D3F63C" w14:textId="77777777" w:rsidR="00977FE2" w:rsidRPr="0010096F" w:rsidRDefault="00D46F42" w:rsidP="00913375">
      <w:pPr>
        <w:pStyle w:val="af4"/>
        <w:numPr>
          <w:ilvl w:val="0"/>
          <w:numId w:val="37"/>
        </w:numPr>
        <w:tabs>
          <w:tab w:val="left" w:pos="1134"/>
        </w:tabs>
        <w:spacing w:before="24" w:line="276" w:lineRule="auto"/>
        <w:ind w:left="0" w:firstLine="709"/>
      </w:pPr>
      <w:r w:rsidRPr="0010096F">
        <w:t>применение У-образных гирлянд изоляторов (при проектировании и изготовлении опор необходимо учитывать наличие элементов креплений) с</w:t>
      </w:r>
      <w:r w:rsidRPr="0010096F">
        <w:rPr>
          <w:spacing w:val="-11"/>
        </w:rPr>
        <w:t xml:space="preserve"> </w:t>
      </w:r>
      <w:r w:rsidRPr="0010096F">
        <w:t>целью недопущения приближения проводов к телу опоры;</w:t>
      </w:r>
    </w:p>
    <w:p w14:paraId="099A1C64" w14:textId="77777777" w:rsidR="00977FE2" w:rsidRPr="0010096F" w:rsidRDefault="00D46F42" w:rsidP="00913375">
      <w:pPr>
        <w:pStyle w:val="af4"/>
        <w:numPr>
          <w:ilvl w:val="0"/>
          <w:numId w:val="37"/>
        </w:numPr>
        <w:tabs>
          <w:tab w:val="left" w:pos="1134"/>
        </w:tabs>
        <w:spacing w:before="18" w:line="276" w:lineRule="auto"/>
        <w:ind w:left="0" w:firstLine="709"/>
      </w:pPr>
      <w:r w:rsidRPr="0010096F">
        <w:lastRenderedPageBreak/>
        <w:t>применение многоцепных гирлянд изоляторов с раздельным креплением к опоре для повышения механической</w:t>
      </w:r>
      <w:r w:rsidRPr="0010096F">
        <w:rPr>
          <w:spacing w:val="33"/>
        </w:rPr>
        <w:t xml:space="preserve"> </w:t>
      </w:r>
      <w:r w:rsidRPr="0010096F">
        <w:t>прочности изолирующей</w:t>
      </w:r>
      <w:r w:rsidRPr="0010096F">
        <w:rPr>
          <w:spacing w:val="29"/>
        </w:rPr>
        <w:t xml:space="preserve"> </w:t>
      </w:r>
      <w:r w:rsidRPr="0010096F">
        <w:t>подвески на</w:t>
      </w:r>
      <w:r w:rsidRPr="0010096F">
        <w:rPr>
          <w:spacing w:val="-4"/>
        </w:rPr>
        <w:t xml:space="preserve"> </w:t>
      </w:r>
      <w:r w:rsidRPr="0010096F">
        <w:t>анкерных опорах;</w:t>
      </w:r>
    </w:p>
    <w:p w14:paraId="783FD6F8" w14:textId="77777777" w:rsidR="00977FE2" w:rsidRPr="0010096F" w:rsidRDefault="00D46F42" w:rsidP="00913375">
      <w:pPr>
        <w:pStyle w:val="af4"/>
        <w:numPr>
          <w:ilvl w:val="0"/>
          <w:numId w:val="37"/>
        </w:numPr>
        <w:tabs>
          <w:tab w:val="left" w:pos="1134"/>
        </w:tabs>
        <w:spacing w:before="14" w:line="276" w:lineRule="auto"/>
        <w:ind w:left="0" w:firstLine="709"/>
      </w:pPr>
      <w:r w:rsidRPr="0010096F">
        <w:t>применение</w:t>
      </w:r>
      <w:r w:rsidRPr="0010096F">
        <w:rPr>
          <w:spacing w:val="3"/>
        </w:rPr>
        <w:t xml:space="preserve"> </w:t>
      </w:r>
      <w:r w:rsidRPr="0010096F">
        <w:t>оптического</w:t>
      </w:r>
      <w:r w:rsidRPr="0010096F">
        <w:rPr>
          <w:spacing w:val="7"/>
        </w:rPr>
        <w:t xml:space="preserve"> </w:t>
      </w:r>
      <w:r w:rsidRPr="0010096F">
        <w:t>кабеля,</w:t>
      </w:r>
      <w:r w:rsidRPr="0010096F">
        <w:rPr>
          <w:spacing w:val="-5"/>
        </w:rPr>
        <w:t xml:space="preserve"> </w:t>
      </w:r>
      <w:r w:rsidRPr="0010096F">
        <w:t>встроенного</w:t>
      </w:r>
      <w:r w:rsidRPr="0010096F">
        <w:rPr>
          <w:spacing w:val="10"/>
        </w:rPr>
        <w:t xml:space="preserve"> </w:t>
      </w:r>
      <w:r w:rsidRPr="0010096F">
        <w:t>в</w:t>
      </w:r>
      <w:r w:rsidRPr="0010096F">
        <w:rPr>
          <w:spacing w:val="-14"/>
        </w:rPr>
        <w:t xml:space="preserve"> </w:t>
      </w:r>
      <w:r w:rsidRPr="0010096F">
        <w:t>фазный</w:t>
      </w:r>
      <w:r w:rsidRPr="0010096F">
        <w:rPr>
          <w:spacing w:val="1"/>
        </w:rPr>
        <w:t xml:space="preserve"> </w:t>
      </w:r>
      <w:r w:rsidRPr="0010096F">
        <w:t>провод</w:t>
      </w:r>
      <w:r w:rsidRPr="0010096F">
        <w:rPr>
          <w:spacing w:val="-1"/>
        </w:rPr>
        <w:t xml:space="preserve"> </w:t>
      </w:r>
      <w:r w:rsidRPr="0010096F">
        <w:rPr>
          <w:spacing w:val="-2"/>
        </w:rPr>
        <w:t>(ОКФП).</w:t>
      </w:r>
    </w:p>
    <w:p w14:paraId="4426D7D9" w14:textId="77777777" w:rsidR="00977FE2" w:rsidRPr="0010096F" w:rsidRDefault="00D46F42" w:rsidP="00913375">
      <w:pPr>
        <w:pStyle w:val="af4"/>
        <w:tabs>
          <w:tab w:val="left" w:pos="1134"/>
        </w:tabs>
        <w:spacing w:line="276" w:lineRule="auto"/>
        <w:ind w:firstLine="709"/>
      </w:pPr>
      <w:r w:rsidRPr="0010096F">
        <w:t>Для демонтируемых участков ВЛ (при наличии) должны быть указаны номера опор, подлежащих демонтажу, и их географические координаты (в десятичных градусах).</w:t>
      </w:r>
    </w:p>
    <w:p w14:paraId="213389B5" w14:textId="5CAD174A" w:rsidR="00977FE2" w:rsidRPr="002326D7" w:rsidRDefault="00D46F42">
      <w:pPr>
        <w:pStyle w:val="af5"/>
        <w:numPr>
          <w:ilvl w:val="1"/>
          <w:numId w:val="1"/>
        </w:numPr>
        <w:tabs>
          <w:tab w:val="left" w:pos="1134"/>
          <w:tab w:val="left" w:pos="1805"/>
        </w:tabs>
        <w:spacing w:line="276" w:lineRule="auto"/>
        <w:ind w:left="0" w:firstLine="709"/>
        <w:rPr>
          <w:sz w:val="24"/>
          <w:szCs w:val="24"/>
        </w:rPr>
        <w:pPrChange w:id="14" w:author="AO" w:date="2024-11-26T15:43:00Z">
          <w:pPr>
            <w:pStyle w:val="1"/>
            <w:numPr>
              <w:ilvl w:val="2"/>
              <w:numId w:val="59"/>
            </w:numPr>
            <w:tabs>
              <w:tab w:val="left" w:pos="1134"/>
              <w:tab w:val="left" w:pos="1780"/>
            </w:tabs>
            <w:spacing w:before="130" w:line="276" w:lineRule="auto"/>
            <w:ind w:left="0" w:firstLine="709"/>
          </w:pPr>
        </w:pPrChange>
      </w:pPr>
      <w:r w:rsidRPr="00913375">
        <w:rPr>
          <w:b/>
          <w:bCs/>
          <w:sz w:val="24"/>
          <w:szCs w:val="24"/>
        </w:rPr>
        <w:t xml:space="preserve">«Основные технические решения по РЗА и другим ИТС». </w:t>
      </w:r>
    </w:p>
    <w:p w14:paraId="5136B17B" w14:textId="77777777" w:rsidR="00977FE2" w:rsidRPr="0010096F" w:rsidRDefault="00D46F42" w:rsidP="007900C6">
      <w:pPr>
        <w:pStyle w:val="af4"/>
        <w:tabs>
          <w:tab w:val="left" w:pos="1134"/>
        </w:tabs>
        <w:spacing w:line="276" w:lineRule="auto"/>
        <w:ind w:firstLine="709"/>
      </w:pPr>
      <w:r w:rsidRPr="0010096F">
        <w:t>В составе раздела с учетом результатов предпроектного обследования выполнить, определить и разработать:</w:t>
      </w:r>
    </w:p>
    <w:p w14:paraId="3A439586" w14:textId="77777777" w:rsidR="00977FE2" w:rsidRPr="0010096F" w:rsidRDefault="00D46F42" w:rsidP="007900C6">
      <w:pPr>
        <w:pStyle w:val="af5"/>
        <w:numPr>
          <w:ilvl w:val="0"/>
          <w:numId w:val="40"/>
        </w:numPr>
        <w:tabs>
          <w:tab w:val="left" w:pos="1134"/>
          <w:tab w:val="left" w:pos="1348"/>
        </w:tabs>
        <w:spacing w:line="276" w:lineRule="auto"/>
        <w:ind w:left="0" w:firstLine="709"/>
        <w:rPr>
          <w:sz w:val="24"/>
          <w:szCs w:val="24"/>
        </w:rPr>
      </w:pPr>
      <w:r w:rsidRPr="0010096F">
        <w:rPr>
          <w:sz w:val="24"/>
          <w:szCs w:val="24"/>
        </w:rPr>
        <w:t>состав</w:t>
      </w:r>
      <w:r w:rsidRPr="0010096F">
        <w:rPr>
          <w:spacing w:val="-1"/>
          <w:sz w:val="24"/>
          <w:szCs w:val="24"/>
        </w:rPr>
        <w:t xml:space="preserve"> </w:t>
      </w:r>
      <w:r w:rsidRPr="0010096F">
        <w:rPr>
          <w:sz w:val="24"/>
          <w:szCs w:val="24"/>
        </w:rPr>
        <w:t>вновь устанавливаемых</w:t>
      </w:r>
      <w:r w:rsidRPr="0010096F">
        <w:rPr>
          <w:spacing w:val="-1"/>
          <w:sz w:val="24"/>
          <w:szCs w:val="24"/>
        </w:rPr>
        <w:t xml:space="preserve"> </w:t>
      </w:r>
      <w:r w:rsidRPr="0010096F">
        <w:rPr>
          <w:sz w:val="24"/>
          <w:szCs w:val="24"/>
        </w:rPr>
        <w:t>и</w:t>
      </w:r>
      <w:r w:rsidRPr="0010096F">
        <w:rPr>
          <w:spacing w:val="-4"/>
          <w:sz w:val="24"/>
          <w:szCs w:val="24"/>
        </w:rPr>
        <w:t xml:space="preserve"> </w:t>
      </w:r>
      <w:r w:rsidRPr="0010096F">
        <w:rPr>
          <w:sz w:val="24"/>
          <w:szCs w:val="24"/>
        </w:rPr>
        <w:t>объемы модернизации существующих устройств ИТС, в т.ч. РЗ, СА, ПА, РА и РАСП (РАС, ОМП) каждого элемента проектируемого объекта (шины, СКРМ и т.д.) и вновь сооружаемых ЛЭП с учетом максимально допустимого времени</w:t>
      </w:r>
      <w:r w:rsidRPr="0010096F">
        <w:rPr>
          <w:spacing w:val="40"/>
          <w:sz w:val="24"/>
          <w:szCs w:val="24"/>
        </w:rPr>
        <w:t xml:space="preserve"> </w:t>
      </w:r>
      <w:r w:rsidRPr="0010096F">
        <w:rPr>
          <w:sz w:val="24"/>
          <w:szCs w:val="24"/>
        </w:rPr>
        <w:t>отключения КЗ. Для ЛЭП 110 кВ и выше должно быть рассмотрено не менее двух вариантов состава РЗ, СА с обязательным рассмотрением варианта применения ДЗЛ и создания или модернизации соответствующих каналов связи;</w:t>
      </w:r>
    </w:p>
    <w:p w14:paraId="4DCC075A" w14:textId="77777777" w:rsidR="00977FE2" w:rsidRPr="0010096F" w:rsidRDefault="00D46F42" w:rsidP="007900C6">
      <w:pPr>
        <w:pStyle w:val="af5"/>
        <w:numPr>
          <w:ilvl w:val="0"/>
          <w:numId w:val="40"/>
        </w:numPr>
        <w:tabs>
          <w:tab w:val="left" w:pos="1134"/>
          <w:tab w:val="left" w:pos="1348"/>
        </w:tabs>
        <w:spacing w:line="276" w:lineRule="auto"/>
        <w:ind w:left="0" w:firstLine="709"/>
        <w:rPr>
          <w:sz w:val="24"/>
          <w:szCs w:val="24"/>
        </w:rPr>
      </w:pPr>
      <w:r w:rsidRPr="0010096F">
        <w:rPr>
          <w:sz w:val="24"/>
          <w:szCs w:val="24"/>
        </w:rPr>
        <w:t>схему размещения устройств ИТС, в т.ч. РЗ, СА, ПА, РА и РАСП (РАС, ОМП) на объектах проектирования и в прилегающей сети с отражением используемых каналов связи (ВОЛС, ВЧ, другое) для передачи сигналов и команд РЗА, включая резервные каналь1</w:t>
      </w:r>
      <w:r w:rsidRPr="0010096F">
        <w:rPr>
          <w:spacing w:val="-12"/>
          <w:sz w:val="24"/>
          <w:szCs w:val="24"/>
        </w:rPr>
        <w:t xml:space="preserve"> </w:t>
      </w:r>
      <w:r w:rsidRPr="0010096F">
        <w:rPr>
          <w:sz w:val="24"/>
          <w:szCs w:val="24"/>
        </w:rPr>
        <w:t>связи;</w:t>
      </w:r>
    </w:p>
    <w:p w14:paraId="2742E116" w14:textId="77777777" w:rsidR="00977FE2" w:rsidRPr="0010096F" w:rsidRDefault="00D46F42" w:rsidP="007900C6">
      <w:pPr>
        <w:pStyle w:val="af5"/>
        <w:numPr>
          <w:ilvl w:val="0"/>
          <w:numId w:val="40"/>
        </w:numPr>
        <w:tabs>
          <w:tab w:val="left" w:pos="1134"/>
          <w:tab w:val="left" w:pos="1344"/>
        </w:tabs>
        <w:spacing w:line="276" w:lineRule="auto"/>
        <w:ind w:left="0" w:firstLine="709"/>
        <w:rPr>
          <w:sz w:val="24"/>
          <w:szCs w:val="24"/>
        </w:rPr>
      </w:pPr>
      <w:r w:rsidRPr="0010096F">
        <w:rPr>
          <w:sz w:val="24"/>
          <w:szCs w:val="24"/>
        </w:rPr>
        <w:lastRenderedPageBreak/>
        <w:t>технические и метрологические характеристики вторичных обмоток ТТ и ТН. Схему распределения устройств информационно-технологических систем по ТТ и ТН (включая устройства</w:t>
      </w:r>
      <w:r w:rsidRPr="0010096F">
        <w:rPr>
          <w:spacing w:val="27"/>
          <w:sz w:val="24"/>
          <w:szCs w:val="24"/>
        </w:rPr>
        <w:t xml:space="preserve"> </w:t>
      </w:r>
      <w:r w:rsidRPr="0010096F">
        <w:rPr>
          <w:sz w:val="24"/>
          <w:szCs w:val="24"/>
        </w:rPr>
        <w:t>РЗ, АПВ, АВР, ПА и РА, РАС, ОМП, АИИС КУЭ,</w:t>
      </w:r>
      <w:r w:rsidRPr="0010096F">
        <w:rPr>
          <w:spacing w:val="-2"/>
          <w:sz w:val="24"/>
          <w:szCs w:val="24"/>
        </w:rPr>
        <w:t xml:space="preserve"> </w:t>
      </w:r>
      <w:r w:rsidRPr="0010096F">
        <w:rPr>
          <w:sz w:val="24"/>
          <w:szCs w:val="24"/>
        </w:rPr>
        <w:t>СИ) на объекте проектирования и на смежных объектах, технологически связанных с объектом проектирования (в объеме распределительного устройства</w:t>
      </w:r>
      <w:r w:rsidRPr="0010096F">
        <w:rPr>
          <w:spacing w:val="40"/>
          <w:sz w:val="24"/>
          <w:szCs w:val="24"/>
        </w:rPr>
        <w:t xml:space="preserve"> </w:t>
      </w:r>
      <w:r w:rsidRPr="0010096F">
        <w:rPr>
          <w:sz w:val="24"/>
          <w:szCs w:val="24"/>
        </w:rPr>
        <w:t>с присоединениями, на которых создаются</w:t>
      </w:r>
      <w:r w:rsidRPr="0010096F">
        <w:rPr>
          <w:spacing w:val="40"/>
          <w:sz w:val="24"/>
          <w:szCs w:val="24"/>
        </w:rPr>
        <w:t xml:space="preserve"> </w:t>
      </w:r>
      <w:r w:rsidRPr="0010096F">
        <w:rPr>
          <w:sz w:val="24"/>
          <w:szCs w:val="24"/>
        </w:rPr>
        <w:t>или</w:t>
      </w:r>
      <w:r w:rsidRPr="0010096F">
        <w:rPr>
          <w:spacing w:val="40"/>
          <w:sz w:val="24"/>
          <w:szCs w:val="24"/>
        </w:rPr>
        <w:t xml:space="preserve"> </w:t>
      </w:r>
      <w:r w:rsidRPr="0010096F">
        <w:rPr>
          <w:sz w:val="24"/>
          <w:szCs w:val="24"/>
        </w:rPr>
        <w:t>модернизируются устройства РЗ, АПВ, АВР, ПА и РА, РАС, СИ);</w:t>
      </w:r>
    </w:p>
    <w:p w14:paraId="4BC1D738" w14:textId="77777777" w:rsidR="00977FE2" w:rsidRPr="0010096F" w:rsidRDefault="00D46F42" w:rsidP="007900C6">
      <w:pPr>
        <w:pStyle w:val="af5"/>
        <w:numPr>
          <w:ilvl w:val="0"/>
          <w:numId w:val="40"/>
        </w:numPr>
        <w:tabs>
          <w:tab w:val="left" w:pos="1134"/>
          <w:tab w:val="left" w:pos="1343"/>
        </w:tabs>
        <w:spacing w:line="276" w:lineRule="auto"/>
        <w:ind w:left="0" w:firstLine="709"/>
        <w:rPr>
          <w:sz w:val="24"/>
          <w:szCs w:val="24"/>
        </w:rPr>
      </w:pPr>
      <w:r w:rsidRPr="0010096F">
        <w:rPr>
          <w:sz w:val="24"/>
          <w:szCs w:val="24"/>
        </w:rPr>
        <w:t>режимы АПВ ЛЭП (в том числе ОАПВ ЛЭП 220 кВ и выше) и шин (ошиновок), в т.ч. алгоритмы АПВ (кратность, условия пуска, контроль напряжения на ЛЭП и шинах, контроль синхронизма и т.п.);</w:t>
      </w:r>
    </w:p>
    <w:p w14:paraId="666A4B18" w14:textId="77777777" w:rsidR="00977FE2" w:rsidRPr="0010096F" w:rsidRDefault="00D46F42" w:rsidP="007900C6">
      <w:pPr>
        <w:pStyle w:val="af5"/>
        <w:numPr>
          <w:ilvl w:val="0"/>
          <w:numId w:val="40"/>
        </w:numPr>
        <w:tabs>
          <w:tab w:val="left" w:pos="1134"/>
          <w:tab w:val="left" w:pos="1342"/>
        </w:tabs>
        <w:spacing w:line="276" w:lineRule="auto"/>
        <w:ind w:left="0" w:firstLine="709"/>
        <w:rPr>
          <w:sz w:val="24"/>
          <w:szCs w:val="24"/>
        </w:rPr>
      </w:pPr>
      <w:r w:rsidRPr="0010096F">
        <w:rPr>
          <w:sz w:val="24"/>
          <w:szCs w:val="24"/>
        </w:rPr>
        <w:t>каналы, технологии и</w:t>
      </w:r>
      <w:r w:rsidRPr="0010096F">
        <w:rPr>
          <w:spacing w:val="-11"/>
          <w:sz w:val="24"/>
          <w:szCs w:val="24"/>
        </w:rPr>
        <w:t xml:space="preserve"> </w:t>
      </w:r>
      <w:r w:rsidRPr="0010096F">
        <w:rPr>
          <w:sz w:val="24"/>
          <w:szCs w:val="24"/>
        </w:rPr>
        <w:t>состав оборудования связи, используемые для</w:t>
      </w:r>
      <w:r w:rsidRPr="0010096F">
        <w:rPr>
          <w:spacing w:val="-4"/>
          <w:sz w:val="24"/>
          <w:szCs w:val="24"/>
        </w:rPr>
        <w:t xml:space="preserve"> </w:t>
      </w:r>
      <w:r w:rsidRPr="0010096F">
        <w:rPr>
          <w:sz w:val="24"/>
          <w:szCs w:val="24"/>
        </w:rPr>
        <w:t>целей РЗ,</w:t>
      </w:r>
      <w:r w:rsidRPr="0010096F">
        <w:rPr>
          <w:spacing w:val="-3"/>
          <w:sz w:val="24"/>
          <w:szCs w:val="24"/>
        </w:rPr>
        <w:t xml:space="preserve"> </w:t>
      </w:r>
      <w:r w:rsidRPr="0010096F">
        <w:rPr>
          <w:sz w:val="24"/>
          <w:szCs w:val="24"/>
        </w:rPr>
        <w:t>ПА,</w:t>
      </w:r>
      <w:r w:rsidRPr="0010096F">
        <w:rPr>
          <w:spacing w:val="-4"/>
          <w:sz w:val="24"/>
          <w:szCs w:val="24"/>
        </w:rPr>
        <w:t xml:space="preserve"> </w:t>
      </w:r>
      <w:r w:rsidRPr="0010096F">
        <w:rPr>
          <w:sz w:val="24"/>
          <w:szCs w:val="24"/>
        </w:rPr>
        <w:t>РА</w:t>
      </w:r>
      <w:r w:rsidRPr="0010096F">
        <w:rPr>
          <w:spacing w:val="-15"/>
          <w:sz w:val="24"/>
          <w:szCs w:val="24"/>
        </w:rPr>
        <w:t xml:space="preserve"> </w:t>
      </w:r>
      <w:r w:rsidRPr="0010096F">
        <w:rPr>
          <w:sz w:val="24"/>
          <w:szCs w:val="24"/>
        </w:rPr>
        <w:t xml:space="preserve">и РАСП, (количество фаз с ВЧ-обработкой, при использовании ВЧ каналов связи по ЛЭП, количество ОВ, оборудования мультиплексирования (при обоснованном отказе организации работы РЗ, ПА и РА по выделенным волокнам волоконно-оптического кабеля) при организации </w:t>
      </w:r>
      <w:r w:rsidRPr="0010096F">
        <w:rPr>
          <w:spacing w:val="-2"/>
          <w:sz w:val="24"/>
          <w:szCs w:val="24"/>
        </w:rPr>
        <w:t>ВОЛС);</w:t>
      </w:r>
    </w:p>
    <w:p w14:paraId="16CFCA10" w14:textId="77777777" w:rsidR="00977FE2" w:rsidRPr="0010096F" w:rsidRDefault="00D46F42" w:rsidP="007900C6">
      <w:pPr>
        <w:pStyle w:val="af5"/>
        <w:numPr>
          <w:ilvl w:val="0"/>
          <w:numId w:val="40"/>
        </w:numPr>
        <w:tabs>
          <w:tab w:val="left" w:pos="1134"/>
          <w:tab w:val="left" w:pos="1338"/>
        </w:tabs>
        <w:spacing w:line="276" w:lineRule="auto"/>
        <w:ind w:left="0" w:firstLine="709"/>
        <w:rPr>
          <w:sz w:val="24"/>
          <w:szCs w:val="24"/>
        </w:rPr>
      </w:pPr>
      <w:r w:rsidRPr="0010096F">
        <w:rPr>
          <w:sz w:val="24"/>
          <w:szCs w:val="24"/>
        </w:rPr>
        <w:t>структурную</w:t>
      </w:r>
      <w:r w:rsidRPr="0010096F">
        <w:rPr>
          <w:spacing w:val="40"/>
          <w:sz w:val="24"/>
          <w:szCs w:val="24"/>
        </w:rPr>
        <w:t xml:space="preserve"> </w:t>
      </w:r>
      <w:r w:rsidRPr="0010096F">
        <w:rPr>
          <w:sz w:val="24"/>
          <w:szCs w:val="24"/>
        </w:rPr>
        <w:t>схему АСУ ТП с краткой пояснительной</w:t>
      </w:r>
      <w:r w:rsidRPr="0010096F">
        <w:rPr>
          <w:spacing w:val="40"/>
          <w:sz w:val="24"/>
          <w:szCs w:val="24"/>
        </w:rPr>
        <w:t xml:space="preserve"> </w:t>
      </w:r>
      <w:r w:rsidRPr="0010096F">
        <w:rPr>
          <w:sz w:val="24"/>
          <w:szCs w:val="24"/>
        </w:rPr>
        <w:t>запиской (виды</w:t>
      </w:r>
      <w:r w:rsidRPr="0010096F">
        <w:rPr>
          <w:spacing w:val="40"/>
          <w:sz w:val="24"/>
          <w:szCs w:val="24"/>
        </w:rPr>
        <w:t xml:space="preserve"> </w:t>
      </w:r>
      <w:r w:rsidRPr="0010096F">
        <w:rPr>
          <w:sz w:val="24"/>
          <w:szCs w:val="24"/>
        </w:rPr>
        <w:t>контролируемого и управляемого</w:t>
      </w:r>
      <w:r w:rsidRPr="0010096F">
        <w:rPr>
          <w:spacing w:val="40"/>
          <w:sz w:val="24"/>
          <w:szCs w:val="24"/>
        </w:rPr>
        <w:t xml:space="preserve"> </w:t>
      </w:r>
      <w:r w:rsidRPr="0010096F">
        <w:rPr>
          <w:sz w:val="24"/>
          <w:szCs w:val="24"/>
        </w:rPr>
        <w:t>оборудования, состав функциональных подсистем);</w:t>
      </w:r>
    </w:p>
    <w:p w14:paraId="3C878255" w14:textId="77777777" w:rsidR="00977FE2" w:rsidRPr="0010096F" w:rsidRDefault="00D46F42" w:rsidP="007900C6">
      <w:pPr>
        <w:pStyle w:val="af5"/>
        <w:numPr>
          <w:ilvl w:val="0"/>
          <w:numId w:val="40"/>
        </w:numPr>
        <w:tabs>
          <w:tab w:val="left" w:pos="1134"/>
          <w:tab w:val="left" w:pos="1333"/>
        </w:tabs>
        <w:spacing w:line="276" w:lineRule="auto"/>
        <w:ind w:left="0" w:firstLine="709"/>
        <w:rPr>
          <w:sz w:val="24"/>
          <w:szCs w:val="24"/>
        </w:rPr>
      </w:pPr>
      <w:r w:rsidRPr="0010096F">
        <w:rPr>
          <w:sz w:val="24"/>
          <w:szCs w:val="24"/>
        </w:rPr>
        <w:t>решения</w:t>
      </w:r>
      <w:r w:rsidRPr="0010096F">
        <w:rPr>
          <w:spacing w:val="66"/>
          <w:sz w:val="24"/>
          <w:szCs w:val="24"/>
        </w:rPr>
        <w:t xml:space="preserve"> </w:t>
      </w:r>
      <w:r w:rsidRPr="0010096F">
        <w:rPr>
          <w:sz w:val="24"/>
          <w:szCs w:val="24"/>
        </w:rPr>
        <w:t>по</w:t>
      </w:r>
      <w:r w:rsidRPr="0010096F">
        <w:rPr>
          <w:spacing w:val="47"/>
          <w:sz w:val="24"/>
          <w:szCs w:val="24"/>
        </w:rPr>
        <w:t xml:space="preserve"> </w:t>
      </w:r>
      <w:r w:rsidRPr="0010096F">
        <w:rPr>
          <w:sz w:val="24"/>
          <w:szCs w:val="24"/>
        </w:rPr>
        <w:t>обмену</w:t>
      </w:r>
      <w:r w:rsidRPr="0010096F">
        <w:rPr>
          <w:spacing w:val="55"/>
          <w:sz w:val="24"/>
          <w:szCs w:val="24"/>
        </w:rPr>
        <w:t xml:space="preserve"> </w:t>
      </w:r>
      <w:r w:rsidRPr="0010096F">
        <w:rPr>
          <w:sz w:val="24"/>
          <w:szCs w:val="24"/>
        </w:rPr>
        <w:t>технологической</w:t>
      </w:r>
      <w:r w:rsidRPr="0010096F">
        <w:rPr>
          <w:spacing w:val="41"/>
          <w:sz w:val="24"/>
          <w:szCs w:val="24"/>
        </w:rPr>
        <w:t xml:space="preserve"> </w:t>
      </w:r>
      <w:r w:rsidRPr="0010096F">
        <w:rPr>
          <w:sz w:val="24"/>
          <w:szCs w:val="24"/>
        </w:rPr>
        <w:t>информацией</w:t>
      </w:r>
      <w:r w:rsidRPr="0010096F">
        <w:rPr>
          <w:spacing w:val="68"/>
          <w:sz w:val="24"/>
          <w:szCs w:val="24"/>
        </w:rPr>
        <w:t xml:space="preserve"> </w:t>
      </w:r>
      <w:r w:rsidRPr="0010096F">
        <w:rPr>
          <w:sz w:val="24"/>
          <w:szCs w:val="24"/>
        </w:rPr>
        <w:t>с</w:t>
      </w:r>
      <w:r w:rsidRPr="0010096F">
        <w:rPr>
          <w:spacing w:val="44"/>
          <w:sz w:val="24"/>
          <w:szCs w:val="24"/>
        </w:rPr>
        <w:t xml:space="preserve"> </w:t>
      </w:r>
      <w:r w:rsidRPr="0010096F">
        <w:rPr>
          <w:sz w:val="24"/>
          <w:szCs w:val="24"/>
        </w:rPr>
        <w:t>ЦУС</w:t>
      </w:r>
      <w:r w:rsidRPr="0010096F">
        <w:rPr>
          <w:spacing w:val="54"/>
          <w:sz w:val="24"/>
          <w:szCs w:val="24"/>
        </w:rPr>
        <w:t xml:space="preserve"> </w:t>
      </w:r>
      <w:r w:rsidRPr="0010096F">
        <w:rPr>
          <w:sz w:val="24"/>
          <w:szCs w:val="24"/>
        </w:rPr>
        <w:t>АО</w:t>
      </w:r>
      <w:r w:rsidRPr="0010096F">
        <w:rPr>
          <w:spacing w:val="49"/>
          <w:sz w:val="24"/>
          <w:szCs w:val="24"/>
        </w:rPr>
        <w:t xml:space="preserve"> </w:t>
      </w:r>
      <w:r w:rsidRPr="0010096F">
        <w:rPr>
          <w:sz w:val="24"/>
          <w:szCs w:val="24"/>
        </w:rPr>
        <w:t>«Крымэнерго»</w:t>
      </w:r>
      <w:r w:rsidRPr="0010096F">
        <w:rPr>
          <w:spacing w:val="54"/>
          <w:sz w:val="24"/>
          <w:szCs w:val="24"/>
        </w:rPr>
        <w:t xml:space="preserve"> </w:t>
      </w:r>
      <w:r w:rsidRPr="0010096F">
        <w:rPr>
          <w:sz w:val="24"/>
          <w:szCs w:val="24"/>
        </w:rPr>
        <w:t>и</w:t>
      </w:r>
      <w:r w:rsidRPr="0010096F">
        <w:rPr>
          <w:spacing w:val="47"/>
          <w:sz w:val="24"/>
          <w:szCs w:val="24"/>
        </w:rPr>
        <w:t xml:space="preserve"> </w:t>
      </w:r>
      <w:r w:rsidRPr="0010096F">
        <w:rPr>
          <w:spacing w:val="-7"/>
          <w:sz w:val="24"/>
          <w:szCs w:val="24"/>
        </w:rPr>
        <w:t>ДЦ.</w:t>
      </w:r>
    </w:p>
    <w:p w14:paraId="359FCB66" w14:textId="77777777" w:rsidR="00977FE2" w:rsidRPr="0010096F" w:rsidRDefault="00D46F42" w:rsidP="007900C6">
      <w:pPr>
        <w:pStyle w:val="af4"/>
        <w:tabs>
          <w:tab w:val="left" w:pos="1134"/>
        </w:tabs>
        <w:spacing w:line="276" w:lineRule="auto"/>
        <w:ind w:firstLine="709"/>
      </w:pPr>
      <w:r w:rsidRPr="0010096F">
        <w:lastRenderedPageBreak/>
        <w:t>Филиала АО «СО ЕЭС» Черноморское РДУ на базе протоколов МЭК: выбор направления</w:t>
      </w:r>
      <w:r w:rsidRPr="0010096F">
        <w:rPr>
          <w:spacing w:val="40"/>
        </w:rPr>
        <w:t xml:space="preserve"> </w:t>
      </w:r>
      <w:r w:rsidRPr="0010096F">
        <w:t>обмена, определение состава информации, обобщенный расчет данных каждого типа для</w:t>
      </w:r>
      <w:r w:rsidRPr="0010096F">
        <w:rPr>
          <w:spacing w:val="80"/>
        </w:rPr>
        <w:t xml:space="preserve"> </w:t>
      </w:r>
      <w:r w:rsidRPr="0010096F">
        <w:t>каждого</w:t>
      </w:r>
      <w:r w:rsidRPr="0010096F">
        <w:rPr>
          <w:spacing w:val="40"/>
        </w:rPr>
        <w:t xml:space="preserve"> </w:t>
      </w:r>
      <w:r w:rsidRPr="0010096F">
        <w:t>направления</w:t>
      </w:r>
      <w:r w:rsidRPr="0010096F">
        <w:rPr>
          <w:spacing w:val="40"/>
        </w:rPr>
        <w:t xml:space="preserve"> </w:t>
      </w:r>
      <w:r w:rsidRPr="0010096F">
        <w:t>обмена</w:t>
      </w:r>
      <w:r w:rsidRPr="0010096F">
        <w:rPr>
          <w:spacing w:val="80"/>
        </w:rPr>
        <w:t xml:space="preserve"> </w:t>
      </w:r>
      <w:r w:rsidRPr="0010096F">
        <w:t>по</w:t>
      </w:r>
      <w:r w:rsidRPr="0010096F">
        <w:rPr>
          <w:spacing w:val="80"/>
        </w:rPr>
        <w:t xml:space="preserve"> </w:t>
      </w:r>
      <w:r w:rsidRPr="0010096F">
        <w:t>вновь</w:t>
      </w:r>
      <w:r w:rsidRPr="0010096F">
        <w:rPr>
          <w:spacing w:val="39"/>
        </w:rPr>
        <w:t xml:space="preserve"> </w:t>
      </w:r>
      <w:r w:rsidRPr="0010096F">
        <w:t>вводимому</w:t>
      </w:r>
      <w:r w:rsidRPr="0010096F">
        <w:rPr>
          <w:spacing w:val="40"/>
        </w:rPr>
        <w:t xml:space="preserve"> .</w:t>
      </w:r>
      <w:r w:rsidRPr="0010096F">
        <w:t>оборудованию,</w:t>
      </w:r>
      <w:r w:rsidRPr="0010096F">
        <w:rPr>
          <w:spacing w:val="40"/>
        </w:rPr>
        <w:t xml:space="preserve"> </w:t>
      </w:r>
      <w:r w:rsidRPr="0010096F">
        <w:t>расчет</w:t>
      </w:r>
      <w:r w:rsidRPr="0010096F">
        <w:rPr>
          <w:spacing w:val="40"/>
        </w:rPr>
        <w:t xml:space="preserve"> </w:t>
      </w:r>
      <w:r w:rsidRPr="0010096F">
        <w:t>необходимой пропускной</w:t>
      </w:r>
      <w:r w:rsidRPr="0010096F">
        <w:rPr>
          <w:spacing w:val="-4"/>
        </w:rPr>
        <w:t xml:space="preserve"> </w:t>
      </w:r>
      <w:r w:rsidRPr="0010096F">
        <w:t>способности</w:t>
      </w:r>
      <w:r w:rsidRPr="0010096F">
        <w:rPr>
          <w:spacing w:val="5"/>
        </w:rPr>
        <w:t xml:space="preserve"> </w:t>
      </w:r>
      <w:r w:rsidRPr="0010096F">
        <w:t>каналов</w:t>
      </w:r>
      <w:r w:rsidRPr="0010096F">
        <w:rPr>
          <w:spacing w:val="-7"/>
        </w:rPr>
        <w:t xml:space="preserve"> </w:t>
      </w:r>
      <w:r w:rsidRPr="0010096F">
        <w:rPr>
          <w:spacing w:val="-2"/>
        </w:rPr>
        <w:t>связи.</w:t>
      </w:r>
    </w:p>
    <w:p w14:paraId="4E4ADDB2" w14:textId="77777777" w:rsidR="00977FE2" w:rsidRPr="0010096F" w:rsidRDefault="00D46F42" w:rsidP="007900C6">
      <w:pPr>
        <w:pStyle w:val="af5"/>
        <w:numPr>
          <w:ilvl w:val="0"/>
          <w:numId w:val="39"/>
        </w:numPr>
        <w:tabs>
          <w:tab w:val="left" w:pos="1134"/>
          <w:tab w:val="left" w:pos="1237"/>
          <w:tab w:val="left" w:pos="1472"/>
        </w:tabs>
        <w:spacing w:before="3" w:line="276" w:lineRule="auto"/>
        <w:ind w:left="0" w:firstLine="709"/>
        <w:rPr>
          <w:sz w:val="24"/>
          <w:szCs w:val="24"/>
        </w:rPr>
      </w:pPr>
      <w:r w:rsidRPr="0010096F">
        <w:rPr>
          <w:sz w:val="24"/>
          <w:szCs w:val="24"/>
        </w:rPr>
        <w:t>ориентировочный</w:t>
      </w:r>
      <w:r w:rsidRPr="0010096F">
        <w:rPr>
          <w:spacing w:val="-14"/>
          <w:sz w:val="24"/>
          <w:szCs w:val="24"/>
        </w:rPr>
        <w:t xml:space="preserve"> </w:t>
      </w:r>
      <w:r w:rsidRPr="0010096F">
        <w:rPr>
          <w:sz w:val="24"/>
          <w:szCs w:val="24"/>
        </w:rPr>
        <w:t>расчет</w:t>
      </w:r>
      <w:r w:rsidRPr="0010096F">
        <w:rPr>
          <w:spacing w:val="-4"/>
          <w:sz w:val="24"/>
          <w:szCs w:val="24"/>
        </w:rPr>
        <w:t xml:space="preserve"> </w:t>
      </w:r>
      <w:r w:rsidRPr="0010096F">
        <w:rPr>
          <w:sz w:val="24"/>
          <w:szCs w:val="24"/>
        </w:rPr>
        <w:t>параметров срабатывания</w:t>
      </w:r>
      <w:r w:rsidRPr="0010096F">
        <w:rPr>
          <w:spacing w:val="21"/>
          <w:sz w:val="24"/>
          <w:szCs w:val="24"/>
        </w:rPr>
        <w:t xml:space="preserve"> </w:t>
      </w:r>
      <w:r w:rsidRPr="0010096F">
        <w:rPr>
          <w:sz w:val="24"/>
          <w:szCs w:val="24"/>
        </w:rPr>
        <w:t>устройств РЗ,</w:t>
      </w:r>
      <w:r w:rsidRPr="0010096F">
        <w:rPr>
          <w:spacing w:val="-9"/>
          <w:sz w:val="24"/>
          <w:szCs w:val="24"/>
        </w:rPr>
        <w:t xml:space="preserve"> </w:t>
      </w:r>
      <w:r w:rsidRPr="0010096F">
        <w:rPr>
          <w:sz w:val="24"/>
          <w:szCs w:val="24"/>
        </w:rPr>
        <w:t>СА,</w:t>
      </w:r>
      <w:r w:rsidRPr="0010096F">
        <w:rPr>
          <w:spacing w:val="-11"/>
          <w:sz w:val="24"/>
          <w:szCs w:val="24"/>
        </w:rPr>
        <w:t xml:space="preserve"> </w:t>
      </w:r>
      <w:r w:rsidRPr="0010096F">
        <w:rPr>
          <w:sz w:val="24"/>
          <w:szCs w:val="24"/>
        </w:rPr>
        <w:t>в</w:t>
      </w:r>
      <w:r w:rsidRPr="0010096F">
        <w:rPr>
          <w:spacing w:val="-8"/>
          <w:sz w:val="24"/>
          <w:szCs w:val="24"/>
        </w:rPr>
        <w:t xml:space="preserve"> </w:t>
      </w:r>
      <w:r w:rsidRPr="0010096F">
        <w:rPr>
          <w:sz w:val="24"/>
          <w:szCs w:val="24"/>
        </w:rPr>
        <w:t>т.ч.</w:t>
      </w:r>
      <w:r w:rsidRPr="0010096F">
        <w:rPr>
          <w:spacing w:val="-7"/>
          <w:sz w:val="24"/>
          <w:szCs w:val="24"/>
        </w:rPr>
        <w:t xml:space="preserve"> </w:t>
      </w:r>
      <w:r w:rsidRPr="0010096F">
        <w:rPr>
          <w:sz w:val="24"/>
          <w:szCs w:val="24"/>
        </w:rPr>
        <w:t>для:</w:t>
      </w:r>
    </w:p>
    <w:p w14:paraId="2927E71B" w14:textId="77777777" w:rsidR="00977FE2" w:rsidRPr="0010096F" w:rsidRDefault="00D46F42" w:rsidP="007900C6">
      <w:pPr>
        <w:pStyle w:val="af5"/>
        <w:numPr>
          <w:ilvl w:val="0"/>
          <w:numId w:val="39"/>
        </w:numPr>
        <w:tabs>
          <w:tab w:val="left" w:pos="1134"/>
          <w:tab w:val="left" w:pos="1237"/>
        </w:tabs>
        <w:spacing w:before="3" w:line="276" w:lineRule="auto"/>
        <w:ind w:left="0" w:firstLine="709"/>
        <w:rPr>
          <w:sz w:val="24"/>
          <w:szCs w:val="24"/>
        </w:rPr>
      </w:pPr>
      <w:r w:rsidRPr="0010096F">
        <w:rPr>
          <w:sz w:val="24"/>
          <w:szCs w:val="24"/>
        </w:rPr>
        <w:t>подтверждения принципов выполнения;</w:t>
      </w:r>
    </w:p>
    <w:p w14:paraId="7AD9D0CB" w14:textId="77777777" w:rsidR="00977FE2" w:rsidRPr="0010096F" w:rsidRDefault="00D46F42" w:rsidP="007900C6">
      <w:pPr>
        <w:pStyle w:val="af4"/>
        <w:numPr>
          <w:ilvl w:val="0"/>
          <w:numId w:val="39"/>
        </w:numPr>
        <w:tabs>
          <w:tab w:val="left" w:pos="1134"/>
        </w:tabs>
        <w:spacing w:before="7" w:line="276" w:lineRule="auto"/>
        <w:ind w:left="0" w:firstLine="709"/>
      </w:pPr>
      <w:r w:rsidRPr="0010096F">
        <w:t>определения необходимости подключения защит (дифференциально-фазной, продольной</w:t>
      </w:r>
      <w:r w:rsidRPr="0010096F">
        <w:rPr>
          <w:spacing w:val="40"/>
        </w:rPr>
        <w:t xml:space="preserve"> </w:t>
      </w:r>
      <w:r w:rsidRPr="0010096F">
        <w:t>дифференциальной) к ТТ в</w:t>
      </w:r>
      <w:r w:rsidRPr="0010096F">
        <w:rPr>
          <w:spacing w:val="40"/>
        </w:rPr>
        <w:t xml:space="preserve"> </w:t>
      </w:r>
      <w:r w:rsidRPr="0010096F">
        <w:t>линии</w:t>
      </w:r>
      <w:r w:rsidRPr="0010096F">
        <w:rPr>
          <w:spacing w:val="40"/>
        </w:rPr>
        <w:t xml:space="preserve"> </w:t>
      </w:r>
      <w:r w:rsidRPr="0010096F">
        <w:t>(для</w:t>
      </w:r>
      <w:r w:rsidRPr="0010096F">
        <w:rPr>
          <w:spacing w:val="40"/>
        </w:rPr>
        <w:t xml:space="preserve"> </w:t>
      </w:r>
      <w:r w:rsidRPr="0010096F">
        <w:t>ЛЭП,</w:t>
      </w:r>
      <w:r w:rsidRPr="0010096F">
        <w:rPr>
          <w:spacing w:val="40"/>
        </w:rPr>
        <w:t xml:space="preserve"> </w:t>
      </w:r>
      <w:r w:rsidRPr="0010096F">
        <w:t>коммутируемой</w:t>
      </w:r>
      <w:r w:rsidRPr="0010096F">
        <w:rPr>
          <w:spacing w:val="40"/>
        </w:rPr>
        <w:t xml:space="preserve"> </w:t>
      </w:r>
      <w:r w:rsidRPr="0010096F">
        <w:t xml:space="preserve">двумя </w:t>
      </w:r>
      <w:r w:rsidRPr="0010096F">
        <w:rPr>
          <w:spacing w:val="-2"/>
        </w:rPr>
        <w:t>выключателями);</w:t>
      </w:r>
    </w:p>
    <w:p w14:paraId="112C01B9" w14:textId="77777777" w:rsidR="00977FE2" w:rsidRPr="0010096F" w:rsidRDefault="00D46F42" w:rsidP="007900C6">
      <w:pPr>
        <w:pStyle w:val="af4"/>
        <w:numPr>
          <w:ilvl w:val="0"/>
          <w:numId w:val="39"/>
        </w:numPr>
        <w:tabs>
          <w:tab w:val="left" w:pos="1134"/>
        </w:tabs>
        <w:spacing w:before="29" w:line="276" w:lineRule="auto"/>
        <w:ind w:left="0" w:firstLine="709"/>
      </w:pPr>
      <w:r w:rsidRPr="0010096F">
        <w:t>обоснования состава устройств РЗ, в том числе необходимости установки трех устройств РЗ на ЛЭП 110 кВ, для которых не</w:t>
      </w:r>
      <w:r w:rsidRPr="0010096F">
        <w:rPr>
          <w:spacing w:val="-13"/>
        </w:rPr>
        <w:t xml:space="preserve"> </w:t>
      </w:r>
      <w:r w:rsidRPr="0010096F">
        <w:t>обеспечивается</w:t>
      </w:r>
      <w:r w:rsidRPr="0010096F">
        <w:rPr>
          <w:spacing w:val="-14"/>
        </w:rPr>
        <w:t xml:space="preserve"> </w:t>
      </w:r>
      <w:r w:rsidRPr="0010096F">
        <w:t>принцип дальнего резервирования;</w:t>
      </w:r>
    </w:p>
    <w:p w14:paraId="604AC0FD" w14:textId="77777777" w:rsidR="00977FE2" w:rsidRPr="0010096F" w:rsidRDefault="00D46F42" w:rsidP="007900C6">
      <w:pPr>
        <w:pStyle w:val="af4"/>
        <w:numPr>
          <w:ilvl w:val="0"/>
          <w:numId w:val="39"/>
        </w:numPr>
        <w:tabs>
          <w:tab w:val="left" w:pos="1134"/>
        </w:tabs>
        <w:spacing w:before="19" w:line="276" w:lineRule="auto"/>
        <w:ind w:left="0" w:firstLine="709"/>
      </w:pPr>
      <w:r w:rsidRPr="0010096F">
        <w:t>обоснования</w:t>
      </w:r>
      <w:r w:rsidRPr="0010096F">
        <w:rPr>
          <w:spacing w:val="56"/>
        </w:rPr>
        <w:t xml:space="preserve"> </w:t>
      </w:r>
      <w:r w:rsidRPr="0010096F">
        <w:t>требуемого</w:t>
      </w:r>
      <w:r w:rsidRPr="0010096F">
        <w:rPr>
          <w:spacing w:val="51"/>
        </w:rPr>
        <w:t xml:space="preserve"> </w:t>
      </w:r>
      <w:r w:rsidRPr="0010096F">
        <w:t>количества</w:t>
      </w:r>
      <w:r w:rsidRPr="0010096F">
        <w:rPr>
          <w:spacing w:val="50"/>
        </w:rPr>
        <w:t xml:space="preserve"> </w:t>
      </w:r>
      <w:r w:rsidRPr="0010096F">
        <w:t>и</w:t>
      </w:r>
      <w:r w:rsidRPr="0010096F">
        <w:rPr>
          <w:spacing w:val="60"/>
        </w:rPr>
        <w:t xml:space="preserve"> </w:t>
      </w:r>
      <w:r w:rsidRPr="0010096F">
        <w:t>направленности</w:t>
      </w:r>
      <w:r w:rsidRPr="0010096F">
        <w:rPr>
          <w:spacing w:val="61"/>
        </w:rPr>
        <w:t xml:space="preserve"> </w:t>
      </w:r>
      <w:r w:rsidRPr="0010096F">
        <w:t>ступеней</w:t>
      </w:r>
      <w:r w:rsidRPr="0010096F">
        <w:rPr>
          <w:spacing w:val="74"/>
        </w:rPr>
        <w:t xml:space="preserve"> </w:t>
      </w:r>
      <w:r w:rsidRPr="0010096F">
        <w:t>резервных</w:t>
      </w:r>
      <w:r w:rsidRPr="0010096F">
        <w:rPr>
          <w:spacing w:val="75"/>
        </w:rPr>
        <w:t xml:space="preserve"> </w:t>
      </w:r>
      <w:r w:rsidRPr="0010096F">
        <w:rPr>
          <w:spacing w:val="-2"/>
        </w:rPr>
        <w:t xml:space="preserve">защит </w:t>
      </w:r>
      <w:r w:rsidRPr="0010096F">
        <w:rPr>
          <w:spacing w:val="-4"/>
        </w:rPr>
        <w:t>ЛЭП;</w:t>
      </w:r>
    </w:p>
    <w:p w14:paraId="2EDA9F40" w14:textId="77777777" w:rsidR="00977FE2" w:rsidRPr="0010096F" w:rsidRDefault="00D46F42" w:rsidP="007900C6">
      <w:pPr>
        <w:pStyle w:val="af4"/>
        <w:numPr>
          <w:ilvl w:val="0"/>
          <w:numId w:val="39"/>
        </w:numPr>
        <w:tabs>
          <w:tab w:val="left" w:pos="1134"/>
        </w:tabs>
        <w:spacing w:before="17" w:line="276" w:lineRule="auto"/>
        <w:ind w:left="0" w:firstLine="709"/>
      </w:pPr>
      <w:r w:rsidRPr="0010096F">
        <w:t>обоснования</w:t>
      </w:r>
      <w:r w:rsidRPr="0010096F">
        <w:rPr>
          <w:spacing w:val="31"/>
        </w:rPr>
        <w:t xml:space="preserve"> </w:t>
      </w:r>
      <w:r w:rsidRPr="0010096F">
        <w:t>принятых</w:t>
      </w:r>
      <w:r w:rsidRPr="0010096F">
        <w:rPr>
          <w:spacing w:val="27"/>
        </w:rPr>
        <w:t xml:space="preserve"> </w:t>
      </w:r>
      <w:r w:rsidRPr="0010096F">
        <w:t>коэффициентов</w:t>
      </w:r>
      <w:r w:rsidRPr="0010096F">
        <w:rPr>
          <w:spacing w:val="30"/>
        </w:rPr>
        <w:t xml:space="preserve"> </w:t>
      </w:r>
      <w:r w:rsidRPr="0010096F">
        <w:t>трансформации</w:t>
      </w:r>
      <w:r w:rsidRPr="0010096F">
        <w:rPr>
          <w:spacing w:val="29"/>
        </w:rPr>
        <w:t xml:space="preserve"> </w:t>
      </w:r>
      <w:r w:rsidRPr="0010096F">
        <w:t>ТТ</w:t>
      </w:r>
      <w:r w:rsidRPr="0010096F">
        <w:rPr>
          <w:spacing w:val="7"/>
        </w:rPr>
        <w:t xml:space="preserve"> </w:t>
      </w:r>
      <w:r w:rsidRPr="0010096F">
        <w:t>дифференциальных</w:t>
      </w:r>
      <w:r w:rsidRPr="0010096F">
        <w:rPr>
          <w:spacing w:val="9"/>
        </w:rPr>
        <w:t xml:space="preserve"> </w:t>
      </w:r>
      <w:r w:rsidRPr="0010096F">
        <w:rPr>
          <w:spacing w:val="-2"/>
        </w:rPr>
        <w:t xml:space="preserve">защит </w:t>
      </w:r>
      <w:r w:rsidRPr="0010096F">
        <w:t>для обеспечения программного выравнивания вторичных токов ТТ (без установки промежуточных ТТ).</w:t>
      </w:r>
    </w:p>
    <w:p w14:paraId="141C1EF6" w14:textId="77777777" w:rsidR="00977FE2" w:rsidRPr="0010096F" w:rsidRDefault="00D46F42" w:rsidP="007900C6">
      <w:pPr>
        <w:pStyle w:val="af4"/>
        <w:tabs>
          <w:tab w:val="left" w:pos="1134"/>
        </w:tabs>
        <w:spacing w:before="7" w:line="276" w:lineRule="auto"/>
        <w:ind w:firstLine="709"/>
      </w:pPr>
      <w:r w:rsidRPr="0010096F">
        <w:t>В</w:t>
      </w:r>
      <w:r w:rsidRPr="0010096F">
        <w:rPr>
          <w:spacing w:val="-8"/>
        </w:rPr>
        <w:t xml:space="preserve"> </w:t>
      </w:r>
      <w:r w:rsidRPr="0010096F">
        <w:t>том</w:t>
      </w:r>
      <w:r w:rsidRPr="0010096F">
        <w:rPr>
          <w:spacing w:val="2"/>
        </w:rPr>
        <w:t xml:space="preserve"> </w:t>
      </w:r>
      <w:r w:rsidRPr="0010096F">
        <w:t>числе</w:t>
      </w:r>
      <w:r w:rsidRPr="0010096F">
        <w:rPr>
          <w:spacing w:val="-1"/>
        </w:rPr>
        <w:t xml:space="preserve"> </w:t>
      </w:r>
      <w:r w:rsidRPr="0010096F">
        <w:t>для</w:t>
      </w:r>
      <w:r w:rsidRPr="0010096F">
        <w:rPr>
          <w:spacing w:val="2"/>
        </w:rPr>
        <w:t xml:space="preserve"> </w:t>
      </w:r>
      <w:r w:rsidRPr="0010096F">
        <w:t>ПА</w:t>
      </w:r>
      <w:r w:rsidRPr="0010096F">
        <w:rPr>
          <w:spacing w:val="2"/>
        </w:rPr>
        <w:t xml:space="preserve"> </w:t>
      </w:r>
      <w:r w:rsidRPr="0010096F">
        <w:rPr>
          <w:spacing w:val="-2"/>
        </w:rPr>
        <w:t>необходимо:</w:t>
      </w:r>
    </w:p>
    <w:p w14:paraId="15DC8C80" w14:textId="77777777" w:rsidR="00977FE2" w:rsidRPr="0010096F" w:rsidRDefault="00D46F42" w:rsidP="007900C6">
      <w:pPr>
        <w:pStyle w:val="af4"/>
        <w:numPr>
          <w:ilvl w:val="0"/>
          <w:numId w:val="41"/>
        </w:numPr>
        <w:tabs>
          <w:tab w:val="left" w:pos="1134"/>
        </w:tabs>
        <w:spacing w:before="5" w:line="276" w:lineRule="auto"/>
        <w:ind w:left="0" w:firstLine="709"/>
      </w:pPr>
      <w:r w:rsidRPr="0010096F">
        <w:t xml:space="preserve">определить необходимость установки новых </w:t>
      </w:r>
      <w:r w:rsidRPr="0010096F">
        <w:lastRenderedPageBreak/>
        <w:t>устройств ПА и пересмотра принципов действия или модернизации существующих</w:t>
      </w:r>
      <w:r w:rsidRPr="0010096F">
        <w:rPr>
          <w:spacing w:val="40"/>
        </w:rPr>
        <w:t xml:space="preserve"> </w:t>
      </w:r>
      <w:r w:rsidRPr="0010096F">
        <w:t>устройств ПА Крымской энергосистемы;</w:t>
      </w:r>
    </w:p>
    <w:p w14:paraId="4906C8C4" w14:textId="77777777" w:rsidR="00977FE2" w:rsidRPr="0010096F" w:rsidRDefault="00D46F42" w:rsidP="007900C6">
      <w:pPr>
        <w:pStyle w:val="af4"/>
        <w:numPr>
          <w:ilvl w:val="0"/>
          <w:numId w:val="41"/>
        </w:numPr>
        <w:tabs>
          <w:tab w:val="left" w:pos="1134"/>
        </w:tabs>
        <w:spacing w:before="6" w:line="276" w:lineRule="auto"/>
        <w:ind w:left="0" w:firstLine="709"/>
      </w:pPr>
      <w:r w:rsidRPr="0010096F">
        <w:t>определить принципы выполнения</w:t>
      </w:r>
      <w:r w:rsidRPr="0010096F">
        <w:rPr>
          <w:spacing w:val="28"/>
        </w:rPr>
        <w:t xml:space="preserve"> </w:t>
      </w:r>
      <w:r w:rsidRPr="0010096F">
        <w:t>и состав устройств ПА на объекте проектирования и на энергообъектах в районе размещения объекта проектирования (в том числе локальных и централизованных комплексов ПА);</w:t>
      </w:r>
    </w:p>
    <w:p w14:paraId="2450DEDF" w14:textId="77777777" w:rsidR="00977FE2" w:rsidRPr="0010096F" w:rsidRDefault="00D46F42" w:rsidP="007900C6">
      <w:pPr>
        <w:pStyle w:val="af4"/>
        <w:numPr>
          <w:ilvl w:val="0"/>
          <w:numId w:val="41"/>
        </w:numPr>
        <w:tabs>
          <w:tab w:val="left" w:pos="1134"/>
        </w:tabs>
        <w:spacing w:before="5" w:line="276" w:lineRule="auto"/>
        <w:ind w:left="0" w:firstLine="709"/>
      </w:pPr>
      <w:r w:rsidRPr="0010096F">
        <w:t>определить виды, объемы и места реализации управляющих воздействий ПА; определить</w:t>
      </w:r>
      <w:r w:rsidRPr="0010096F">
        <w:rPr>
          <w:spacing w:val="39"/>
        </w:rPr>
        <w:t xml:space="preserve"> </w:t>
      </w:r>
      <w:r w:rsidRPr="0010096F">
        <w:t>количество</w:t>
      </w:r>
      <w:r w:rsidRPr="0010096F">
        <w:rPr>
          <w:spacing w:val="40"/>
        </w:rPr>
        <w:t xml:space="preserve"> </w:t>
      </w:r>
      <w:r w:rsidRPr="0010096F">
        <w:t>сигналов</w:t>
      </w:r>
      <w:r w:rsidRPr="0010096F">
        <w:rPr>
          <w:spacing w:val="36"/>
        </w:rPr>
        <w:t xml:space="preserve"> </w:t>
      </w:r>
      <w:r w:rsidRPr="0010096F">
        <w:t>и</w:t>
      </w:r>
      <w:r w:rsidRPr="0010096F">
        <w:rPr>
          <w:spacing w:val="80"/>
        </w:rPr>
        <w:t xml:space="preserve"> </w:t>
      </w:r>
      <w:r w:rsidRPr="0010096F">
        <w:t>команд</w:t>
      </w:r>
      <w:r w:rsidRPr="0010096F">
        <w:rPr>
          <w:spacing w:val="80"/>
        </w:rPr>
        <w:t xml:space="preserve"> </w:t>
      </w:r>
      <w:r w:rsidRPr="0010096F">
        <w:t>РЗ</w:t>
      </w:r>
      <w:r w:rsidRPr="0010096F">
        <w:rPr>
          <w:spacing w:val="80"/>
        </w:rPr>
        <w:t xml:space="preserve"> </w:t>
      </w:r>
      <w:r w:rsidRPr="0010096F">
        <w:t>и</w:t>
      </w:r>
      <w:r w:rsidRPr="0010096F">
        <w:rPr>
          <w:spacing w:val="80"/>
        </w:rPr>
        <w:t xml:space="preserve"> </w:t>
      </w:r>
      <w:r w:rsidRPr="0010096F">
        <w:t>ПА</w:t>
      </w:r>
      <w:r w:rsidRPr="0010096F">
        <w:rPr>
          <w:spacing w:val="80"/>
        </w:rPr>
        <w:t xml:space="preserve"> </w:t>
      </w:r>
      <w:r w:rsidRPr="0010096F">
        <w:t>с</w:t>
      </w:r>
      <w:r w:rsidRPr="0010096F">
        <w:rPr>
          <w:spacing w:val="80"/>
        </w:rPr>
        <w:t xml:space="preserve"> </w:t>
      </w:r>
      <w:r w:rsidRPr="0010096F">
        <w:t>учетом</w:t>
      </w:r>
      <w:r w:rsidRPr="0010096F">
        <w:rPr>
          <w:spacing w:val="35"/>
        </w:rPr>
        <w:t xml:space="preserve"> </w:t>
      </w:r>
      <w:r w:rsidRPr="0010096F">
        <w:t>необходимой дискретности</w:t>
      </w:r>
      <w:r w:rsidRPr="0010096F">
        <w:rPr>
          <w:spacing w:val="-1"/>
        </w:rPr>
        <w:t xml:space="preserve"> </w:t>
      </w:r>
      <w:r w:rsidRPr="0010096F">
        <w:t>передачи</w:t>
      </w:r>
      <w:r w:rsidRPr="0010096F">
        <w:rPr>
          <w:spacing w:val="-1"/>
        </w:rPr>
        <w:t xml:space="preserve"> </w:t>
      </w:r>
      <w:r w:rsidRPr="0010096F">
        <w:t>управляющих</w:t>
      </w:r>
      <w:r w:rsidRPr="0010096F">
        <w:rPr>
          <w:spacing w:val="2"/>
        </w:rPr>
        <w:t xml:space="preserve"> </w:t>
      </w:r>
      <w:r w:rsidRPr="0010096F">
        <w:rPr>
          <w:spacing w:val="-2"/>
        </w:rPr>
        <w:t>воздействий;</w:t>
      </w:r>
    </w:p>
    <w:p w14:paraId="4D82D86B" w14:textId="77777777" w:rsidR="00977FE2" w:rsidRPr="0010096F" w:rsidRDefault="00D46F42" w:rsidP="007900C6">
      <w:pPr>
        <w:pStyle w:val="af4"/>
        <w:numPr>
          <w:ilvl w:val="0"/>
          <w:numId w:val="41"/>
        </w:numPr>
        <w:tabs>
          <w:tab w:val="left" w:pos="1134"/>
        </w:tabs>
        <w:spacing w:before="3" w:line="276" w:lineRule="auto"/>
        <w:ind w:left="0" w:firstLine="709"/>
      </w:pPr>
      <w:r w:rsidRPr="0010096F">
        <w:t>разработать технические решения по модернизации системы сбора и передачи доаварийной информации для ПА и системы передачи аварийных сигналов и команд;</w:t>
      </w:r>
    </w:p>
    <w:p w14:paraId="2FB55EAF" w14:textId="77777777" w:rsidR="00977FE2" w:rsidRPr="0010096F" w:rsidRDefault="00D46F42" w:rsidP="007900C6">
      <w:pPr>
        <w:pStyle w:val="af4"/>
        <w:numPr>
          <w:ilvl w:val="0"/>
          <w:numId w:val="41"/>
        </w:numPr>
        <w:tabs>
          <w:tab w:val="left" w:pos="1134"/>
        </w:tabs>
        <w:spacing w:before="2" w:line="276" w:lineRule="auto"/>
        <w:ind w:left="0" w:firstLine="709"/>
      </w:pPr>
      <w:r w:rsidRPr="0010096F">
        <w:t>разработать технические решения по обеспечению ЦУС АО «Крымэнерго» (ДЦ Филиала АО</w:t>
      </w:r>
      <w:r w:rsidRPr="0010096F">
        <w:rPr>
          <w:spacing w:val="-1"/>
        </w:rPr>
        <w:t xml:space="preserve"> </w:t>
      </w:r>
      <w:r w:rsidRPr="0010096F">
        <w:t>«СО ЕЭС» Черноморское РДУ)</w:t>
      </w:r>
      <w:r w:rsidRPr="0010096F">
        <w:rPr>
          <w:spacing w:val="-2"/>
        </w:rPr>
        <w:t xml:space="preserve"> </w:t>
      </w:r>
      <w:r w:rsidRPr="0010096F">
        <w:t>информацией по</w:t>
      </w:r>
      <w:r w:rsidRPr="0010096F">
        <w:rPr>
          <w:spacing w:val="-9"/>
        </w:rPr>
        <w:t xml:space="preserve"> </w:t>
      </w:r>
      <w:r w:rsidRPr="0010096F">
        <w:t xml:space="preserve">доступным объемам управляющих </w:t>
      </w:r>
      <w:r w:rsidRPr="0010096F">
        <w:rPr>
          <w:spacing w:val="-2"/>
        </w:rPr>
        <w:t>воздействий;</w:t>
      </w:r>
    </w:p>
    <w:p w14:paraId="5BFE22EF" w14:textId="77777777" w:rsidR="00977FE2" w:rsidRPr="0010096F" w:rsidRDefault="00D46F42" w:rsidP="007900C6">
      <w:pPr>
        <w:pStyle w:val="af4"/>
        <w:numPr>
          <w:ilvl w:val="0"/>
          <w:numId w:val="41"/>
        </w:numPr>
        <w:tabs>
          <w:tab w:val="left" w:pos="1134"/>
        </w:tabs>
        <w:spacing w:before="5" w:line="276" w:lineRule="auto"/>
        <w:ind w:left="0" w:firstLine="709"/>
      </w:pPr>
      <w:r w:rsidRPr="0010096F">
        <w:t>разработать</w:t>
      </w:r>
      <w:r w:rsidRPr="0010096F">
        <w:rPr>
          <w:spacing w:val="-5"/>
        </w:rPr>
        <w:t xml:space="preserve"> </w:t>
      </w:r>
      <w:r w:rsidRPr="0010096F">
        <w:t>алгоритм</w:t>
      </w:r>
      <w:r w:rsidRPr="0010096F">
        <w:rPr>
          <w:spacing w:val="2"/>
        </w:rPr>
        <w:t xml:space="preserve"> </w:t>
      </w:r>
      <w:r w:rsidRPr="0010096F">
        <w:t>и</w:t>
      </w:r>
      <w:r w:rsidRPr="0010096F">
        <w:rPr>
          <w:spacing w:val="-15"/>
        </w:rPr>
        <w:t xml:space="preserve"> </w:t>
      </w:r>
      <w:r w:rsidRPr="0010096F">
        <w:t>выполнить</w:t>
      </w:r>
      <w:r w:rsidRPr="0010096F">
        <w:rPr>
          <w:spacing w:val="5"/>
        </w:rPr>
        <w:t xml:space="preserve"> </w:t>
      </w:r>
      <w:r w:rsidRPr="0010096F">
        <w:t>расчет</w:t>
      </w:r>
      <w:r w:rsidRPr="0010096F">
        <w:rPr>
          <w:spacing w:val="-4"/>
        </w:rPr>
        <w:t xml:space="preserve"> </w:t>
      </w:r>
      <w:r w:rsidRPr="0010096F">
        <w:t xml:space="preserve">уставок </w:t>
      </w:r>
      <w:r w:rsidRPr="0010096F">
        <w:rPr>
          <w:spacing w:val="-5"/>
        </w:rPr>
        <w:t>ПА.</w:t>
      </w:r>
    </w:p>
    <w:p w14:paraId="3F8F0FFA" w14:textId="77777777" w:rsidR="00977FE2" w:rsidRPr="0010096F" w:rsidRDefault="00D46F42" w:rsidP="007900C6">
      <w:pPr>
        <w:pStyle w:val="af4"/>
        <w:tabs>
          <w:tab w:val="left" w:pos="1134"/>
        </w:tabs>
        <w:spacing w:before="5" w:line="276" w:lineRule="auto"/>
        <w:ind w:firstLine="709"/>
      </w:pPr>
      <w:r w:rsidRPr="0010096F">
        <w:t>Микропроцессорные устройства РЗА, устанавливаемые на объекте проектирования, объектах, технологически связанных с объектом проектирования, и объектах, на которых предусматривается</w:t>
      </w:r>
      <w:r w:rsidRPr="0010096F">
        <w:rPr>
          <w:spacing w:val="80"/>
        </w:rPr>
        <w:t xml:space="preserve"> </w:t>
      </w:r>
      <w:r w:rsidRPr="0010096F">
        <w:t>выполнение</w:t>
      </w:r>
      <w:r w:rsidRPr="0010096F">
        <w:rPr>
          <w:spacing w:val="80"/>
        </w:rPr>
        <w:t xml:space="preserve"> </w:t>
      </w:r>
      <w:r w:rsidRPr="0010096F">
        <w:t>работ,</w:t>
      </w:r>
      <w:r w:rsidRPr="0010096F">
        <w:rPr>
          <w:spacing w:val="80"/>
        </w:rPr>
        <w:t xml:space="preserve"> </w:t>
      </w:r>
      <w:r w:rsidRPr="0010096F">
        <w:t>должны</w:t>
      </w:r>
      <w:r w:rsidRPr="0010096F">
        <w:rPr>
          <w:spacing w:val="80"/>
        </w:rPr>
        <w:t xml:space="preserve"> </w:t>
      </w:r>
      <w:r w:rsidRPr="0010096F">
        <w:t>обеспечивать</w:t>
      </w:r>
      <w:r w:rsidRPr="0010096F">
        <w:rPr>
          <w:spacing w:val="80"/>
        </w:rPr>
        <w:t xml:space="preserve"> </w:t>
      </w:r>
      <w:r w:rsidRPr="0010096F">
        <w:t>свою</w:t>
      </w:r>
      <w:r w:rsidRPr="0010096F">
        <w:rPr>
          <w:spacing w:val="80"/>
        </w:rPr>
        <w:t xml:space="preserve"> </w:t>
      </w:r>
      <w:r w:rsidRPr="0010096F">
        <w:t>работу</w:t>
      </w:r>
      <w:r w:rsidRPr="0010096F">
        <w:rPr>
          <w:spacing w:val="80"/>
        </w:rPr>
        <w:t xml:space="preserve"> </w:t>
      </w:r>
      <w:r w:rsidRPr="0010096F">
        <w:t>при</w:t>
      </w:r>
      <w:r w:rsidRPr="0010096F">
        <w:rPr>
          <w:spacing w:val="80"/>
        </w:rPr>
        <w:t xml:space="preserve"> </w:t>
      </w:r>
      <w:r w:rsidRPr="0010096F">
        <w:t>частоте 45,0 -</w:t>
      </w:r>
      <w:r w:rsidRPr="0010096F">
        <w:rPr>
          <w:spacing w:val="40"/>
        </w:rPr>
        <w:t xml:space="preserve"> </w:t>
      </w:r>
      <w:r w:rsidRPr="0010096F">
        <w:t>55,0 Гц.</w:t>
      </w:r>
    </w:p>
    <w:p w14:paraId="6E64CBE6" w14:textId="1AECDEEC" w:rsidR="00977FE2" w:rsidRPr="002326D7" w:rsidRDefault="00DB3082">
      <w:pPr>
        <w:pStyle w:val="af5"/>
        <w:numPr>
          <w:ilvl w:val="1"/>
          <w:numId w:val="1"/>
        </w:numPr>
        <w:tabs>
          <w:tab w:val="left" w:pos="1134"/>
          <w:tab w:val="left" w:pos="1805"/>
        </w:tabs>
        <w:spacing w:line="276" w:lineRule="auto"/>
        <w:ind w:left="0" w:firstLine="709"/>
        <w:rPr>
          <w:sz w:val="24"/>
          <w:szCs w:val="24"/>
        </w:rPr>
        <w:pPrChange w:id="15" w:author="AO" w:date="2024-11-26T15:43:00Z">
          <w:pPr>
            <w:pStyle w:val="1"/>
            <w:numPr>
              <w:ilvl w:val="2"/>
              <w:numId w:val="59"/>
            </w:numPr>
            <w:tabs>
              <w:tab w:val="left" w:pos="1134"/>
              <w:tab w:val="left" w:pos="1780"/>
            </w:tabs>
            <w:spacing w:before="130" w:line="276" w:lineRule="auto"/>
            <w:ind w:left="0" w:firstLine="709"/>
          </w:pPr>
        </w:pPrChange>
      </w:pPr>
      <w:r w:rsidRPr="00913375">
        <w:rPr>
          <w:b/>
          <w:bCs/>
          <w:sz w:val="24"/>
          <w:szCs w:val="24"/>
        </w:rPr>
        <w:lastRenderedPageBreak/>
        <w:t xml:space="preserve"> </w:t>
      </w:r>
      <w:r w:rsidR="00D46F42" w:rsidRPr="00913375">
        <w:rPr>
          <w:b/>
          <w:bCs/>
          <w:sz w:val="24"/>
          <w:szCs w:val="24"/>
        </w:rPr>
        <w:t xml:space="preserve">«Основные технические решения по организации связи». </w:t>
      </w:r>
    </w:p>
    <w:p w14:paraId="2BEF2DD8" w14:textId="77777777" w:rsidR="00977FE2" w:rsidRPr="0010096F" w:rsidRDefault="00D46F42" w:rsidP="007900C6">
      <w:pPr>
        <w:pStyle w:val="af4"/>
        <w:tabs>
          <w:tab w:val="left" w:pos="1134"/>
        </w:tabs>
        <w:spacing w:line="276" w:lineRule="auto"/>
        <w:ind w:firstLine="709"/>
      </w:pPr>
      <w:r w:rsidRPr="0010096F">
        <w:t xml:space="preserve">В составе раздела на основании результатов предпроектного обследования выполнить и </w:t>
      </w:r>
      <w:r w:rsidRPr="0010096F">
        <w:rPr>
          <w:spacing w:val="-2"/>
        </w:rPr>
        <w:t>разработать:</w:t>
      </w:r>
    </w:p>
    <w:p w14:paraId="11BE718B" w14:textId="77777777" w:rsidR="00977FE2" w:rsidRPr="0010096F" w:rsidRDefault="00D46F42" w:rsidP="007900C6">
      <w:pPr>
        <w:pStyle w:val="af5"/>
        <w:numPr>
          <w:ilvl w:val="0"/>
          <w:numId w:val="32"/>
        </w:numPr>
        <w:tabs>
          <w:tab w:val="left" w:pos="1134"/>
          <w:tab w:val="left" w:pos="1313"/>
        </w:tabs>
        <w:spacing w:line="276" w:lineRule="auto"/>
        <w:ind w:left="0" w:firstLine="709"/>
        <w:rPr>
          <w:sz w:val="24"/>
          <w:szCs w:val="24"/>
        </w:rPr>
      </w:pPr>
      <w:r w:rsidRPr="0010096F">
        <w:rPr>
          <w:sz w:val="24"/>
          <w:szCs w:val="24"/>
        </w:rPr>
        <w:t>пояснительную</w:t>
      </w:r>
      <w:r w:rsidRPr="0010096F">
        <w:rPr>
          <w:spacing w:val="3"/>
          <w:sz w:val="24"/>
          <w:szCs w:val="24"/>
        </w:rPr>
        <w:t xml:space="preserve"> </w:t>
      </w:r>
      <w:r w:rsidRPr="0010096F">
        <w:rPr>
          <w:sz w:val="24"/>
          <w:szCs w:val="24"/>
        </w:rPr>
        <w:t>записку</w:t>
      </w:r>
      <w:r w:rsidRPr="0010096F">
        <w:rPr>
          <w:spacing w:val="1"/>
          <w:sz w:val="24"/>
          <w:szCs w:val="24"/>
        </w:rPr>
        <w:t xml:space="preserve"> </w:t>
      </w:r>
      <w:r w:rsidRPr="0010096F">
        <w:rPr>
          <w:sz w:val="24"/>
          <w:szCs w:val="24"/>
        </w:rPr>
        <w:t>с</w:t>
      </w:r>
      <w:r w:rsidRPr="0010096F">
        <w:rPr>
          <w:spacing w:val="-15"/>
          <w:sz w:val="24"/>
          <w:szCs w:val="24"/>
        </w:rPr>
        <w:t xml:space="preserve"> </w:t>
      </w:r>
      <w:r w:rsidRPr="0010096F">
        <w:rPr>
          <w:sz w:val="24"/>
          <w:szCs w:val="24"/>
        </w:rPr>
        <w:t>описанием</w:t>
      </w:r>
      <w:r w:rsidRPr="0010096F">
        <w:rPr>
          <w:spacing w:val="4"/>
          <w:sz w:val="24"/>
          <w:szCs w:val="24"/>
        </w:rPr>
        <w:t xml:space="preserve"> </w:t>
      </w:r>
      <w:r w:rsidRPr="0010096F">
        <w:rPr>
          <w:sz w:val="24"/>
          <w:szCs w:val="24"/>
        </w:rPr>
        <w:t>предлагаемых</w:t>
      </w:r>
      <w:r w:rsidRPr="0010096F">
        <w:rPr>
          <w:spacing w:val="3"/>
          <w:sz w:val="24"/>
          <w:szCs w:val="24"/>
        </w:rPr>
        <w:t xml:space="preserve"> </w:t>
      </w:r>
      <w:r w:rsidRPr="0010096F">
        <w:rPr>
          <w:spacing w:val="-2"/>
          <w:sz w:val="24"/>
          <w:szCs w:val="24"/>
        </w:rPr>
        <w:t>решений;</w:t>
      </w:r>
    </w:p>
    <w:p w14:paraId="52168C34" w14:textId="77777777" w:rsidR="00977FE2" w:rsidRPr="0010096F" w:rsidRDefault="00D46F42" w:rsidP="007900C6">
      <w:pPr>
        <w:pStyle w:val="af5"/>
        <w:numPr>
          <w:ilvl w:val="0"/>
          <w:numId w:val="32"/>
        </w:numPr>
        <w:tabs>
          <w:tab w:val="left" w:pos="1134"/>
          <w:tab w:val="left" w:pos="1312"/>
        </w:tabs>
        <w:spacing w:before="2" w:line="276" w:lineRule="auto"/>
        <w:ind w:left="0" w:firstLine="709"/>
        <w:rPr>
          <w:sz w:val="24"/>
          <w:szCs w:val="24"/>
        </w:rPr>
      </w:pPr>
      <w:r w:rsidRPr="0010096F">
        <w:rPr>
          <w:sz w:val="24"/>
          <w:szCs w:val="24"/>
        </w:rPr>
        <w:t>перечень проектируемых систем</w:t>
      </w:r>
      <w:r w:rsidRPr="0010096F">
        <w:rPr>
          <w:spacing w:val="-8"/>
          <w:sz w:val="24"/>
          <w:szCs w:val="24"/>
        </w:rPr>
        <w:t xml:space="preserve"> </w:t>
      </w:r>
      <w:r w:rsidRPr="0010096F">
        <w:rPr>
          <w:sz w:val="24"/>
          <w:szCs w:val="24"/>
        </w:rPr>
        <w:t>связи</w:t>
      </w:r>
      <w:r w:rsidRPr="0010096F">
        <w:rPr>
          <w:spacing w:val="-6"/>
          <w:sz w:val="24"/>
          <w:szCs w:val="24"/>
        </w:rPr>
        <w:t xml:space="preserve"> </w:t>
      </w:r>
      <w:r w:rsidRPr="0010096F">
        <w:rPr>
          <w:sz w:val="24"/>
          <w:szCs w:val="24"/>
        </w:rPr>
        <w:t>и</w:t>
      </w:r>
      <w:r w:rsidRPr="0010096F">
        <w:rPr>
          <w:spacing w:val="-11"/>
          <w:sz w:val="24"/>
          <w:szCs w:val="24"/>
        </w:rPr>
        <w:t xml:space="preserve"> </w:t>
      </w:r>
      <w:r w:rsidRPr="0010096F">
        <w:rPr>
          <w:sz w:val="24"/>
          <w:szCs w:val="24"/>
        </w:rPr>
        <w:t>укрупненный состав</w:t>
      </w:r>
      <w:r w:rsidRPr="0010096F">
        <w:rPr>
          <w:spacing w:val="-2"/>
          <w:sz w:val="24"/>
          <w:szCs w:val="24"/>
        </w:rPr>
        <w:t xml:space="preserve"> </w:t>
      </w:r>
      <w:r w:rsidRPr="0010096F">
        <w:rPr>
          <w:sz w:val="24"/>
          <w:szCs w:val="24"/>
        </w:rPr>
        <w:t>каждой из</w:t>
      </w:r>
      <w:r w:rsidRPr="0010096F">
        <w:rPr>
          <w:spacing w:val="-10"/>
          <w:sz w:val="24"/>
          <w:szCs w:val="24"/>
        </w:rPr>
        <w:t xml:space="preserve"> </w:t>
      </w:r>
      <w:r w:rsidRPr="0010096F">
        <w:rPr>
          <w:sz w:val="24"/>
          <w:szCs w:val="24"/>
        </w:rPr>
        <w:t>проектируемых систем связи;</w:t>
      </w:r>
    </w:p>
    <w:p w14:paraId="460D9543" w14:textId="77777777" w:rsidR="00977FE2" w:rsidRPr="0010096F" w:rsidRDefault="00D46F42" w:rsidP="007900C6">
      <w:pPr>
        <w:pStyle w:val="af5"/>
        <w:numPr>
          <w:ilvl w:val="0"/>
          <w:numId w:val="32"/>
        </w:numPr>
        <w:tabs>
          <w:tab w:val="left" w:pos="1134"/>
          <w:tab w:val="left" w:pos="1313"/>
        </w:tabs>
        <w:spacing w:before="4" w:line="276" w:lineRule="auto"/>
        <w:ind w:left="0" w:firstLine="709"/>
        <w:rPr>
          <w:sz w:val="24"/>
          <w:szCs w:val="24"/>
        </w:rPr>
      </w:pPr>
      <w:r w:rsidRPr="0010096F">
        <w:rPr>
          <w:sz w:val="24"/>
          <w:szCs w:val="24"/>
        </w:rPr>
        <w:t>направления организации каналов связи (в форме таблицы информационных</w:t>
      </w:r>
      <w:r w:rsidRPr="0010096F">
        <w:rPr>
          <w:spacing w:val="-14"/>
          <w:sz w:val="24"/>
          <w:szCs w:val="24"/>
        </w:rPr>
        <w:t xml:space="preserve"> </w:t>
      </w:r>
      <w:r w:rsidRPr="0010096F">
        <w:rPr>
          <w:sz w:val="24"/>
          <w:szCs w:val="24"/>
        </w:rPr>
        <w:t>потоков) с указанием типа, емкости и назначения организуемых</w:t>
      </w:r>
      <w:r w:rsidRPr="0010096F">
        <w:rPr>
          <w:spacing w:val="40"/>
          <w:sz w:val="24"/>
          <w:szCs w:val="24"/>
        </w:rPr>
        <w:t xml:space="preserve"> </w:t>
      </w:r>
      <w:r w:rsidRPr="0010096F">
        <w:rPr>
          <w:sz w:val="24"/>
          <w:szCs w:val="24"/>
        </w:rPr>
        <w:t>каналов связи и устройств связи по</w:t>
      </w:r>
      <w:r w:rsidRPr="0010096F">
        <w:rPr>
          <w:spacing w:val="40"/>
          <w:sz w:val="24"/>
          <w:szCs w:val="24"/>
        </w:rPr>
        <w:t xml:space="preserve"> </w:t>
      </w:r>
      <w:r w:rsidRPr="0010096F">
        <w:rPr>
          <w:sz w:val="24"/>
          <w:szCs w:val="24"/>
        </w:rPr>
        <w:t>которым организуются основные и резервные каналы;</w:t>
      </w:r>
    </w:p>
    <w:p w14:paraId="1223F42C" w14:textId="77777777" w:rsidR="00977FE2" w:rsidRPr="0010096F" w:rsidRDefault="00D46F42" w:rsidP="007900C6">
      <w:pPr>
        <w:pStyle w:val="af5"/>
        <w:numPr>
          <w:ilvl w:val="0"/>
          <w:numId w:val="32"/>
        </w:numPr>
        <w:tabs>
          <w:tab w:val="left" w:pos="1134"/>
          <w:tab w:val="left" w:pos="1304"/>
        </w:tabs>
        <w:spacing w:before="1" w:line="276" w:lineRule="auto"/>
        <w:ind w:left="0" w:firstLine="709"/>
        <w:rPr>
          <w:sz w:val="24"/>
          <w:szCs w:val="24"/>
        </w:rPr>
      </w:pPr>
      <w:r w:rsidRPr="0010096F">
        <w:rPr>
          <w:sz w:val="24"/>
          <w:szCs w:val="24"/>
        </w:rPr>
        <w:t>структурные</w:t>
      </w:r>
      <w:r w:rsidRPr="0010096F">
        <w:rPr>
          <w:spacing w:val="40"/>
          <w:sz w:val="24"/>
          <w:szCs w:val="24"/>
        </w:rPr>
        <w:t xml:space="preserve"> </w:t>
      </w:r>
      <w:r w:rsidRPr="0010096F">
        <w:rPr>
          <w:sz w:val="24"/>
          <w:szCs w:val="24"/>
        </w:rPr>
        <w:t>схемы организации связи по проектируемым</w:t>
      </w:r>
      <w:r w:rsidRPr="0010096F">
        <w:rPr>
          <w:spacing w:val="40"/>
          <w:sz w:val="24"/>
          <w:szCs w:val="24"/>
        </w:rPr>
        <w:t xml:space="preserve"> </w:t>
      </w:r>
      <w:r w:rsidRPr="0010096F">
        <w:rPr>
          <w:sz w:val="24"/>
          <w:szCs w:val="24"/>
        </w:rPr>
        <w:t xml:space="preserve">системам связи (отдельно для каждой из систем), а также общая структурная схема связи с отображением маршрутов прохождения основных </w:t>
      </w:r>
      <w:r w:rsidRPr="0010096F">
        <w:rPr>
          <w:b/>
          <w:sz w:val="24"/>
          <w:szCs w:val="24"/>
        </w:rPr>
        <w:t xml:space="preserve">и </w:t>
      </w:r>
      <w:r w:rsidRPr="0010096F">
        <w:rPr>
          <w:sz w:val="24"/>
          <w:szCs w:val="24"/>
        </w:rPr>
        <w:t>резервных/дублирующих каналов связи (голос, данные) между проектируемым объектом и соответствующими центрами управления и</w:t>
      </w:r>
      <w:r w:rsidRPr="0010096F">
        <w:rPr>
          <w:b/>
          <w:sz w:val="24"/>
          <w:szCs w:val="24"/>
        </w:rPr>
        <w:t xml:space="preserve"> </w:t>
      </w:r>
      <w:r w:rsidRPr="0010096F">
        <w:rPr>
          <w:sz w:val="24"/>
          <w:szCs w:val="24"/>
        </w:rPr>
        <w:t>для передачи сигналов/команд РЗ, ПА и РА;</w:t>
      </w:r>
    </w:p>
    <w:p w14:paraId="085B04BE" w14:textId="77777777" w:rsidR="00977FE2" w:rsidRPr="0010096F" w:rsidRDefault="00D46F42" w:rsidP="007900C6">
      <w:pPr>
        <w:pStyle w:val="af5"/>
        <w:numPr>
          <w:ilvl w:val="0"/>
          <w:numId w:val="32"/>
        </w:numPr>
        <w:tabs>
          <w:tab w:val="left" w:pos="1134"/>
          <w:tab w:val="left" w:pos="1304"/>
        </w:tabs>
        <w:spacing w:before="3" w:line="276" w:lineRule="auto"/>
        <w:ind w:left="0" w:firstLine="709"/>
        <w:rPr>
          <w:sz w:val="24"/>
          <w:szCs w:val="24"/>
        </w:rPr>
      </w:pPr>
      <w:r w:rsidRPr="0010096F">
        <w:rPr>
          <w:sz w:val="24"/>
          <w:szCs w:val="24"/>
        </w:rPr>
        <w:t xml:space="preserve">описание трассы, заходов волоконно-оптического кабеля на объекты, решения по </w:t>
      </w:r>
      <w:r w:rsidRPr="0010096F">
        <w:rPr>
          <w:spacing w:val="-2"/>
          <w:sz w:val="24"/>
          <w:szCs w:val="24"/>
        </w:rPr>
        <w:t>спецпереходам;</w:t>
      </w:r>
    </w:p>
    <w:p w14:paraId="26D1AED0" w14:textId="77777777" w:rsidR="00977FE2" w:rsidRPr="0010096F" w:rsidRDefault="00D46F42" w:rsidP="007900C6">
      <w:pPr>
        <w:pStyle w:val="af5"/>
        <w:numPr>
          <w:ilvl w:val="0"/>
          <w:numId w:val="32"/>
        </w:numPr>
        <w:tabs>
          <w:tab w:val="left" w:pos="1134"/>
          <w:tab w:val="left" w:pos="1307"/>
        </w:tabs>
        <w:spacing w:line="276" w:lineRule="auto"/>
        <w:ind w:left="0" w:firstLine="709"/>
        <w:rPr>
          <w:sz w:val="24"/>
          <w:szCs w:val="24"/>
        </w:rPr>
      </w:pPr>
      <w:r w:rsidRPr="0010096F">
        <w:rPr>
          <w:sz w:val="24"/>
          <w:szCs w:val="24"/>
        </w:rPr>
        <w:t>линейную схему подвески/прокладки волоконно-оптического кабеля с указанием объектов, расстояний, типа</w:t>
      </w:r>
      <w:r w:rsidRPr="0010096F">
        <w:rPr>
          <w:spacing w:val="-1"/>
          <w:sz w:val="24"/>
          <w:szCs w:val="24"/>
        </w:rPr>
        <w:t xml:space="preserve"> </w:t>
      </w:r>
      <w:r w:rsidRPr="0010096F">
        <w:rPr>
          <w:sz w:val="24"/>
          <w:szCs w:val="24"/>
        </w:rPr>
        <w:t>кабеля, типа</w:t>
      </w:r>
      <w:r w:rsidRPr="0010096F">
        <w:rPr>
          <w:spacing w:val="-4"/>
          <w:sz w:val="24"/>
          <w:szCs w:val="24"/>
        </w:rPr>
        <w:t xml:space="preserve"> </w:t>
      </w:r>
      <w:r w:rsidRPr="0010096F">
        <w:rPr>
          <w:sz w:val="24"/>
          <w:szCs w:val="24"/>
        </w:rPr>
        <w:t>и</w:t>
      </w:r>
      <w:r w:rsidRPr="0010096F">
        <w:rPr>
          <w:spacing w:val="-7"/>
          <w:sz w:val="24"/>
          <w:szCs w:val="24"/>
        </w:rPr>
        <w:t xml:space="preserve"> </w:t>
      </w:r>
      <w:r w:rsidRPr="0010096F">
        <w:rPr>
          <w:sz w:val="24"/>
          <w:szCs w:val="24"/>
        </w:rPr>
        <w:t>количества оптических волокон (ОВ), выделенных ОВ для организации цифровых систем передачи информации и систем РЗ.</w:t>
      </w:r>
    </w:p>
    <w:p w14:paraId="552C2778" w14:textId="77777777" w:rsidR="00977FE2" w:rsidRPr="0010096F" w:rsidRDefault="00977FE2" w:rsidP="007900C6">
      <w:pPr>
        <w:pStyle w:val="af5"/>
        <w:tabs>
          <w:tab w:val="left" w:pos="1134"/>
          <w:tab w:val="left" w:pos="1307"/>
        </w:tabs>
        <w:spacing w:line="276" w:lineRule="auto"/>
        <w:ind w:left="0" w:firstLine="709"/>
        <w:rPr>
          <w:sz w:val="24"/>
          <w:szCs w:val="24"/>
        </w:rPr>
      </w:pPr>
    </w:p>
    <w:p w14:paraId="19F3127E" w14:textId="0C30CDB1" w:rsidR="00977FE2" w:rsidRPr="00913375" w:rsidRDefault="00DB3082">
      <w:pPr>
        <w:pStyle w:val="af5"/>
        <w:numPr>
          <w:ilvl w:val="1"/>
          <w:numId w:val="1"/>
        </w:numPr>
        <w:tabs>
          <w:tab w:val="left" w:pos="1134"/>
          <w:tab w:val="left" w:pos="1805"/>
        </w:tabs>
        <w:spacing w:line="276" w:lineRule="auto"/>
        <w:ind w:left="0" w:firstLine="709"/>
        <w:rPr>
          <w:b/>
          <w:bCs/>
          <w:sz w:val="24"/>
          <w:szCs w:val="24"/>
        </w:rPr>
        <w:pPrChange w:id="16" w:author="AO" w:date="2024-11-26T15:43:00Z">
          <w:pPr>
            <w:pStyle w:val="af5"/>
            <w:numPr>
              <w:ilvl w:val="2"/>
              <w:numId w:val="59"/>
            </w:numPr>
            <w:tabs>
              <w:tab w:val="left" w:pos="1134"/>
              <w:tab w:val="center" w:pos="1418"/>
              <w:tab w:val="center" w:pos="1985"/>
              <w:tab w:val="center" w:pos="2694"/>
            </w:tabs>
            <w:spacing w:line="276" w:lineRule="auto"/>
            <w:ind w:left="0" w:firstLine="709"/>
          </w:pPr>
        </w:pPrChange>
      </w:pPr>
      <w:r w:rsidRPr="00913375">
        <w:rPr>
          <w:b/>
          <w:bCs/>
          <w:sz w:val="24"/>
          <w:szCs w:val="24"/>
        </w:rPr>
        <w:lastRenderedPageBreak/>
        <w:t xml:space="preserve"> </w:t>
      </w:r>
      <w:r w:rsidR="00D46F42" w:rsidRPr="00913375">
        <w:rPr>
          <w:b/>
          <w:bCs/>
          <w:sz w:val="24"/>
          <w:szCs w:val="24"/>
        </w:rPr>
        <w:t xml:space="preserve">«Основные решения по земельно-правовым вопросам» </w:t>
      </w:r>
    </w:p>
    <w:p w14:paraId="1D1934D5" w14:textId="77777777" w:rsidR="00977FE2" w:rsidRPr="0010096F" w:rsidRDefault="00D46F42" w:rsidP="007900C6">
      <w:pPr>
        <w:pStyle w:val="af4"/>
        <w:tabs>
          <w:tab w:val="left" w:pos="1134"/>
        </w:tabs>
        <w:spacing w:before="3" w:line="276" w:lineRule="auto"/>
        <w:ind w:firstLine="709"/>
      </w:pPr>
      <w:r w:rsidRPr="0010096F">
        <w:t>В</w:t>
      </w:r>
      <w:r w:rsidRPr="0010096F">
        <w:rPr>
          <w:spacing w:val="-12"/>
        </w:rPr>
        <w:t xml:space="preserve"> </w:t>
      </w:r>
      <w:r w:rsidRPr="0010096F">
        <w:t>составе</w:t>
      </w:r>
      <w:r w:rsidRPr="0010096F">
        <w:rPr>
          <w:spacing w:val="1"/>
        </w:rPr>
        <w:t xml:space="preserve"> </w:t>
      </w:r>
      <w:r w:rsidRPr="0010096F">
        <w:t>раздела обосновать,</w:t>
      </w:r>
      <w:r w:rsidRPr="0010096F">
        <w:rPr>
          <w:spacing w:val="8"/>
        </w:rPr>
        <w:t xml:space="preserve"> </w:t>
      </w:r>
      <w:r w:rsidRPr="0010096F">
        <w:t>рекомендовать,</w:t>
      </w:r>
      <w:r w:rsidRPr="0010096F">
        <w:rPr>
          <w:spacing w:val="-10"/>
        </w:rPr>
        <w:t xml:space="preserve"> </w:t>
      </w:r>
      <w:r w:rsidRPr="0010096F">
        <w:t>определить</w:t>
      </w:r>
      <w:r w:rsidRPr="0010096F">
        <w:rPr>
          <w:spacing w:val="6"/>
        </w:rPr>
        <w:t xml:space="preserve"> </w:t>
      </w:r>
      <w:r w:rsidRPr="0010096F">
        <w:t>и/или</w:t>
      </w:r>
      <w:r w:rsidRPr="0010096F">
        <w:rPr>
          <w:spacing w:val="1"/>
        </w:rPr>
        <w:t xml:space="preserve"> </w:t>
      </w:r>
      <w:r w:rsidRPr="0010096F">
        <w:rPr>
          <w:spacing w:val="-2"/>
        </w:rPr>
        <w:t>выполнить:</w:t>
      </w:r>
    </w:p>
    <w:p w14:paraId="6B0C86AC" w14:textId="77777777" w:rsidR="00977FE2" w:rsidRPr="0010096F" w:rsidRDefault="00D46F42" w:rsidP="007900C6">
      <w:pPr>
        <w:pStyle w:val="af5"/>
        <w:numPr>
          <w:ilvl w:val="0"/>
          <w:numId w:val="43"/>
        </w:numPr>
        <w:tabs>
          <w:tab w:val="left" w:pos="1134"/>
          <w:tab w:val="left" w:pos="1418"/>
        </w:tabs>
        <w:spacing w:before="3" w:line="276" w:lineRule="auto"/>
        <w:ind w:left="0" w:firstLine="709"/>
        <w:rPr>
          <w:sz w:val="24"/>
          <w:szCs w:val="24"/>
        </w:rPr>
      </w:pPr>
      <w:r w:rsidRPr="0010096F">
        <w:rPr>
          <w:sz w:val="24"/>
          <w:szCs w:val="24"/>
        </w:rPr>
        <w:t>расчеты</w:t>
      </w:r>
      <w:r w:rsidRPr="0010096F">
        <w:rPr>
          <w:spacing w:val="80"/>
          <w:sz w:val="24"/>
          <w:szCs w:val="24"/>
        </w:rPr>
        <w:t xml:space="preserve"> </w:t>
      </w:r>
      <w:r w:rsidRPr="0010096F">
        <w:rPr>
          <w:sz w:val="24"/>
          <w:szCs w:val="24"/>
        </w:rPr>
        <w:t>по</w:t>
      </w:r>
      <w:r w:rsidRPr="0010096F">
        <w:rPr>
          <w:spacing w:val="80"/>
          <w:sz w:val="24"/>
          <w:szCs w:val="24"/>
        </w:rPr>
        <w:t xml:space="preserve"> </w:t>
      </w:r>
      <w:r w:rsidRPr="0010096F">
        <w:rPr>
          <w:sz w:val="24"/>
          <w:szCs w:val="24"/>
        </w:rPr>
        <w:t>определению</w:t>
      </w:r>
      <w:r w:rsidRPr="0010096F">
        <w:rPr>
          <w:spacing w:val="80"/>
          <w:sz w:val="24"/>
          <w:szCs w:val="24"/>
        </w:rPr>
        <w:t xml:space="preserve"> </w:t>
      </w:r>
      <w:r w:rsidRPr="0010096F">
        <w:rPr>
          <w:sz w:val="24"/>
          <w:szCs w:val="24"/>
        </w:rPr>
        <w:t>наиболее</w:t>
      </w:r>
      <w:r w:rsidRPr="0010096F">
        <w:rPr>
          <w:spacing w:val="80"/>
          <w:sz w:val="24"/>
          <w:szCs w:val="24"/>
        </w:rPr>
        <w:t xml:space="preserve"> </w:t>
      </w:r>
      <w:r w:rsidRPr="0010096F">
        <w:rPr>
          <w:sz w:val="24"/>
          <w:szCs w:val="24"/>
        </w:rPr>
        <w:t>оптимального</w:t>
      </w:r>
      <w:r w:rsidRPr="0010096F">
        <w:rPr>
          <w:spacing w:val="80"/>
          <w:sz w:val="24"/>
          <w:szCs w:val="24"/>
        </w:rPr>
        <w:t xml:space="preserve"> </w:t>
      </w:r>
      <w:r w:rsidRPr="0010096F">
        <w:rPr>
          <w:sz w:val="24"/>
          <w:szCs w:val="24"/>
        </w:rPr>
        <w:t>варианта</w:t>
      </w:r>
      <w:r w:rsidRPr="0010096F">
        <w:rPr>
          <w:spacing w:val="80"/>
          <w:sz w:val="24"/>
          <w:szCs w:val="24"/>
        </w:rPr>
        <w:t xml:space="preserve"> </w:t>
      </w:r>
      <w:r w:rsidRPr="0010096F">
        <w:rPr>
          <w:sz w:val="24"/>
          <w:szCs w:val="24"/>
        </w:rPr>
        <w:t>размещения</w:t>
      </w:r>
      <w:r w:rsidRPr="0010096F">
        <w:rPr>
          <w:spacing w:val="40"/>
          <w:sz w:val="24"/>
          <w:szCs w:val="24"/>
        </w:rPr>
        <w:t xml:space="preserve"> </w:t>
      </w:r>
      <w:r w:rsidRPr="0010096F">
        <w:rPr>
          <w:sz w:val="24"/>
          <w:szCs w:val="24"/>
        </w:rPr>
        <w:t>заходов ЛЭП 110 кВ и ВЛ 110 кВ в границах</w:t>
      </w:r>
      <w:r w:rsidRPr="0010096F">
        <w:rPr>
          <w:spacing w:val="40"/>
          <w:sz w:val="24"/>
          <w:szCs w:val="24"/>
        </w:rPr>
        <w:t xml:space="preserve"> </w:t>
      </w:r>
      <w:r w:rsidRPr="0010096F">
        <w:rPr>
          <w:sz w:val="24"/>
          <w:szCs w:val="24"/>
        </w:rPr>
        <w:t>земельных</w:t>
      </w:r>
      <w:r w:rsidRPr="0010096F">
        <w:rPr>
          <w:spacing w:val="40"/>
          <w:sz w:val="24"/>
          <w:szCs w:val="24"/>
        </w:rPr>
        <w:t xml:space="preserve"> </w:t>
      </w:r>
      <w:r w:rsidRPr="0010096F">
        <w:rPr>
          <w:sz w:val="24"/>
          <w:szCs w:val="24"/>
        </w:rPr>
        <w:t>участков,</w:t>
      </w:r>
      <w:r w:rsidRPr="0010096F">
        <w:rPr>
          <w:spacing w:val="40"/>
          <w:sz w:val="24"/>
          <w:szCs w:val="24"/>
        </w:rPr>
        <w:t xml:space="preserve"> </w:t>
      </w:r>
      <w:r w:rsidRPr="0010096F">
        <w:rPr>
          <w:sz w:val="24"/>
          <w:szCs w:val="24"/>
        </w:rPr>
        <w:t>находящихся</w:t>
      </w:r>
      <w:r w:rsidRPr="0010096F">
        <w:rPr>
          <w:spacing w:val="40"/>
          <w:sz w:val="24"/>
          <w:szCs w:val="24"/>
        </w:rPr>
        <w:t xml:space="preserve"> </w:t>
      </w:r>
      <w:r w:rsidRPr="0010096F">
        <w:rPr>
          <w:sz w:val="24"/>
          <w:szCs w:val="24"/>
        </w:rPr>
        <w:t>в частной, государственной или муниципальной собственностях. Данные расчеты должны учитывать факторы, которые увеличивают объем работ</w:t>
      </w:r>
      <w:r w:rsidRPr="0010096F">
        <w:rPr>
          <w:spacing w:val="-6"/>
          <w:sz w:val="24"/>
          <w:szCs w:val="24"/>
        </w:rPr>
        <w:t xml:space="preserve"> </w:t>
      </w:r>
      <w:r w:rsidRPr="0010096F">
        <w:rPr>
          <w:sz w:val="24"/>
          <w:szCs w:val="24"/>
        </w:rPr>
        <w:t>и мероприятий, необходимых для</w:t>
      </w:r>
      <w:r w:rsidRPr="0010096F">
        <w:rPr>
          <w:spacing w:val="-1"/>
          <w:sz w:val="24"/>
          <w:szCs w:val="24"/>
        </w:rPr>
        <w:t xml:space="preserve"> </w:t>
      </w:r>
      <w:r w:rsidRPr="0010096F">
        <w:rPr>
          <w:sz w:val="24"/>
          <w:szCs w:val="24"/>
        </w:rPr>
        <w:t>надлежащего оформления земельно­ правовых отношений, в том числе объем выплат арендных платежей, выкупной стоимости за земельные участки, компенсаций ущерба и упущенной выгоды, подлежащие учету в сводном сметном расчете;</w:t>
      </w:r>
    </w:p>
    <w:p w14:paraId="5A9776A2" w14:textId="77777777" w:rsidR="00977FE2" w:rsidRPr="0010096F" w:rsidRDefault="00D46F42" w:rsidP="007900C6">
      <w:pPr>
        <w:pStyle w:val="af5"/>
        <w:numPr>
          <w:ilvl w:val="0"/>
          <w:numId w:val="42"/>
        </w:numPr>
        <w:tabs>
          <w:tab w:val="left" w:pos="1134"/>
          <w:tab w:val="left" w:pos="1480"/>
        </w:tabs>
        <w:spacing w:line="276" w:lineRule="auto"/>
        <w:ind w:left="0" w:firstLine="709"/>
        <w:rPr>
          <w:sz w:val="24"/>
          <w:szCs w:val="24"/>
        </w:rPr>
      </w:pPr>
      <w:r w:rsidRPr="0010096F">
        <w:rPr>
          <w:sz w:val="24"/>
          <w:szCs w:val="24"/>
        </w:rPr>
        <w:t>варианты прохождения ЛЭП (не менее трех) и их протяженность, с учетом минимизации: количества пересечений, наложения на обремененные земельные участки собственников, землевладельцев, землепользователей и арендаторов и т.д.;</w:t>
      </w:r>
    </w:p>
    <w:p w14:paraId="7FAF1251" w14:textId="77777777" w:rsidR="00977FE2" w:rsidRPr="0010096F" w:rsidRDefault="00D46F42" w:rsidP="007900C6">
      <w:pPr>
        <w:pStyle w:val="af4"/>
        <w:numPr>
          <w:ilvl w:val="0"/>
          <w:numId w:val="42"/>
        </w:numPr>
        <w:tabs>
          <w:tab w:val="left" w:pos="1134"/>
        </w:tabs>
        <w:spacing w:line="276" w:lineRule="auto"/>
        <w:ind w:left="0" w:firstLine="709"/>
      </w:pPr>
      <w:r w:rsidRPr="0010096F">
        <w:t>план</w:t>
      </w:r>
      <w:r w:rsidRPr="0010096F">
        <w:rPr>
          <w:spacing w:val="-7"/>
        </w:rPr>
        <w:t xml:space="preserve"> </w:t>
      </w:r>
      <w:r w:rsidRPr="0010096F">
        <w:t>заходов</w:t>
      </w:r>
      <w:r w:rsidRPr="0010096F">
        <w:rPr>
          <w:spacing w:val="6"/>
        </w:rPr>
        <w:t xml:space="preserve"> </w:t>
      </w:r>
      <w:r w:rsidRPr="0010096F">
        <w:t>существующих</w:t>
      </w:r>
      <w:r w:rsidRPr="0010096F">
        <w:rPr>
          <w:spacing w:val="15"/>
        </w:rPr>
        <w:t xml:space="preserve"> </w:t>
      </w:r>
      <w:r w:rsidRPr="0010096F">
        <w:t>и</w:t>
      </w:r>
      <w:r w:rsidRPr="0010096F">
        <w:rPr>
          <w:spacing w:val="-12"/>
        </w:rPr>
        <w:t xml:space="preserve"> </w:t>
      </w:r>
      <w:r w:rsidRPr="0010096F">
        <w:t>проектируемых</w:t>
      </w:r>
      <w:r w:rsidRPr="0010096F">
        <w:rPr>
          <w:spacing w:val="11"/>
        </w:rPr>
        <w:t xml:space="preserve"> </w:t>
      </w:r>
      <w:r w:rsidRPr="0010096F">
        <w:t>ЛЭП</w:t>
      </w:r>
      <w:r w:rsidRPr="0010096F">
        <w:rPr>
          <w:spacing w:val="-4"/>
        </w:rPr>
        <w:t xml:space="preserve"> </w:t>
      </w:r>
      <w:r w:rsidRPr="0010096F">
        <w:t>на</w:t>
      </w:r>
      <w:r w:rsidRPr="0010096F">
        <w:rPr>
          <w:spacing w:val="-10"/>
        </w:rPr>
        <w:t xml:space="preserve"> </w:t>
      </w:r>
      <w:r w:rsidRPr="0010096F">
        <w:rPr>
          <w:spacing w:val="-5"/>
        </w:rPr>
        <w:t>ПС;</w:t>
      </w:r>
    </w:p>
    <w:p w14:paraId="7A5EBC16" w14:textId="77777777" w:rsidR="00977FE2" w:rsidRPr="0010096F" w:rsidRDefault="00D46F42" w:rsidP="007900C6">
      <w:pPr>
        <w:pStyle w:val="af4"/>
        <w:numPr>
          <w:ilvl w:val="0"/>
          <w:numId w:val="42"/>
        </w:numPr>
        <w:tabs>
          <w:tab w:val="left" w:pos="1134"/>
        </w:tabs>
        <w:spacing w:line="276" w:lineRule="auto"/>
        <w:ind w:left="0" w:firstLine="709"/>
      </w:pPr>
      <w:r w:rsidRPr="0010096F">
        <w:t>варианты площадок с указанием по каждому варианту ограничений в использовании земельных участков, на которых планируется</w:t>
      </w:r>
      <w:r w:rsidRPr="0010096F">
        <w:rPr>
          <w:spacing w:val="37"/>
        </w:rPr>
        <w:t xml:space="preserve"> </w:t>
      </w:r>
      <w:r w:rsidRPr="0010096F">
        <w:t>размещение объекта;</w:t>
      </w:r>
      <w:r w:rsidRPr="0010096F">
        <w:rPr>
          <w:spacing w:val="40"/>
        </w:rPr>
        <w:t xml:space="preserve"> </w:t>
      </w:r>
      <w:r w:rsidRPr="0010096F">
        <w:t>•</w:t>
      </w:r>
    </w:p>
    <w:p w14:paraId="1F629234" w14:textId="77777777" w:rsidR="00977FE2" w:rsidRPr="0010096F" w:rsidRDefault="00D46F42" w:rsidP="007900C6">
      <w:pPr>
        <w:pStyle w:val="af5"/>
        <w:numPr>
          <w:ilvl w:val="0"/>
          <w:numId w:val="42"/>
        </w:numPr>
        <w:tabs>
          <w:tab w:val="left" w:pos="1134"/>
          <w:tab w:val="left" w:pos="1473"/>
        </w:tabs>
        <w:spacing w:line="276" w:lineRule="auto"/>
        <w:ind w:left="0" w:firstLine="709"/>
        <w:rPr>
          <w:sz w:val="24"/>
          <w:szCs w:val="24"/>
        </w:rPr>
      </w:pPr>
      <w:r w:rsidRPr="0010096F">
        <w:rPr>
          <w:sz w:val="24"/>
          <w:szCs w:val="24"/>
        </w:rPr>
        <w:t>схему размещения проектируемых ЛЭП,</w:t>
      </w:r>
      <w:r w:rsidRPr="0010096F">
        <w:rPr>
          <w:spacing w:val="-1"/>
          <w:sz w:val="24"/>
          <w:szCs w:val="24"/>
        </w:rPr>
        <w:t xml:space="preserve"> </w:t>
      </w:r>
      <w:r w:rsidRPr="0010096F">
        <w:rPr>
          <w:sz w:val="24"/>
          <w:szCs w:val="24"/>
        </w:rPr>
        <w:t>ПС на</w:t>
      </w:r>
      <w:r w:rsidRPr="0010096F">
        <w:rPr>
          <w:spacing w:val="-9"/>
          <w:sz w:val="24"/>
          <w:szCs w:val="24"/>
        </w:rPr>
        <w:t xml:space="preserve"> </w:t>
      </w:r>
      <w:r w:rsidRPr="0010096F">
        <w:rPr>
          <w:sz w:val="24"/>
          <w:szCs w:val="24"/>
        </w:rPr>
        <w:t>то</w:t>
      </w:r>
      <w:r w:rsidRPr="0010096F">
        <w:rPr>
          <w:sz w:val="24"/>
          <w:szCs w:val="24"/>
        </w:rPr>
        <w:lastRenderedPageBreak/>
        <w:t>пографической</w:t>
      </w:r>
      <w:r w:rsidRPr="0010096F">
        <w:rPr>
          <w:spacing w:val="-15"/>
          <w:sz w:val="24"/>
          <w:szCs w:val="24"/>
        </w:rPr>
        <w:t xml:space="preserve"> </w:t>
      </w:r>
      <w:r w:rsidRPr="0010096F">
        <w:rPr>
          <w:sz w:val="24"/>
          <w:szCs w:val="24"/>
        </w:rPr>
        <w:t>основе (в</w:t>
      </w:r>
      <w:r w:rsidRPr="0010096F">
        <w:rPr>
          <w:spacing w:val="-5"/>
          <w:sz w:val="24"/>
          <w:szCs w:val="24"/>
        </w:rPr>
        <w:t xml:space="preserve"> </w:t>
      </w:r>
      <w:r w:rsidRPr="0010096F">
        <w:rPr>
          <w:sz w:val="24"/>
          <w:szCs w:val="24"/>
        </w:rPr>
        <w:t>масштабе в соответствии с</w:t>
      </w:r>
      <w:r w:rsidRPr="0010096F">
        <w:rPr>
          <w:spacing w:val="-1"/>
          <w:sz w:val="24"/>
          <w:szCs w:val="24"/>
        </w:rPr>
        <w:t xml:space="preserve"> </w:t>
      </w:r>
      <w:r w:rsidRPr="0010096F">
        <w:rPr>
          <w:sz w:val="24"/>
          <w:szCs w:val="24"/>
        </w:rPr>
        <w:t>нормативными требованиями) с</w:t>
      </w:r>
      <w:r w:rsidRPr="0010096F">
        <w:rPr>
          <w:spacing w:val="-1"/>
          <w:sz w:val="24"/>
          <w:szCs w:val="24"/>
        </w:rPr>
        <w:t xml:space="preserve"> </w:t>
      </w:r>
      <w:r w:rsidRPr="0010096F">
        <w:rPr>
          <w:sz w:val="24"/>
          <w:szCs w:val="24"/>
        </w:rPr>
        <w:t>нанесением границ правообладателей</w:t>
      </w:r>
      <w:r w:rsidRPr="0010096F">
        <w:rPr>
          <w:spacing w:val="-3"/>
          <w:sz w:val="24"/>
          <w:szCs w:val="24"/>
        </w:rPr>
        <w:t xml:space="preserve"> </w:t>
      </w:r>
      <w:r w:rsidRPr="0010096F">
        <w:rPr>
          <w:sz w:val="24"/>
          <w:szCs w:val="24"/>
        </w:rPr>
        <w:t>земельных участков, особо охраняемых природных территорий, лесопарковых зон по трассе с учетом данных: ГКН, ЕГРП, архивных документов органов государственной власти и муниципальных органов, государственного</w:t>
      </w:r>
      <w:r w:rsidRPr="0010096F">
        <w:rPr>
          <w:spacing w:val="-7"/>
          <w:sz w:val="24"/>
          <w:szCs w:val="24"/>
        </w:rPr>
        <w:t xml:space="preserve"> </w:t>
      </w:r>
      <w:r w:rsidRPr="0010096F">
        <w:rPr>
          <w:sz w:val="24"/>
          <w:szCs w:val="24"/>
        </w:rPr>
        <w:t>лесного реестра, материалов государственного</w:t>
      </w:r>
      <w:r w:rsidRPr="0010096F">
        <w:rPr>
          <w:spacing w:val="-7"/>
          <w:sz w:val="24"/>
          <w:szCs w:val="24"/>
        </w:rPr>
        <w:t xml:space="preserve"> </w:t>
      </w:r>
      <w:r w:rsidRPr="0010096F">
        <w:rPr>
          <w:sz w:val="24"/>
          <w:szCs w:val="24"/>
        </w:rPr>
        <w:t>фонда данных условий использования соответствующей территории и недр, с информацией о правообладателях, категории земель, вида разрешенного использования,</w:t>
      </w:r>
      <w:r w:rsidRPr="0010096F">
        <w:rPr>
          <w:spacing w:val="-15"/>
          <w:sz w:val="24"/>
          <w:szCs w:val="24"/>
        </w:rPr>
        <w:t xml:space="preserve"> </w:t>
      </w:r>
      <w:r w:rsidRPr="0010096F">
        <w:rPr>
          <w:sz w:val="24"/>
          <w:szCs w:val="24"/>
        </w:rPr>
        <w:t>вида</w:t>
      </w:r>
      <w:r w:rsidRPr="0010096F">
        <w:rPr>
          <w:spacing w:val="-6"/>
          <w:sz w:val="24"/>
          <w:szCs w:val="24"/>
        </w:rPr>
        <w:t xml:space="preserve"> </w:t>
      </w:r>
      <w:r w:rsidRPr="0010096F">
        <w:rPr>
          <w:sz w:val="24"/>
          <w:szCs w:val="24"/>
        </w:rPr>
        <w:t>права, кадастровые номера земельных участков и т.д.;</w:t>
      </w:r>
    </w:p>
    <w:p w14:paraId="238F9242" w14:textId="77777777" w:rsidR="00977FE2" w:rsidRPr="0010096F" w:rsidRDefault="00D46F42" w:rsidP="007900C6">
      <w:pPr>
        <w:pStyle w:val="af5"/>
        <w:numPr>
          <w:ilvl w:val="0"/>
          <w:numId w:val="42"/>
        </w:numPr>
        <w:tabs>
          <w:tab w:val="left" w:pos="1134"/>
          <w:tab w:val="left" w:pos="1318"/>
        </w:tabs>
        <w:spacing w:line="276" w:lineRule="auto"/>
        <w:ind w:left="0" w:firstLine="709"/>
        <w:rPr>
          <w:sz w:val="24"/>
          <w:szCs w:val="24"/>
        </w:rPr>
      </w:pPr>
      <w:r w:rsidRPr="0010096F">
        <w:rPr>
          <w:sz w:val="24"/>
          <w:szCs w:val="24"/>
        </w:rPr>
        <w:t>площадь</w:t>
      </w:r>
      <w:r w:rsidRPr="0010096F">
        <w:rPr>
          <w:spacing w:val="31"/>
          <w:sz w:val="24"/>
          <w:szCs w:val="24"/>
        </w:rPr>
        <w:t xml:space="preserve"> </w:t>
      </w:r>
      <w:r w:rsidRPr="0010096F">
        <w:rPr>
          <w:sz w:val="24"/>
          <w:szCs w:val="24"/>
        </w:rPr>
        <w:t>земельных</w:t>
      </w:r>
      <w:r w:rsidRPr="0010096F">
        <w:rPr>
          <w:spacing w:val="47"/>
          <w:sz w:val="24"/>
          <w:szCs w:val="24"/>
        </w:rPr>
        <w:t xml:space="preserve"> </w:t>
      </w:r>
      <w:r w:rsidRPr="0010096F">
        <w:rPr>
          <w:sz w:val="24"/>
          <w:szCs w:val="24"/>
        </w:rPr>
        <w:t>участков,</w:t>
      </w:r>
      <w:r w:rsidRPr="0010096F">
        <w:rPr>
          <w:spacing w:val="42"/>
          <w:sz w:val="24"/>
          <w:szCs w:val="24"/>
        </w:rPr>
        <w:t xml:space="preserve"> </w:t>
      </w:r>
      <w:r w:rsidRPr="0010096F">
        <w:rPr>
          <w:sz w:val="24"/>
          <w:szCs w:val="24"/>
        </w:rPr>
        <w:t>на</w:t>
      </w:r>
      <w:r w:rsidRPr="0010096F">
        <w:rPr>
          <w:spacing w:val="25"/>
          <w:sz w:val="24"/>
          <w:szCs w:val="24"/>
        </w:rPr>
        <w:t xml:space="preserve"> </w:t>
      </w:r>
      <w:r w:rsidRPr="0010096F">
        <w:rPr>
          <w:sz w:val="24"/>
          <w:szCs w:val="24"/>
        </w:rPr>
        <w:t>территории</w:t>
      </w:r>
      <w:r w:rsidRPr="0010096F">
        <w:rPr>
          <w:spacing w:val="43"/>
          <w:sz w:val="24"/>
          <w:szCs w:val="24"/>
        </w:rPr>
        <w:t xml:space="preserve"> </w:t>
      </w:r>
      <w:r w:rsidRPr="0010096F">
        <w:rPr>
          <w:sz w:val="24"/>
          <w:szCs w:val="24"/>
        </w:rPr>
        <w:t>которых</w:t>
      </w:r>
      <w:r w:rsidRPr="0010096F">
        <w:rPr>
          <w:spacing w:val="35"/>
          <w:sz w:val="24"/>
          <w:szCs w:val="24"/>
        </w:rPr>
        <w:t xml:space="preserve"> </w:t>
      </w:r>
      <w:r w:rsidRPr="0010096F">
        <w:rPr>
          <w:sz w:val="24"/>
          <w:szCs w:val="24"/>
        </w:rPr>
        <w:t>планируется</w:t>
      </w:r>
      <w:r w:rsidRPr="0010096F">
        <w:rPr>
          <w:spacing w:val="51"/>
          <w:sz w:val="24"/>
          <w:szCs w:val="24"/>
        </w:rPr>
        <w:t xml:space="preserve"> </w:t>
      </w:r>
      <w:r w:rsidRPr="0010096F">
        <w:rPr>
          <w:sz w:val="24"/>
          <w:szCs w:val="24"/>
        </w:rPr>
        <w:t>размещение</w:t>
      </w:r>
      <w:r w:rsidRPr="0010096F">
        <w:rPr>
          <w:spacing w:val="52"/>
          <w:sz w:val="24"/>
          <w:szCs w:val="24"/>
        </w:rPr>
        <w:t xml:space="preserve"> </w:t>
      </w:r>
      <w:r w:rsidRPr="0010096F">
        <w:rPr>
          <w:spacing w:val="-4"/>
          <w:sz w:val="24"/>
          <w:szCs w:val="24"/>
        </w:rPr>
        <w:t>ЛЭП</w:t>
      </w:r>
      <w:r w:rsidRPr="0010096F">
        <w:rPr>
          <w:spacing w:val="-5"/>
          <w:sz w:val="24"/>
          <w:szCs w:val="24"/>
        </w:rPr>
        <w:t>;</w:t>
      </w:r>
    </w:p>
    <w:p w14:paraId="55EABEC0" w14:textId="77777777" w:rsidR="00977FE2" w:rsidRPr="0010096F" w:rsidRDefault="00D46F42" w:rsidP="007900C6">
      <w:pPr>
        <w:pStyle w:val="af5"/>
        <w:numPr>
          <w:ilvl w:val="0"/>
          <w:numId w:val="42"/>
        </w:numPr>
        <w:tabs>
          <w:tab w:val="left" w:pos="1134"/>
          <w:tab w:val="left" w:pos="1467"/>
        </w:tabs>
        <w:spacing w:line="276" w:lineRule="auto"/>
        <w:ind w:left="0" w:firstLine="709"/>
        <w:rPr>
          <w:sz w:val="24"/>
          <w:szCs w:val="24"/>
        </w:rPr>
      </w:pPr>
      <w:r w:rsidRPr="0010096F">
        <w:rPr>
          <w:sz w:val="24"/>
          <w:szCs w:val="24"/>
        </w:rPr>
        <w:t>письменные</w:t>
      </w:r>
      <w:r w:rsidRPr="0010096F">
        <w:rPr>
          <w:spacing w:val="5"/>
          <w:sz w:val="24"/>
          <w:szCs w:val="24"/>
        </w:rPr>
        <w:t xml:space="preserve"> </w:t>
      </w:r>
      <w:r w:rsidRPr="0010096F">
        <w:rPr>
          <w:sz w:val="24"/>
          <w:szCs w:val="24"/>
        </w:rPr>
        <w:t>извещения</w:t>
      </w:r>
      <w:r w:rsidRPr="0010096F">
        <w:rPr>
          <w:spacing w:val="10"/>
          <w:sz w:val="24"/>
          <w:szCs w:val="24"/>
        </w:rPr>
        <w:t xml:space="preserve"> </w:t>
      </w:r>
      <w:r w:rsidRPr="0010096F">
        <w:rPr>
          <w:sz w:val="24"/>
          <w:szCs w:val="24"/>
        </w:rPr>
        <w:t>от</w:t>
      </w:r>
      <w:r w:rsidRPr="0010096F">
        <w:rPr>
          <w:spacing w:val="-12"/>
          <w:sz w:val="24"/>
          <w:szCs w:val="24"/>
        </w:rPr>
        <w:t xml:space="preserve"> </w:t>
      </w:r>
      <w:r w:rsidRPr="0010096F">
        <w:rPr>
          <w:sz w:val="24"/>
          <w:szCs w:val="24"/>
        </w:rPr>
        <w:t>правообладателей</w:t>
      </w:r>
      <w:r w:rsidRPr="0010096F">
        <w:rPr>
          <w:spacing w:val="-1"/>
          <w:sz w:val="24"/>
          <w:szCs w:val="24"/>
        </w:rPr>
        <w:t xml:space="preserve"> </w:t>
      </w:r>
      <w:r w:rsidRPr="0010096F">
        <w:rPr>
          <w:sz w:val="24"/>
          <w:szCs w:val="24"/>
        </w:rPr>
        <w:t>земельных</w:t>
      </w:r>
      <w:r w:rsidRPr="0010096F">
        <w:rPr>
          <w:spacing w:val="15"/>
          <w:sz w:val="24"/>
          <w:szCs w:val="24"/>
        </w:rPr>
        <w:t xml:space="preserve"> </w:t>
      </w:r>
      <w:r w:rsidRPr="0010096F">
        <w:rPr>
          <w:sz w:val="24"/>
          <w:szCs w:val="24"/>
        </w:rPr>
        <w:t>участков</w:t>
      </w:r>
      <w:r w:rsidRPr="0010096F">
        <w:rPr>
          <w:spacing w:val="3"/>
          <w:sz w:val="24"/>
          <w:szCs w:val="24"/>
        </w:rPr>
        <w:t xml:space="preserve"> </w:t>
      </w:r>
      <w:r w:rsidRPr="0010096F">
        <w:rPr>
          <w:sz w:val="24"/>
          <w:szCs w:val="24"/>
        </w:rPr>
        <w:t>с</w:t>
      </w:r>
      <w:r w:rsidRPr="0010096F">
        <w:rPr>
          <w:spacing w:val="-3"/>
          <w:sz w:val="24"/>
          <w:szCs w:val="24"/>
        </w:rPr>
        <w:t xml:space="preserve"> </w:t>
      </w:r>
      <w:r w:rsidRPr="0010096F">
        <w:rPr>
          <w:sz w:val="24"/>
          <w:szCs w:val="24"/>
        </w:rPr>
        <w:t>указанием</w:t>
      </w:r>
      <w:r w:rsidRPr="0010096F">
        <w:rPr>
          <w:spacing w:val="11"/>
          <w:sz w:val="24"/>
          <w:szCs w:val="24"/>
        </w:rPr>
        <w:t xml:space="preserve"> </w:t>
      </w:r>
      <w:r w:rsidRPr="0010096F">
        <w:rPr>
          <w:spacing w:val="-2"/>
          <w:sz w:val="24"/>
          <w:szCs w:val="24"/>
        </w:rPr>
        <w:t xml:space="preserve">условий </w:t>
      </w:r>
      <w:r w:rsidRPr="0010096F">
        <w:rPr>
          <w:sz w:val="24"/>
          <w:szCs w:val="24"/>
        </w:rPr>
        <w:t>предоставления и использования их земельных участков для целей строительства и</w:t>
      </w:r>
      <w:r w:rsidRPr="0010096F">
        <w:rPr>
          <w:spacing w:val="80"/>
          <w:sz w:val="24"/>
          <w:szCs w:val="24"/>
        </w:rPr>
        <w:t xml:space="preserve"> </w:t>
      </w:r>
      <w:r w:rsidRPr="0010096F">
        <w:rPr>
          <w:sz w:val="24"/>
          <w:szCs w:val="24"/>
        </w:rPr>
        <w:t xml:space="preserve">последующей эксплуатации (с приложением расчета платы за пользование частью земельного </w:t>
      </w:r>
      <w:r w:rsidRPr="0010096F">
        <w:rPr>
          <w:spacing w:val="-2"/>
          <w:sz w:val="24"/>
          <w:szCs w:val="24"/>
        </w:rPr>
        <w:t>участка);</w:t>
      </w:r>
    </w:p>
    <w:p w14:paraId="29A49E3F" w14:textId="77777777" w:rsidR="00977FE2" w:rsidRPr="0010096F" w:rsidRDefault="00D46F42" w:rsidP="007900C6">
      <w:pPr>
        <w:pStyle w:val="af4"/>
        <w:numPr>
          <w:ilvl w:val="0"/>
          <w:numId w:val="44"/>
        </w:numPr>
        <w:tabs>
          <w:tab w:val="left" w:pos="1134"/>
        </w:tabs>
        <w:spacing w:line="276" w:lineRule="auto"/>
        <w:ind w:left="0" w:firstLine="709"/>
      </w:pPr>
      <w:r w:rsidRPr="0010096F">
        <w:t>сводную</w:t>
      </w:r>
      <w:r w:rsidRPr="0010096F">
        <w:rPr>
          <w:spacing w:val="-3"/>
        </w:rPr>
        <w:t xml:space="preserve"> </w:t>
      </w:r>
      <w:r w:rsidRPr="0010096F">
        <w:t>экспликацию</w:t>
      </w:r>
      <w:r w:rsidRPr="0010096F">
        <w:rPr>
          <w:spacing w:val="7"/>
        </w:rPr>
        <w:t xml:space="preserve"> </w:t>
      </w:r>
      <w:r w:rsidRPr="0010096F">
        <w:t>земель</w:t>
      </w:r>
      <w:r w:rsidRPr="0010096F">
        <w:rPr>
          <w:spacing w:val="-4"/>
        </w:rPr>
        <w:t xml:space="preserve"> </w:t>
      </w:r>
      <w:r w:rsidRPr="0010096F">
        <w:t>по</w:t>
      </w:r>
      <w:r w:rsidRPr="0010096F">
        <w:rPr>
          <w:spacing w:val="-8"/>
        </w:rPr>
        <w:t xml:space="preserve"> </w:t>
      </w:r>
      <w:r w:rsidRPr="0010096F">
        <w:t>участникам</w:t>
      </w:r>
      <w:r w:rsidRPr="0010096F">
        <w:rPr>
          <w:spacing w:val="10"/>
        </w:rPr>
        <w:t xml:space="preserve"> </w:t>
      </w:r>
      <w:r w:rsidRPr="0010096F">
        <w:t>земельно-правовых</w:t>
      </w:r>
      <w:r w:rsidRPr="0010096F">
        <w:rPr>
          <w:spacing w:val="-13"/>
        </w:rPr>
        <w:t xml:space="preserve"> </w:t>
      </w:r>
      <w:r w:rsidRPr="0010096F">
        <w:rPr>
          <w:spacing w:val="-2"/>
        </w:rPr>
        <w:t>отношений;</w:t>
      </w:r>
    </w:p>
    <w:p w14:paraId="2B57B034" w14:textId="77777777" w:rsidR="00977FE2" w:rsidRPr="00ED60E5" w:rsidRDefault="00D46F42" w:rsidP="00AE5B13">
      <w:pPr>
        <w:pStyle w:val="af5"/>
        <w:numPr>
          <w:ilvl w:val="0"/>
          <w:numId w:val="44"/>
        </w:numPr>
        <w:tabs>
          <w:tab w:val="left" w:pos="1134"/>
          <w:tab w:val="left" w:pos="1456"/>
        </w:tabs>
        <w:spacing w:line="276" w:lineRule="auto"/>
        <w:ind w:left="0" w:firstLine="709"/>
        <w:rPr>
          <w:sz w:val="24"/>
          <w:szCs w:val="24"/>
        </w:rPr>
      </w:pPr>
      <w:r w:rsidRPr="0010096F">
        <w:rPr>
          <w:sz w:val="24"/>
          <w:szCs w:val="24"/>
        </w:rPr>
        <w:t>подготовить задание на</w:t>
      </w:r>
      <w:r w:rsidRPr="0010096F">
        <w:rPr>
          <w:spacing w:val="-5"/>
          <w:sz w:val="24"/>
          <w:szCs w:val="24"/>
        </w:rPr>
        <w:t xml:space="preserve"> </w:t>
      </w:r>
      <w:r w:rsidRPr="0010096F">
        <w:rPr>
          <w:sz w:val="24"/>
          <w:szCs w:val="24"/>
        </w:rPr>
        <w:t xml:space="preserve">разработку </w:t>
      </w:r>
      <w:r w:rsidRPr="00ED60E5">
        <w:rPr>
          <w:sz w:val="24"/>
          <w:szCs w:val="24"/>
        </w:rPr>
        <w:t>документации по планировке территории в</w:t>
      </w:r>
      <w:r w:rsidRPr="00ED60E5">
        <w:rPr>
          <w:spacing w:val="-5"/>
          <w:sz w:val="24"/>
          <w:szCs w:val="24"/>
        </w:rPr>
        <w:t xml:space="preserve"> </w:t>
      </w:r>
      <w:r w:rsidRPr="00ED60E5">
        <w:rPr>
          <w:sz w:val="24"/>
          <w:szCs w:val="24"/>
        </w:rPr>
        <w:t>составе проекта планировки и проекта межевания территории (для линейных объектов) с целью его утверждения</w:t>
      </w:r>
      <w:r w:rsidRPr="00ED60E5">
        <w:rPr>
          <w:spacing w:val="40"/>
          <w:sz w:val="24"/>
          <w:szCs w:val="24"/>
        </w:rPr>
        <w:t xml:space="preserve"> </w:t>
      </w:r>
      <w:r w:rsidRPr="00ED60E5">
        <w:rPr>
          <w:sz w:val="24"/>
          <w:szCs w:val="24"/>
        </w:rPr>
        <w:t>в уполномоченном органе;</w:t>
      </w:r>
    </w:p>
    <w:p w14:paraId="5E0F8225" w14:textId="77777777" w:rsidR="00977FE2" w:rsidRPr="00ED60E5" w:rsidRDefault="00D46F42" w:rsidP="00AE5B13">
      <w:pPr>
        <w:pStyle w:val="af4"/>
        <w:numPr>
          <w:ilvl w:val="0"/>
          <w:numId w:val="44"/>
        </w:numPr>
        <w:tabs>
          <w:tab w:val="left" w:pos="1134"/>
          <w:tab w:val="left" w:pos="1456"/>
        </w:tabs>
        <w:spacing w:line="276" w:lineRule="auto"/>
        <w:ind w:left="0" w:firstLine="709"/>
      </w:pPr>
      <w:r w:rsidRPr="00ED60E5">
        <w:t xml:space="preserve">получить разрешение (решение) соответствующих </w:t>
      </w:r>
      <w:r w:rsidRPr="00ED60E5">
        <w:lastRenderedPageBreak/>
        <w:t>органов власти на разработку необходимой</w:t>
      </w:r>
      <w:r w:rsidRPr="00ED60E5">
        <w:rPr>
          <w:spacing w:val="40"/>
        </w:rPr>
        <w:t xml:space="preserve"> </w:t>
      </w:r>
      <w:r w:rsidRPr="00ED60E5">
        <w:t>градостроительной документации.</w:t>
      </w:r>
    </w:p>
    <w:p w14:paraId="1400BBAE" w14:textId="219A60F2" w:rsidR="00977FE2" w:rsidRPr="002326D7" w:rsidRDefault="001B62C4">
      <w:pPr>
        <w:pStyle w:val="af5"/>
        <w:numPr>
          <w:ilvl w:val="1"/>
          <w:numId w:val="1"/>
        </w:numPr>
        <w:tabs>
          <w:tab w:val="left" w:pos="1134"/>
          <w:tab w:val="left" w:pos="1798"/>
        </w:tabs>
        <w:spacing w:line="276" w:lineRule="auto"/>
        <w:ind w:left="0" w:firstLine="709"/>
        <w:rPr>
          <w:bCs/>
          <w:sz w:val="24"/>
          <w:szCs w:val="24"/>
        </w:rPr>
        <w:pPrChange w:id="17" w:author="AO" w:date="2024-11-26T15:43:00Z">
          <w:pPr>
            <w:pStyle w:val="af5"/>
            <w:numPr>
              <w:ilvl w:val="2"/>
              <w:numId w:val="59"/>
            </w:numPr>
            <w:tabs>
              <w:tab w:val="left" w:pos="1134"/>
              <w:tab w:val="left" w:pos="1798"/>
            </w:tabs>
            <w:spacing w:line="276" w:lineRule="auto"/>
            <w:ind w:left="0" w:firstLine="709"/>
          </w:pPr>
        </w:pPrChange>
      </w:pPr>
      <w:r w:rsidRPr="002326D7">
        <w:rPr>
          <w:bCs/>
          <w:sz w:val="24"/>
          <w:szCs w:val="24"/>
        </w:rPr>
        <w:t>М</w:t>
      </w:r>
      <w:r w:rsidR="00D46F42" w:rsidRPr="002326D7">
        <w:rPr>
          <w:bCs/>
          <w:sz w:val="24"/>
          <w:szCs w:val="24"/>
        </w:rPr>
        <w:t>атериалы проектирования ЛЭП с пояснительной запиской по ОТР представить на рассмотрение в АО «Крымэнерго» и/или Техническому заказчику в объеме, необходимом для принятия решений в соответствии с п.п..</w:t>
      </w:r>
      <w:r w:rsidR="002326D7" w:rsidRPr="002326D7">
        <w:rPr>
          <w:bCs/>
          <w:sz w:val="24"/>
          <w:szCs w:val="24"/>
        </w:rPr>
        <w:t>40.3, 43.1-43.5</w:t>
      </w:r>
      <w:r w:rsidR="00D46F42" w:rsidRPr="002326D7">
        <w:rPr>
          <w:bCs/>
          <w:sz w:val="24"/>
          <w:szCs w:val="24"/>
        </w:rPr>
        <w:t xml:space="preserve"> настоящего ЗП, последующего согласования с АО «СО ЕЭС» и собственниками объектов, технологически связанных с объектом проектирования.</w:t>
      </w:r>
    </w:p>
    <w:p w14:paraId="7B2CCDCF" w14:textId="62B89452" w:rsidR="00977FE2" w:rsidRPr="0010096F" w:rsidRDefault="001B62C4" w:rsidP="00AE5B13">
      <w:pPr>
        <w:pStyle w:val="af4"/>
        <w:tabs>
          <w:tab w:val="left" w:pos="1134"/>
          <w:tab w:val="left" w:pos="1701"/>
          <w:tab w:val="left" w:pos="1843"/>
        </w:tabs>
        <w:spacing w:line="276" w:lineRule="auto"/>
        <w:ind w:firstLine="709"/>
      </w:pPr>
      <w:r>
        <w:t>ОТР</w:t>
      </w:r>
      <w:r w:rsidR="00D46F42" w:rsidRPr="0010096F">
        <w:t xml:space="preserve"> счита</w:t>
      </w:r>
      <w:r>
        <w:t>ю</w:t>
      </w:r>
      <w:r w:rsidR="00D46F42" w:rsidRPr="0010096F">
        <w:t>тся принятым после согласования АО «СО ЕЭС», АО «Крымэнерго» и/или Техническим заказчиком собственниками объектов, технологически связанных с объектом проектирования.</w:t>
      </w:r>
    </w:p>
    <w:p w14:paraId="00E088F8" w14:textId="0D7EA7DD" w:rsidR="00977FE2" w:rsidRPr="000A1505" w:rsidRDefault="002E1344">
      <w:pPr>
        <w:pStyle w:val="af5"/>
        <w:numPr>
          <w:ilvl w:val="1"/>
          <w:numId w:val="1"/>
        </w:numPr>
        <w:tabs>
          <w:tab w:val="left" w:pos="1134"/>
          <w:tab w:val="left" w:pos="1805"/>
        </w:tabs>
        <w:spacing w:line="276" w:lineRule="auto"/>
        <w:ind w:left="0" w:firstLine="709"/>
        <w:rPr>
          <w:sz w:val="24"/>
          <w:szCs w:val="24"/>
        </w:rPr>
        <w:pPrChange w:id="18" w:author="AO" w:date="2024-11-26T15:43:00Z">
          <w:pPr>
            <w:pStyle w:val="1"/>
            <w:numPr>
              <w:ilvl w:val="2"/>
              <w:numId w:val="59"/>
            </w:numPr>
            <w:tabs>
              <w:tab w:val="left" w:pos="1134"/>
              <w:tab w:val="left" w:pos="1942"/>
            </w:tabs>
            <w:spacing w:before="99" w:line="276" w:lineRule="auto"/>
            <w:ind w:left="0" w:firstLine="709"/>
          </w:pPr>
        </w:pPrChange>
      </w:pPr>
      <w:r w:rsidRPr="000A1505">
        <w:rPr>
          <w:b/>
          <w:bCs/>
          <w:sz w:val="24"/>
          <w:szCs w:val="24"/>
        </w:rPr>
        <w:t xml:space="preserve"> </w:t>
      </w:r>
      <w:r w:rsidR="00D46F42" w:rsidRPr="000A1505">
        <w:rPr>
          <w:b/>
          <w:bCs/>
          <w:sz w:val="24"/>
          <w:szCs w:val="24"/>
        </w:rPr>
        <w:t xml:space="preserve">Состав представляемых на рассмотрение материалов </w:t>
      </w:r>
      <w:r w:rsidR="001B62C4" w:rsidRPr="000A1505">
        <w:rPr>
          <w:b/>
          <w:bCs/>
          <w:sz w:val="24"/>
          <w:szCs w:val="24"/>
        </w:rPr>
        <w:t>ОТР</w:t>
      </w:r>
      <w:r w:rsidR="00D46F42" w:rsidRPr="000A1505">
        <w:rPr>
          <w:b/>
          <w:bCs/>
          <w:sz w:val="24"/>
          <w:szCs w:val="24"/>
        </w:rPr>
        <w:t xml:space="preserve">: </w:t>
      </w:r>
    </w:p>
    <w:p w14:paraId="40F354DB" w14:textId="77777777" w:rsidR="00977FE2" w:rsidRPr="0010096F" w:rsidRDefault="00D46F42" w:rsidP="00AE5B13">
      <w:pPr>
        <w:pStyle w:val="af5"/>
        <w:numPr>
          <w:ilvl w:val="0"/>
          <w:numId w:val="45"/>
        </w:numPr>
        <w:tabs>
          <w:tab w:val="left" w:pos="1134"/>
          <w:tab w:val="left" w:pos="1456"/>
        </w:tabs>
        <w:spacing w:line="276" w:lineRule="auto"/>
        <w:ind w:left="0" w:firstLine="709"/>
        <w:rPr>
          <w:sz w:val="24"/>
          <w:szCs w:val="24"/>
        </w:rPr>
      </w:pPr>
      <w:r w:rsidRPr="0010096F">
        <w:rPr>
          <w:sz w:val="24"/>
          <w:szCs w:val="24"/>
        </w:rPr>
        <w:t>утвержденное</w:t>
      </w:r>
      <w:r w:rsidRPr="0010096F">
        <w:rPr>
          <w:spacing w:val="1"/>
          <w:sz w:val="24"/>
          <w:szCs w:val="24"/>
        </w:rPr>
        <w:t xml:space="preserve"> </w:t>
      </w:r>
      <w:r w:rsidRPr="0010096F">
        <w:rPr>
          <w:spacing w:val="-5"/>
          <w:sz w:val="24"/>
          <w:szCs w:val="24"/>
        </w:rPr>
        <w:t>ЗП;</w:t>
      </w:r>
    </w:p>
    <w:p w14:paraId="520B2954" w14:textId="77777777" w:rsidR="00977FE2" w:rsidRPr="0010096F" w:rsidRDefault="00D46F42" w:rsidP="00AE5B13">
      <w:pPr>
        <w:pStyle w:val="af5"/>
        <w:numPr>
          <w:ilvl w:val="0"/>
          <w:numId w:val="45"/>
        </w:numPr>
        <w:tabs>
          <w:tab w:val="left" w:pos="1134"/>
          <w:tab w:val="left" w:pos="1456"/>
        </w:tabs>
        <w:spacing w:before="3" w:line="276" w:lineRule="auto"/>
        <w:ind w:left="0" w:firstLine="709"/>
        <w:rPr>
          <w:sz w:val="24"/>
          <w:szCs w:val="24"/>
        </w:rPr>
      </w:pPr>
      <w:r w:rsidRPr="0010096F">
        <w:rPr>
          <w:sz w:val="24"/>
          <w:szCs w:val="24"/>
        </w:rPr>
        <w:t>перечень</w:t>
      </w:r>
      <w:r w:rsidRPr="0010096F">
        <w:rPr>
          <w:spacing w:val="9"/>
          <w:sz w:val="24"/>
          <w:szCs w:val="24"/>
        </w:rPr>
        <w:t xml:space="preserve"> </w:t>
      </w:r>
      <w:r w:rsidRPr="0010096F">
        <w:rPr>
          <w:sz w:val="24"/>
          <w:szCs w:val="24"/>
        </w:rPr>
        <w:t>исходных</w:t>
      </w:r>
      <w:r w:rsidRPr="0010096F">
        <w:rPr>
          <w:spacing w:val="14"/>
          <w:sz w:val="24"/>
          <w:szCs w:val="24"/>
        </w:rPr>
        <w:t xml:space="preserve"> </w:t>
      </w:r>
      <w:r w:rsidRPr="0010096F">
        <w:rPr>
          <w:sz w:val="24"/>
          <w:szCs w:val="24"/>
        </w:rPr>
        <w:t>данных</w:t>
      </w:r>
      <w:r w:rsidRPr="0010096F">
        <w:rPr>
          <w:spacing w:val="-4"/>
          <w:sz w:val="24"/>
          <w:szCs w:val="24"/>
        </w:rPr>
        <w:t xml:space="preserve"> </w:t>
      </w:r>
      <w:r w:rsidRPr="0010096F">
        <w:rPr>
          <w:sz w:val="24"/>
          <w:szCs w:val="24"/>
        </w:rPr>
        <w:t>для</w:t>
      </w:r>
      <w:r w:rsidRPr="0010096F">
        <w:rPr>
          <w:spacing w:val="-10"/>
          <w:sz w:val="24"/>
          <w:szCs w:val="24"/>
        </w:rPr>
        <w:t xml:space="preserve"> </w:t>
      </w:r>
      <w:r w:rsidRPr="0010096F">
        <w:rPr>
          <w:spacing w:val="-2"/>
          <w:sz w:val="24"/>
          <w:szCs w:val="24"/>
        </w:rPr>
        <w:t>проектирования;</w:t>
      </w:r>
    </w:p>
    <w:p w14:paraId="113D63AB" w14:textId="77777777" w:rsidR="00977FE2" w:rsidRPr="0010096F" w:rsidRDefault="00D46F42" w:rsidP="00AE5B13">
      <w:pPr>
        <w:pStyle w:val="af5"/>
        <w:numPr>
          <w:ilvl w:val="0"/>
          <w:numId w:val="45"/>
        </w:numPr>
        <w:tabs>
          <w:tab w:val="left" w:pos="1134"/>
          <w:tab w:val="left" w:pos="1456"/>
          <w:tab w:val="left" w:pos="2827"/>
          <w:tab w:val="left" w:pos="9264"/>
        </w:tabs>
        <w:spacing w:line="276" w:lineRule="auto"/>
        <w:ind w:left="0" w:firstLine="709"/>
        <w:rPr>
          <w:sz w:val="24"/>
          <w:szCs w:val="24"/>
        </w:rPr>
      </w:pPr>
      <w:r w:rsidRPr="0010096F">
        <w:rPr>
          <w:spacing w:val="-2"/>
          <w:sz w:val="24"/>
          <w:szCs w:val="24"/>
        </w:rPr>
        <w:t>материалы,</w:t>
      </w:r>
      <w:r w:rsidRPr="0010096F">
        <w:rPr>
          <w:sz w:val="24"/>
          <w:szCs w:val="24"/>
        </w:rPr>
        <w:t xml:space="preserve"> в</w:t>
      </w:r>
      <w:r w:rsidRPr="0010096F">
        <w:rPr>
          <w:spacing w:val="36"/>
          <w:sz w:val="24"/>
          <w:szCs w:val="24"/>
        </w:rPr>
        <w:t xml:space="preserve"> </w:t>
      </w:r>
      <w:r w:rsidRPr="0010096F">
        <w:rPr>
          <w:sz w:val="24"/>
          <w:szCs w:val="24"/>
        </w:rPr>
        <w:t>т.ч.</w:t>
      </w:r>
      <w:r w:rsidRPr="0010096F">
        <w:rPr>
          <w:spacing w:val="40"/>
          <w:sz w:val="24"/>
          <w:szCs w:val="24"/>
        </w:rPr>
        <w:t xml:space="preserve"> </w:t>
      </w:r>
      <w:r w:rsidRPr="0010096F">
        <w:rPr>
          <w:sz w:val="24"/>
          <w:szCs w:val="24"/>
        </w:rPr>
        <w:t>иллюстрационные,</w:t>
      </w:r>
      <w:r w:rsidRPr="0010096F">
        <w:rPr>
          <w:spacing w:val="34"/>
          <w:sz w:val="24"/>
          <w:szCs w:val="24"/>
        </w:rPr>
        <w:t xml:space="preserve"> </w:t>
      </w:r>
      <w:r w:rsidRPr="0010096F">
        <w:rPr>
          <w:sz w:val="24"/>
          <w:szCs w:val="24"/>
        </w:rPr>
        <w:t>предпроектного обследования для вновь проектируемых</w:t>
      </w:r>
      <w:r w:rsidRPr="0010096F">
        <w:rPr>
          <w:spacing w:val="37"/>
          <w:sz w:val="24"/>
          <w:szCs w:val="24"/>
        </w:rPr>
        <w:t xml:space="preserve"> </w:t>
      </w:r>
      <w:r w:rsidRPr="0010096F">
        <w:rPr>
          <w:sz w:val="24"/>
          <w:szCs w:val="24"/>
        </w:rPr>
        <w:t>и реконструируемых ЛЭП, в т.ч. ИТС, РЗА, связи на</w:t>
      </w:r>
      <w:r w:rsidRPr="0010096F">
        <w:rPr>
          <w:spacing w:val="-1"/>
          <w:sz w:val="24"/>
          <w:szCs w:val="24"/>
        </w:rPr>
        <w:t xml:space="preserve"> </w:t>
      </w:r>
      <w:r w:rsidRPr="0010096F">
        <w:rPr>
          <w:sz w:val="24"/>
          <w:szCs w:val="24"/>
        </w:rPr>
        <w:t>объектах, смежных с объектом проектирования, по организации и метрологическому обеспечению измерений электрических</w:t>
      </w:r>
      <w:r w:rsidRPr="0010096F">
        <w:rPr>
          <w:spacing w:val="38"/>
          <w:sz w:val="24"/>
          <w:szCs w:val="24"/>
        </w:rPr>
        <w:t xml:space="preserve"> </w:t>
      </w:r>
      <w:r w:rsidRPr="0010096F">
        <w:rPr>
          <w:sz w:val="24"/>
          <w:szCs w:val="24"/>
        </w:rPr>
        <w:t>и</w:t>
      </w:r>
      <w:r w:rsidRPr="0010096F">
        <w:rPr>
          <w:spacing w:val="-4"/>
          <w:sz w:val="24"/>
          <w:szCs w:val="24"/>
        </w:rPr>
        <w:t xml:space="preserve"> </w:t>
      </w:r>
      <w:r w:rsidRPr="0010096F">
        <w:rPr>
          <w:sz w:val="24"/>
          <w:szCs w:val="24"/>
        </w:rPr>
        <w:t>неэлектрических величин, как входящих, так и не входящих в ИТС и РЗА;</w:t>
      </w:r>
    </w:p>
    <w:p w14:paraId="7B255D07" w14:textId="77777777" w:rsidR="00977FE2" w:rsidRPr="0010096F" w:rsidRDefault="00D46F42" w:rsidP="007900C6">
      <w:pPr>
        <w:pStyle w:val="af4"/>
        <w:numPr>
          <w:ilvl w:val="0"/>
          <w:numId w:val="45"/>
        </w:numPr>
        <w:tabs>
          <w:tab w:val="left" w:pos="1134"/>
        </w:tabs>
        <w:spacing w:line="276" w:lineRule="auto"/>
        <w:ind w:left="0" w:firstLine="709"/>
      </w:pPr>
      <w:r w:rsidRPr="0010096F">
        <w:t>генеральный план, схема присоединения к энергосистеме и нормальная схема электрических соединений существующих ПС;</w:t>
      </w:r>
    </w:p>
    <w:p w14:paraId="636EC170" w14:textId="77777777" w:rsidR="00977FE2" w:rsidRPr="0010096F" w:rsidRDefault="00D46F42" w:rsidP="007900C6">
      <w:pPr>
        <w:pStyle w:val="af5"/>
        <w:numPr>
          <w:ilvl w:val="0"/>
          <w:numId w:val="45"/>
        </w:numPr>
        <w:tabs>
          <w:tab w:val="left" w:pos="1134"/>
          <w:tab w:val="left" w:pos="1488"/>
        </w:tabs>
        <w:spacing w:before="2" w:line="276" w:lineRule="auto"/>
        <w:ind w:left="0" w:firstLine="709"/>
        <w:rPr>
          <w:sz w:val="24"/>
          <w:szCs w:val="24"/>
        </w:rPr>
      </w:pPr>
      <w:r w:rsidRPr="0010096F">
        <w:rPr>
          <w:sz w:val="24"/>
          <w:szCs w:val="24"/>
        </w:rPr>
        <w:lastRenderedPageBreak/>
        <w:t>данные об отключающей способности выключателей, термической и динамической стойкости и пропускной способности другого оборудования на объектах сети 110 кВ и выше, прилегающей</w:t>
      </w:r>
      <w:r w:rsidRPr="0010096F">
        <w:rPr>
          <w:spacing w:val="40"/>
          <w:sz w:val="24"/>
          <w:szCs w:val="24"/>
        </w:rPr>
        <w:t xml:space="preserve"> </w:t>
      </w:r>
      <w:r w:rsidRPr="0010096F">
        <w:rPr>
          <w:sz w:val="24"/>
          <w:szCs w:val="24"/>
        </w:rPr>
        <w:t>к объектам проектирования</w:t>
      </w:r>
      <w:r w:rsidRPr="0010096F">
        <w:rPr>
          <w:spacing w:val="-5"/>
          <w:sz w:val="24"/>
          <w:szCs w:val="24"/>
        </w:rPr>
        <w:t xml:space="preserve"> </w:t>
      </w:r>
      <w:r w:rsidRPr="0010096F">
        <w:rPr>
          <w:sz w:val="24"/>
          <w:szCs w:val="24"/>
        </w:rPr>
        <w:t>(в табличном</w:t>
      </w:r>
      <w:r w:rsidRPr="0010096F">
        <w:rPr>
          <w:spacing w:val="40"/>
          <w:sz w:val="24"/>
          <w:szCs w:val="24"/>
        </w:rPr>
        <w:t xml:space="preserve"> </w:t>
      </w:r>
      <w:r w:rsidRPr="0010096F">
        <w:rPr>
          <w:sz w:val="24"/>
          <w:szCs w:val="24"/>
        </w:rPr>
        <w:t>виде);</w:t>
      </w:r>
    </w:p>
    <w:p w14:paraId="2AFFD51C" w14:textId="77777777" w:rsidR="00977FE2" w:rsidRPr="0010096F" w:rsidRDefault="00D46F42" w:rsidP="007900C6">
      <w:pPr>
        <w:pStyle w:val="af5"/>
        <w:numPr>
          <w:ilvl w:val="0"/>
          <w:numId w:val="45"/>
        </w:numPr>
        <w:tabs>
          <w:tab w:val="left" w:pos="1134"/>
          <w:tab w:val="left" w:pos="1486"/>
        </w:tabs>
        <w:spacing w:before="4" w:line="276" w:lineRule="auto"/>
        <w:ind w:left="0" w:firstLine="709"/>
        <w:rPr>
          <w:sz w:val="24"/>
          <w:szCs w:val="24"/>
        </w:rPr>
      </w:pPr>
      <w:r w:rsidRPr="0010096F">
        <w:rPr>
          <w:sz w:val="24"/>
          <w:szCs w:val="24"/>
        </w:rPr>
        <w:t>материалы камеральной проработки трассы ЛЭП;</w:t>
      </w:r>
    </w:p>
    <w:p w14:paraId="339F4A78" w14:textId="77777777" w:rsidR="00977FE2" w:rsidRPr="0010096F" w:rsidRDefault="00D46F42" w:rsidP="007900C6">
      <w:pPr>
        <w:pStyle w:val="af4"/>
        <w:numPr>
          <w:ilvl w:val="0"/>
          <w:numId w:val="45"/>
        </w:numPr>
        <w:tabs>
          <w:tab w:val="left" w:pos="1134"/>
        </w:tabs>
        <w:spacing w:before="2" w:line="276" w:lineRule="auto"/>
        <w:ind w:left="0" w:firstLine="709"/>
      </w:pPr>
      <w:r w:rsidRPr="0010096F">
        <w:t>климатическая характеристика региона строительства; предварительный</w:t>
      </w:r>
      <w:r w:rsidRPr="00397A4F">
        <w:rPr>
          <w:spacing w:val="-15"/>
        </w:rPr>
        <w:t xml:space="preserve"> </w:t>
      </w:r>
      <w:r w:rsidRPr="0010096F">
        <w:t>согласованный вариант размещения ЛЭП;</w:t>
      </w:r>
    </w:p>
    <w:p w14:paraId="00F8B963" w14:textId="77777777" w:rsidR="00977FE2" w:rsidRPr="00397A4F" w:rsidRDefault="00D46F42" w:rsidP="007900C6">
      <w:pPr>
        <w:pStyle w:val="af5"/>
        <w:numPr>
          <w:ilvl w:val="0"/>
          <w:numId w:val="45"/>
        </w:numPr>
        <w:tabs>
          <w:tab w:val="left" w:pos="1134"/>
          <w:tab w:val="left" w:pos="1482"/>
        </w:tabs>
        <w:spacing w:before="5" w:line="276" w:lineRule="auto"/>
        <w:ind w:left="0" w:firstLine="709"/>
        <w:rPr>
          <w:sz w:val="24"/>
          <w:szCs w:val="24"/>
        </w:rPr>
      </w:pPr>
      <w:r w:rsidRPr="00397A4F">
        <w:rPr>
          <w:sz w:val="24"/>
          <w:szCs w:val="24"/>
        </w:rPr>
        <w:t>расчетные модели (при необходимости разработки нескольких вариантов развития сети либо отображения участков сети низкого напряжения, разработанные на базе расчетных моделей, предоставляемых АО «СО ЕЭС»), на основе которых проводились расчеты установившихся электроэнергетических режимов, токов КЗ, статической и динамической устойчивости в электронном виде в формате программных комплексов, использованных при проведении расчетов, а также графические схемы</w:t>
      </w:r>
    </w:p>
    <w:p w14:paraId="60ECABA2" w14:textId="77777777" w:rsidR="00977FE2" w:rsidRPr="0010096F" w:rsidRDefault="00D46F42" w:rsidP="007900C6">
      <w:pPr>
        <w:pStyle w:val="af4"/>
        <w:numPr>
          <w:ilvl w:val="0"/>
          <w:numId w:val="45"/>
        </w:numPr>
        <w:tabs>
          <w:tab w:val="left" w:pos="1134"/>
        </w:tabs>
        <w:spacing w:before="3" w:line="276" w:lineRule="auto"/>
        <w:ind w:left="0" w:firstLine="709"/>
      </w:pPr>
      <w:r w:rsidRPr="0010096F">
        <w:t>результаты расчетов электроэнергетических режимов, токов КЗ, статической устойчивости в графическом и табличном виде, а также максимально допустимые времена отключения КЗ по условиям сохранения устойчивости работы генерирующего оборудования электростанций и/или энергопринимающих устройств, имеющих двигательную</w:t>
      </w:r>
      <w:r w:rsidRPr="0010096F">
        <w:rPr>
          <w:spacing w:val="40"/>
        </w:rPr>
        <w:t xml:space="preserve"> </w:t>
      </w:r>
      <w:r w:rsidRPr="0010096F">
        <w:t>нагрузку;</w:t>
      </w:r>
    </w:p>
    <w:p w14:paraId="7281472F" w14:textId="77777777" w:rsidR="00977FE2" w:rsidRPr="0010096F" w:rsidRDefault="00D46F42" w:rsidP="007900C6">
      <w:pPr>
        <w:pStyle w:val="af5"/>
        <w:numPr>
          <w:ilvl w:val="0"/>
          <w:numId w:val="45"/>
        </w:numPr>
        <w:tabs>
          <w:tab w:val="left" w:pos="1134"/>
          <w:tab w:val="left" w:pos="1472"/>
        </w:tabs>
        <w:spacing w:before="2" w:line="276" w:lineRule="auto"/>
        <w:ind w:left="0" w:firstLine="709"/>
        <w:rPr>
          <w:sz w:val="24"/>
          <w:szCs w:val="24"/>
        </w:rPr>
      </w:pPr>
      <w:r w:rsidRPr="0010096F">
        <w:rPr>
          <w:sz w:val="24"/>
          <w:szCs w:val="24"/>
        </w:rPr>
        <w:t>сводная таблица результатов расчетов</w:t>
      </w:r>
      <w:r w:rsidRPr="0010096F">
        <w:rPr>
          <w:spacing w:val="-3"/>
          <w:sz w:val="24"/>
          <w:szCs w:val="24"/>
        </w:rPr>
        <w:t xml:space="preserve"> </w:t>
      </w:r>
      <w:r w:rsidRPr="0010096F">
        <w:rPr>
          <w:sz w:val="24"/>
          <w:szCs w:val="24"/>
        </w:rPr>
        <w:t>максимально допустимых перетоков (в</w:t>
      </w:r>
      <w:r w:rsidRPr="0010096F">
        <w:rPr>
          <w:spacing w:val="-14"/>
          <w:sz w:val="24"/>
          <w:szCs w:val="24"/>
        </w:rPr>
        <w:t xml:space="preserve"> </w:t>
      </w:r>
      <w:r w:rsidRPr="0010096F">
        <w:rPr>
          <w:sz w:val="24"/>
          <w:szCs w:val="24"/>
        </w:rPr>
        <w:t xml:space="preserve">формате Приложения 3 к настоящему </w:t>
      </w:r>
      <w:r w:rsidRPr="0010096F">
        <w:rPr>
          <w:sz w:val="24"/>
          <w:szCs w:val="24"/>
        </w:rPr>
        <w:lastRenderedPageBreak/>
        <w:t>ЗП);</w:t>
      </w:r>
    </w:p>
    <w:p w14:paraId="6494B981" w14:textId="77777777" w:rsidR="00977FE2" w:rsidRPr="0010096F" w:rsidRDefault="00D46F42" w:rsidP="007900C6">
      <w:pPr>
        <w:pStyle w:val="af5"/>
        <w:numPr>
          <w:ilvl w:val="0"/>
          <w:numId w:val="45"/>
        </w:numPr>
        <w:tabs>
          <w:tab w:val="left" w:pos="1134"/>
          <w:tab w:val="left" w:pos="1478"/>
        </w:tabs>
        <w:spacing w:line="276" w:lineRule="auto"/>
        <w:ind w:left="0" w:firstLine="709"/>
        <w:rPr>
          <w:sz w:val="24"/>
          <w:szCs w:val="24"/>
        </w:rPr>
      </w:pPr>
      <w:r w:rsidRPr="0010096F">
        <w:rPr>
          <w:sz w:val="24"/>
          <w:szCs w:val="24"/>
        </w:rPr>
        <w:t>результаты расчетов специальных режимов работы проектируемых ЛЭП с соответствующими выводами;</w:t>
      </w:r>
    </w:p>
    <w:p w14:paraId="389D6534" w14:textId="77777777" w:rsidR="00977FE2" w:rsidRPr="0010096F" w:rsidRDefault="00D46F42" w:rsidP="007900C6">
      <w:pPr>
        <w:pStyle w:val="af5"/>
        <w:numPr>
          <w:ilvl w:val="0"/>
          <w:numId w:val="45"/>
        </w:numPr>
        <w:tabs>
          <w:tab w:val="left" w:pos="1134"/>
          <w:tab w:val="left" w:pos="1473"/>
        </w:tabs>
        <w:spacing w:line="276" w:lineRule="auto"/>
        <w:ind w:left="0" w:firstLine="709"/>
        <w:rPr>
          <w:sz w:val="24"/>
          <w:szCs w:val="24"/>
        </w:rPr>
      </w:pPr>
      <w:r w:rsidRPr="0010096F">
        <w:rPr>
          <w:sz w:val="24"/>
          <w:szCs w:val="24"/>
        </w:rPr>
        <w:t>расчеты</w:t>
      </w:r>
      <w:r w:rsidRPr="0010096F">
        <w:rPr>
          <w:spacing w:val="-1"/>
          <w:sz w:val="24"/>
          <w:szCs w:val="24"/>
        </w:rPr>
        <w:t xml:space="preserve"> </w:t>
      </w:r>
      <w:r w:rsidRPr="0010096F">
        <w:rPr>
          <w:sz w:val="24"/>
          <w:szCs w:val="24"/>
        </w:rPr>
        <w:t>мощности приемников СН в</w:t>
      </w:r>
      <w:r w:rsidRPr="0010096F">
        <w:rPr>
          <w:spacing w:val="-6"/>
          <w:sz w:val="24"/>
          <w:szCs w:val="24"/>
        </w:rPr>
        <w:t xml:space="preserve"> </w:t>
      </w:r>
      <w:r w:rsidRPr="0010096F">
        <w:rPr>
          <w:sz w:val="24"/>
          <w:szCs w:val="24"/>
        </w:rPr>
        <w:t>табличной форме. Выбор количества, единичной мощности, типоисполнения</w:t>
      </w:r>
      <w:r w:rsidRPr="0010096F">
        <w:rPr>
          <w:spacing w:val="-3"/>
          <w:sz w:val="24"/>
          <w:szCs w:val="24"/>
        </w:rPr>
        <w:t xml:space="preserve"> </w:t>
      </w:r>
      <w:r w:rsidRPr="0010096F">
        <w:rPr>
          <w:sz w:val="24"/>
          <w:szCs w:val="24"/>
        </w:rPr>
        <w:t>ТСН,</w:t>
      </w:r>
      <w:r w:rsidRPr="0010096F">
        <w:rPr>
          <w:spacing w:val="-3"/>
          <w:sz w:val="24"/>
          <w:szCs w:val="24"/>
        </w:rPr>
        <w:t xml:space="preserve"> </w:t>
      </w:r>
      <w:r w:rsidRPr="0010096F">
        <w:rPr>
          <w:sz w:val="24"/>
          <w:szCs w:val="24"/>
        </w:rPr>
        <w:t>обоснование резервирования</w:t>
      </w:r>
      <w:r w:rsidRPr="0010096F">
        <w:rPr>
          <w:spacing w:val="-1"/>
          <w:sz w:val="24"/>
          <w:szCs w:val="24"/>
        </w:rPr>
        <w:t xml:space="preserve"> </w:t>
      </w:r>
      <w:r w:rsidRPr="0010096F">
        <w:rPr>
          <w:sz w:val="24"/>
          <w:szCs w:val="24"/>
        </w:rPr>
        <w:t>СН, вида, единичной мощности и схемы подключения источника;</w:t>
      </w:r>
    </w:p>
    <w:p w14:paraId="09403F7B" w14:textId="77777777" w:rsidR="00977FE2" w:rsidRPr="0010096F" w:rsidRDefault="00D46F42" w:rsidP="007900C6">
      <w:pPr>
        <w:pStyle w:val="af5"/>
        <w:numPr>
          <w:ilvl w:val="0"/>
          <w:numId w:val="45"/>
        </w:numPr>
        <w:tabs>
          <w:tab w:val="left" w:pos="1134"/>
          <w:tab w:val="left" w:pos="1473"/>
        </w:tabs>
        <w:spacing w:line="276" w:lineRule="auto"/>
        <w:ind w:left="0" w:firstLine="709"/>
        <w:rPr>
          <w:sz w:val="24"/>
          <w:szCs w:val="24"/>
        </w:rPr>
      </w:pPr>
      <w:r w:rsidRPr="0010096F">
        <w:rPr>
          <w:sz w:val="24"/>
          <w:szCs w:val="24"/>
        </w:rPr>
        <w:t>резервного</w:t>
      </w:r>
      <w:r w:rsidRPr="0010096F">
        <w:rPr>
          <w:spacing w:val="9"/>
          <w:sz w:val="24"/>
          <w:szCs w:val="24"/>
        </w:rPr>
        <w:t xml:space="preserve"> </w:t>
      </w:r>
      <w:r w:rsidRPr="0010096F">
        <w:rPr>
          <w:sz w:val="24"/>
          <w:szCs w:val="24"/>
        </w:rPr>
        <w:t>питания,</w:t>
      </w:r>
      <w:r w:rsidRPr="0010096F">
        <w:rPr>
          <w:spacing w:val="2"/>
          <w:sz w:val="24"/>
          <w:szCs w:val="24"/>
        </w:rPr>
        <w:t xml:space="preserve"> </w:t>
      </w:r>
      <w:r w:rsidRPr="0010096F">
        <w:rPr>
          <w:sz w:val="24"/>
          <w:szCs w:val="24"/>
        </w:rPr>
        <w:t>выбор</w:t>
      </w:r>
      <w:r w:rsidRPr="0010096F">
        <w:rPr>
          <w:spacing w:val="-4"/>
          <w:sz w:val="24"/>
          <w:szCs w:val="24"/>
        </w:rPr>
        <w:t xml:space="preserve"> </w:t>
      </w:r>
      <w:r w:rsidRPr="0010096F">
        <w:rPr>
          <w:sz w:val="24"/>
          <w:szCs w:val="24"/>
        </w:rPr>
        <w:t>принципиальной</w:t>
      </w:r>
      <w:r w:rsidRPr="0010096F">
        <w:rPr>
          <w:spacing w:val="-12"/>
          <w:sz w:val="24"/>
          <w:szCs w:val="24"/>
        </w:rPr>
        <w:t xml:space="preserve"> </w:t>
      </w:r>
      <w:r w:rsidRPr="0010096F">
        <w:rPr>
          <w:sz w:val="24"/>
          <w:szCs w:val="24"/>
        </w:rPr>
        <w:t>схемы</w:t>
      </w:r>
      <w:r w:rsidRPr="0010096F">
        <w:rPr>
          <w:spacing w:val="-4"/>
          <w:sz w:val="24"/>
          <w:szCs w:val="24"/>
        </w:rPr>
        <w:t xml:space="preserve"> </w:t>
      </w:r>
      <w:r w:rsidRPr="0010096F">
        <w:rPr>
          <w:spacing w:val="-5"/>
          <w:sz w:val="24"/>
          <w:szCs w:val="24"/>
        </w:rPr>
        <w:t>СН;</w:t>
      </w:r>
    </w:p>
    <w:p w14:paraId="00CFFF05" w14:textId="77777777" w:rsidR="00977FE2" w:rsidRPr="0010096F" w:rsidRDefault="00D46F42" w:rsidP="007900C6">
      <w:pPr>
        <w:pStyle w:val="af5"/>
        <w:numPr>
          <w:ilvl w:val="0"/>
          <w:numId w:val="45"/>
        </w:numPr>
        <w:tabs>
          <w:tab w:val="left" w:pos="1134"/>
          <w:tab w:val="left" w:pos="1466"/>
        </w:tabs>
        <w:spacing w:before="1" w:line="276" w:lineRule="auto"/>
        <w:ind w:left="0" w:firstLine="709"/>
        <w:rPr>
          <w:sz w:val="24"/>
          <w:szCs w:val="24"/>
        </w:rPr>
      </w:pPr>
      <w:r w:rsidRPr="0010096F">
        <w:rPr>
          <w:sz w:val="24"/>
          <w:szCs w:val="24"/>
        </w:rPr>
        <w:t>информация по каждому варианту технических решений с указанием реквизитов и сведений об использованной и планируемой к использованию, при выполнении проектной документации по настоящему титулу, ранее разработанной документации: каталогов унифицированных и типовых конструкций (схем, компоновок и т.д.), типовой проектной документации, проектов повторного применения, материалов ранее разработанной внестадийной и/или проектной документации и т.п.;</w:t>
      </w:r>
    </w:p>
    <w:p w14:paraId="4677122C" w14:textId="77777777" w:rsidR="00977FE2" w:rsidRPr="0010096F" w:rsidRDefault="00D46F42" w:rsidP="007900C6">
      <w:pPr>
        <w:pStyle w:val="af5"/>
        <w:numPr>
          <w:ilvl w:val="0"/>
          <w:numId w:val="45"/>
        </w:numPr>
        <w:tabs>
          <w:tab w:val="left" w:pos="1134"/>
          <w:tab w:val="left" w:pos="1462"/>
        </w:tabs>
        <w:spacing w:before="4" w:line="276" w:lineRule="auto"/>
        <w:ind w:left="0" w:firstLine="709"/>
        <w:rPr>
          <w:sz w:val="24"/>
          <w:szCs w:val="24"/>
        </w:rPr>
      </w:pPr>
      <w:r w:rsidRPr="0010096F">
        <w:rPr>
          <w:sz w:val="24"/>
          <w:szCs w:val="24"/>
        </w:rPr>
        <w:t>пояснительная записка с описанием рассмотренных вариантов выполнения устройств РЗ, АПВ, ПА и РА и выбранным составом устройств РЗ, АПВ, ПА и РА;</w:t>
      </w:r>
    </w:p>
    <w:p w14:paraId="6100F408" w14:textId="77777777" w:rsidR="00977FE2" w:rsidRPr="0010096F" w:rsidRDefault="00D46F42" w:rsidP="007900C6">
      <w:pPr>
        <w:pStyle w:val="af5"/>
        <w:numPr>
          <w:ilvl w:val="0"/>
          <w:numId w:val="45"/>
        </w:numPr>
        <w:tabs>
          <w:tab w:val="left" w:pos="1134"/>
          <w:tab w:val="left" w:pos="1463"/>
        </w:tabs>
        <w:spacing w:before="4" w:line="276" w:lineRule="auto"/>
        <w:ind w:left="0" w:firstLine="709"/>
        <w:rPr>
          <w:sz w:val="24"/>
          <w:szCs w:val="24"/>
        </w:rPr>
      </w:pPr>
      <w:r w:rsidRPr="0010096F">
        <w:rPr>
          <w:sz w:val="24"/>
          <w:szCs w:val="24"/>
        </w:rPr>
        <w:t>схема распределения по</w:t>
      </w:r>
      <w:r w:rsidRPr="0010096F">
        <w:rPr>
          <w:spacing w:val="-3"/>
          <w:sz w:val="24"/>
          <w:szCs w:val="24"/>
        </w:rPr>
        <w:t xml:space="preserve"> </w:t>
      </w:r>
      <w:r w:rsidRPr="0010096F">
        <w:rPr>
          <w:sz w:val="24"/>
          <w:szCs w:val="24"/>
        </w:rPr>
        <w:t>ТТ</w:t>
      </w:r>
      <w:r w:rsidRPr="0010096F">
        <w:rPr>
          <w:spacing w:val="-3"/>
          <w:sz w:val="24"/>
          <w:szCs w:val="24"/>
        </w:rPr>
        <w:t xml:space="preserve"> </w:t>
      </w:r>
      <w:r w:rsidRPr="0010096F">
        <w:rPr>
          <w:sz w:val="24"/>
          <w:szCs w:val="24"/>
        </w:rPr>
        <w:t>и</w:t>
      </w:r>
      <w:r w:rsidRPr="0010096F">
        <w:rPr>
          <w:spacing w:val="-3"/>
          <w:sz w:val="24"/>
          <w:szCs w:val="24"/>
        </w:rPr>
        <w:t xml:space="preserve"> </w:t>
      </w:r>
      <w:r w:rsidRPr="0010096F">
        <w:rPr>
          <w:sz w:val="24"/>
          <w:szCs w:val="24"/>
        </w:rPr>
        <w:t>ТН устройств РЗ, АПВ, ПА и</w:t>
      </w:r>
      <w:r w:rsidRPr="0010096F">
        <w:rPr>
          <w:spacing w:val="-4"/>
          <w:sz w:val="24"/>
          <w:szCs w:val="24"/>
        </w:rPr>
        <w:t xml:space="preserve"> </w:t>
      </w:r>
      <w:r w:rsidRPr="0010096F">
        <w:rPr>
          <w:sz w:val="24"/>
          <w:szCs w:val="24"/>
        </w:rPr>
        <w:t>РА,</w:t>
      </w:r>
      <w:r w:rsidRPr="0010096F">
        <w:rPr>
          <w:spacing w:val="-9"/>
          <w:sz w:val="24"/>
          <w:szCs w:val="24"/>
        </w:rPr>
        <w:t xml:space="preserve"> </w:t>
      </w:r>
      <w:r w:rsidRPr="0010096F">
        <w:rPr>
          <w:sz w:val="24"/>
          <w:szCs w:val="24"/>
        </w:rPr>
        <w:t>РАС, ОМП, АСУ ТП</w:t>
      </w:r>
      <w:r w:rsidRPr="0010096F">
        <w:rPr>
          <w:spacing w:val="-2"/>
          <w:sz w:val="24"/>
          <w:szCs w:val="24"/>
        </w:rPr>
        <w:t xml:space="preserve"> </w:t>
      </w:r>
      <w:r w:rsidRPr="0010096F">
        <w:rPr>
          <w:sz w:val="24"/>
          <w:szCs w:val="24"/>
        </w:rPr>
        <w:t>и АИИС КУЭ на проектируемом</w:t>
      </w:r>
      <w:r w:rsidRPr="0010096F">
        <w:rPr>
          <w:spacing w:val="38"/>
          <w:sz w:val="24"/>
          <w:szCs w:val="24"/>
        </w:rPr>
        <w:t xml:space="preserve"> </w:t>
      </w:r>
      <w:r w:rsidRPr="0010096F">
        <w:rPr>
          <w:sz w:val="24"/>
          <w:szCs w:val="24"/>
        </w:rPr>
        <w:t>объекте и энергообъектах,</w:t>
      </w:r>
      <w:r w:rsidRPr="0010096F">
        <w:rPr>
          <w:spacing w:val="-5"/>
          <w:sz w:val="24"/>
          <w:szCs w:val="24"/>
        </w:rPr>
        <w:t xml:space="preserve"> </w:t>
      </w:r>
      <w:r w:rsidRPr="0010096F">
        <w:rPr>
          <w:sz w:val="24"/>
          <w:szCs w:val="24"/>
        </w:rPr>
        <w:t xml:space="preserve">технологически связанных с объектом </w:t>
      </w:r>
      <w:r w:rsidRPr="0010096F">
        <w:rPr>
          <w:spacing w:val="-2"/>
          <w:sz w:val="24"/>
          <w:szCs w:val="24"/>
        </w:rPr>
        <w:t>проектирования;</w:t>
      </w:r>
    </w:p>
    <w:p w14:paraId="7C9EB83C" w14:textId="77777777" w:rsidR="00977FE2" w:rsidRPr="0010096F" w:rsidRDefault="00D46F42" w:rsidP="007900C6">
      <w:pPr>
        <w:pStyle w:val="af5"/>
        <w:numPr>
          <w:ilvl w:val="0"/>
          <w:numId w:val="45"/>
        </w:numPr>
        <w:tabs>
          <w:tab w:val="left" w:pos="1134"/>
          <w:tab w:val="left" w:pos="1462"/>
        </w:tabs>
        <w:spacing w:line="276" w:lineRule="auto"/>
        <w:ind w:left="0" w:firstLine="709"/>
        <w:rPr>
          <w:sz w:val="24"/>
          <w:szCs w:val="24"/>
        </w:rPr>
      </w:pPr>
      <w:r w:rsidRPr="0010096F">
        <w:rPr>
          <w:sz w:val="24"/>
          <w:szCs w:val="24"/>
        </w:rPr>
        <w:lastRenderedPageBreak/>
        <w:t>схема электрическая принципиальная проектируемой ПС (оригиналь1 схемы на бумажном носителе должны быть согласованы в установленном</w:t>
      </w:r>
      <w:r w:rsidRPr="0010096F">
        <w:rPr>
          <w:spacing w:val="40"/>
          <w:sz w:val="24"/>
          <w:szCs w:val="24"/>
        </w:rPr>
        <w:t xml:space="preserve"> </w:t>
      </w:r>
      <w:r w:rsidRPr="0010096F">
        <w:rPr>
          <w:sz w:val="24"/>
          <w:szCs w:val="24"/>
        </w:rPr>
        <w:t>порядке с АО «Крымэнерго»);</w:t>
      </w:r>
    </w:p>
    <w:p w14:paraId="700ED420" w14:textId="77777777" w:rsidR="00977FE2" w:rsidRPr="0010096F" w:rsidRDefault="00D46F42" w:rsidP="00913375">
      <w:pPr>
        <w:pStyle w:val="af5"/>
        <w:numPr>
          <w:ilvl w:val="0"/>
          <w:numId w:val="45"/>
        </w:numPr>
        <w:tabs>
          <w:tab w:val="left" w:pos="1134"/>
          <w:tab w:val="left" w:pos="1463"/>
        </w:tabs>
        <w:spacing w:before="2" w:line="276" w:lineRule="auto"/>
        <w:ind w:left="0" w:firstLine="709"/>
        <w:rPr>
          <w:sz w:val="24"/>
          <w:szCs w:val="24"/>
        </w:rPr>
      </w:pPr>
      <w:r w:rsidRPr="0010096F">
        <w:rPr>
          <w:sz w:val="24"/>
          <w:szCs w:val="24"/>
        </w:rPr>
        <w:t>состав устройств ИТС, в</w:t>
      </w:r>
      <w:r w:rsidRPr="0010096F">
        <w:rPr>
          <w:spacing w:val="-2"/>
          <w:sz w:val="24"/>
          <w:szCs w:val="24"/>
        </w:rPr>
        <w:t xml:space="preserve"> </w:t>
      </w:r>
      <w:r w:rsidRPr="0010096F">
        <w:rPr>
          <w:sz w:val="24"/>
          <w:szCs w:val="24"/>
        </w:rPr>
        <w:t>т.ч. РЗА, и СМ на проектируемом</w:t>
      </w:r>
      <w:r w:rsidRPr="0010096F">
        <w:rPr>
          <w:spacing w:val="40"/>
          <w:sz w:val="24"/>
          <w:szCs w:val="24"/>
        </w:rPr>
        <w:t xml:space="preserve"> </w:t>
      </w:r>
      <w:r w:rsidRPr="0010096F">
        <w:rPr>
          <w:sz w:val="24"/>
          <w:szCs w:val="24"/>
        </w:rPr>
        <w:t>объекте и энергообъектах, технологически связанных с объектом проектирования, с краткой пояснительной запиской с описанием рассмотренных вариантов;</w:t>
      </w:r>
    </w:p>
    <w:p w14:paraId="03ECB30F" w14:textId="77777777" w:rsidR="00977FE2" w:rsidRPr="0010096F" w:rsidRDefault="00D46F42" w:rsidP="00913375">
      <w:pPr>
        <w:pStyle w:val="af5"/>
        <w:numPr>
          <w:ilvl w:val="0"/>
          <w:numId w:val="45"/>
        </w:numPr>
        <w:tabs>
          <w:tab w:val="left" w:pos="1134"/>
          <w:tab w:val="left" w:pos="1458"/>
        </w:tabs>
        <w:spacing w:line="276" w:lineRule="auto"/>
        <w:ind w:left="0" w:firstLine="709"/>
        <w:rPr>
          <w:sz w:val="24"/>
          <w:szCs w:val="24"/>
        </w:rPr>
      </w:pPr>
      <w:r w:rsidRPr="0010096F">
        <w:rPr>
          <w:sz w:val="24"/>
          <w:szCs w:val="24"/>
        </w:rPr>
        <w:t>схема размещения устройств ИТС, в т.ч. РЗА, на объекте проектирования и в прилегающей сети с</w:t>
      </w:r>
      <w:r w:rsidRPr="0010096F">
        <w:rPr>
          <w:spacing w:val="-2"/>
          <w:sz w:val="24"/>
          <w:szCs w:val="24"/>
        </w:rPr>
        <w:t xml:space="preserve"> </w:t>
      </w:r>
      <w:r w:rsidRPr="0010096F">
        <w:rPr>
          <w:sz w:val="24"/>
          <w:szCs w:val="24"/>
        </w:rPr>
        <w:t>отражением используемых каналов связи (ВОЛС, ВЧ, другое) для передачи сигналов и команд РЗА, включая резервные каналы связи;</w:t>
      </w:r>
    </w:p>
    <w:p w14:paraId="2A9DFB6D" w14:textId="77777777" w:rsidR="00977FE2" w:rsidRPr="0010096F" w:rsidRDefault="00D46F42" w:rsidP="00913375">
      <w:pPr>
        <w:pStyle w:val="af5"/>
        <w:numPr>
          <w:ilvl w:val="0"/>
          <w:numId w:val="45"/>
        </w:numPr>
        <w:tabs>
          <w:tab w:val="left" w:pos="1134"/>
          <w:tab w:val="left" w:pos="1468"/>
        </w:tabs>
        <w:spacing w:before="61" w:line="276" w:lineRule="auto"/>
        <w:ind w:left="0" w:firstLine="709"/>
        <w:rPr>
          <w:sz w:val="24"/>
          <w:szCs w:val="24"/>
        </w:rPr>
      </w:pPr>
      <w:r w:rsidRPr="0010096F">
        <w:rPr>
          <w:sz w:val="24"/>
          <w:szCs w:val="24"/>
        </w:rPr>
        <w:t>решения по регистрации</w:t>
      </w:r>
      <w:r w:rsidRPr="0010096F">
        <w:rPr>
          <w:spacing w:val="40"/>
          <w:sz w:val="24"/>
          <w:szCs w:val="24"/>
        </w:rPr>
        <w:t xml:space="preserve"> </w:t>
      </w:r>
      <w:r w:rsidRPr="0010096F">
        <w:rPr>
          <w:sz w:val="24"/>
          <w:szCs w:val="24"/>
        </w:rPr>
        <w:t>аварийных</w:t>
      </w:r>
      <w:r w:rsidRPr="0010096F">
        <w:rPr>
          <w:spacing w:val="40"/>
          <w:sz w:val="24"/>
          <w:szCs w:val="24"/>
        </w:rPr>
        <w:t xml:space="preserve"> </w:t>
      </w:r>
      <w:r w:rsidRPr="0010096F">
        <w:rPr>
          <w:sz w:val="24"/>
          <w:szCs w:val="24"/>
        </w:rPr>
        <w:t>событий и процессов независимыми</w:t>
      </w:r>
      <w:r w:rsidRPr="0010096F">
        <w:rPr>
          <w:spacing w:val="40"/>
          <w:sz w:val="24"/>
          <w:szCs w:val="24"/>
        </w:rPr>
        <w:t xml:space="preserve"> </w:t>
      </w:r>
      <w:r w:rsidRPr="0010096F">
        <w:rPr>
          <w:sz w:val="24"/>
          <w:szCs w:val="24"/>
        </w:rPr>
        <w:t>РАС с учетом</w:t>
      </w:r>
      <w:r w:rsidRPr="0010096F">
        <w:rPr>
          <w:spacing w:val="37"/>
          <w:sz w:val="24"/>
          <w:szCs w:val="24"/>
        </w:rPr>
        <w:t xml:space="preserve"> </w:t>
      </w:r>
      <w:r w:rsidRPr="0010096F">
        <w:rPr>
          <w:sz w:val="24"/>
          <w:szCs w:val="24"/>
        </w:rPr>
        <w:t>наличия</w:t>
      </w:r>
      <w:r w:rsidRPr="0010096F">
        <w:rPr>
          <w:spacing w:val="36"/>
          <w:sz w:val="24"/>
          <w:szCs w:val="24"/>
        </w:rPr>
        <w:t xml:space="preserve"> </w:t>
      </w:r>
      <w:r w:rsidRPr="0010096F">
        <w:rPr>
          <w:sz w:val="24"/>
          <w:szCs w:val="24"/>
        </w:rPr>
        <w:t>этой</w:t>
      </w:r>
      <w:r w:rsidRPr="0010096F">
        <w:rPr>
          <w:spacing w:val="22"/>
          <w:sz w:val="24"/>
          <w:szCs w:val="24"/>
        </w:rPr>
        <w:t xml:space="preserve"> </w:t>
      </w:r>
      <w:r w:rsidRPr="0010096F">
        <w:rPr>
          <w:sz w:val="24"/>
          <w:szCs w:val="24"/>
        </w:rPr>
        <w:t>функции</w:t>
      </w:r>
      <w:r w:rsidRPr="0010096F">
        <w:rPr>
          <w:spacing w:val="26"/>
          <w:sz w:val="24"/>
          <w:szCs w:val="24"/>
        </w:rPr>
        <w:t xml:space="preserve"> </w:t>
      </w:r>
      <w:r w:rsidRPr="0010096F">
        <w:rPr>
          <w:sz w:val="24"/>
          <w:szCs w:val="24"/>
        </w:rPr>
        <w:t>в</w:t>
      </w:r>
      <w:r w:rsidRPr="0010096F">
        <w:rPr>
          <w:spacing w:val="12"/>
          <w:sz w:val="24"/>
          <w:szCs w:val="24"/>
        </w:rPr>
        <w:t xml:space="preserve"> </w:t>
      </w:r>
      <w:r w:rsidRPr="0010096F">
        <w:rPr>
          <w:sz w:val="24"/>
          <w:szCs w:val="24"/>
        </w:rPr>
        <w:t>микропроцессорных</w:t>
      </w:r>
      <w:r w:rsidRPr="0010096F">
        <w:rPr>
          <w:spacing w:val="23"/>
          <w:sz w:val="24"/>
          <w:szCs w:val="24"/>
        </w:rPr>
        <w:t xml:space="preserve"> </w:t>
      </w:r>
      <w:r w:rsidRPr="0010096F">
        <w:rPr>
          <w:sz w:val="24"/>
          <w:szCs w:val="24"/>
        </w:rPr>
        <w:t>терминалах</w:t>
      </w:r>
      <w:r w:rsidRPr="0010096F">
        <w:rPr>
          <w:spacing w:val="32"/>
          <w:sz w:val="24"/>
          <w:szCs w:val="24"/>
        </w:rPr>
        <w:t xml:space="preserve"> </w:t>
      </w:r>
      <w:r w:rsidRPr="0010096F">
        <w:rPr>
          <w:sz w:val="24"/>
          <w:szCs w:val="24"/>
        </w:rPr>
        <w:t>РЗ,</w:t>
      </w:r>
      <w:r w:rsidRPr="0010096F">
        <w:rPr>
          <w:spacing w:val="25"/>
          <w:sz w:val="24"/>
          <w:szCs w:val="24"/>
        </w:rPr>
        <w:t xml:space="preserve"> </w:t>
      </w:r>
      <w:r w:rsidRPr="0010096F">
        <w:rPr>
          <w:sz w:val="24"/>
          <w:szCs w:val="24"/>
        </w:rPr>
        <w:t>АПВ,</w:t>
      </w:r>
      <w:r w:rsidRPr="0010096F">
        <w:rPr>
          <w:spacing w:val="23"/>
          <w:sz w:val="24"/>
          <w:szCs w:val="24"/>
        </w:rPr>
        <w:t xml:space="preserve"> </w:t>
      </w:r>
      <w:r w:rsidRPr="0010096F">
        <w:rPr>
          <w:sz w:val="24"/>
          <w:szCs w:val="24"/>
        </w:rPr>
        <w:t>ПА</w:t>
      </w:r>
      <w:r w:rsidRPr="0010096F">
        <w:rPr>
          <w:spacing w:val="30"/>
          <w:sz w:val="24"/>
          <w:szCs w:val="24"/>
        </w:rPr>
        <w:t xml:space="preserve"> </w:t>
      </w:r>
      <w:r w:rsidRPr="0010096F">
        <w:rPr>
          <w:sz w:val="24"/>
          <w:szCs w:val="24"/>
        </w:rPr>
        <w:t>и</w:t>
      </w:r>
      <w:r w:rsidRPr="0010096F">
        <w:rPr>
          <w:spacing w:val="18"/>
          <w:sz w:val="24"/>
          <w:szCs w:val="24"/>
        </w:rPr>
        <w:t xml:space="preserve"> </w:t>
      </w:r>
      <w:r w:rsidRPr="0010096F">
        <w:rPr>
          <w:sz w:val="24"/>
          <w:szCs w:val="24"/>
        </w:rPr>
        <w:t>РА,</w:t>
      </w:r>
      <w:r w:rsidRPr="0010096F">
        <w:rPr>
          <w:spacing w:val="16"/>
          <w:sz w:val="24"/>
          <w:szCs w:val="24"/>
        </w:rPr>
        <w:t xml:space="preserve"> </w:t>
      </w:r>
      <w:r w:rsidRPr="0010096F">
        <w:rPr>
          <w:sz w:val="24"/>
          <w:szCs w:val="24"/>
        </w:rPr>
        <w:t>в т.ч.</w:t>
      </w:r>
      <w:r w:rsidRPr="0010096F">
        <w:rPr>
          <w:spacing w:val="14"/>
          <w:sz w:val="24"/>
          <w:szCs w:val="24"/>
        </w:rPr>
        <w:t xml:space="preserve"> </w:t>
      </w:r>
      <w:r w:rsidRPr="0010096F">
        <w:rPr>
          <w:sz w:val="24"/>
          <w:szCs w:val="24"/>
        </w:rPr>
        <w:t>вид (тип) измеряемых</w:t>
      </w:r>
      <w:r w:rsidRPr="0010096F">
        <w:rPr>
          <w:spacing w:val="40"/>
          <w:sz w:val="24"/>
          <w:szCs w:val="24"/>
        </w:rPr>
        <w:t xml:space="preserve"> </w:t>
      </w:r>
      <w:r w:rsidRPr="0010096F">
        <w:rPr>
          <w:sz w:val="24"/>
          <w:szCs w:val="24"/>
        </w:rPr>
        <w:t>и регистрируемых параметров,</w:t>
      </w:r>
      <w:r w:rsidRPr="0010096F">
        <w:rPr>
          <w:spacing w:val="40"/>
          <w:sz w:val="24"/>
          <w:szCs w:val="24"/>
        </w:rPr>
        <w:t xml:space="preserve"> </w:t>
      </w:r>
      <w:r w:rsidRPr="0010096F">
        <w:rPr>
          <w:sz w:val="24"/>
          <w:szCs w:val="24"/>
        </w:rPr>
        <w:t>условия пуска (для обеспечения</w:t>
      </w:r>
      <w:r w:rsidRPr="0010096F">
        <w:rPr>
          <w:spacing w:val="40"/>
          <w:sz w:val="24"/>
          <w:szCs w:val="24"/>
        </w:rPr>
        <w:t xml:space="preserve"> </w:t>
      </w:r>
      <w:r w:rsidRPr="0010096F">
        <w:rPr>
          <w:sz w:val="24"/>
          <w:szCs w:val="24"/>
        </w:rPr>
        <w:t>функций РАС),</w:t>
      </w:r>
      <w:r w:rsidRPr="0010096F">
        <w:rPr>
          <w:spacing w:val="-5"/>
          <w:sz w:val="24"/>
          <w:szCs w:val="24"/>
        </w:rPr>
        <w:t xml:space="preserve"> </w:t>
      </w:r>
      <w:r w:rsidRPr="0010096F">
        <w:rPr>
          <w:sz w:val="24"/>
          <w:szCs w:val="24"/>
        </w:rPr>
        <w:t>длительности записи, синхронизации по</w:t>
      </w:r>
      <w:r w:rsidRPr="0010096F">
        <w:rPr>
          <w:spacing w:val="-4"/>
          <w:sz w:val="24"/>
          <w:szCs w:val="24"/>
        </w:rPr>
        <w:t xml:space="preserve"> </w:t>
      </w:r>
      <w:r w:rsidRPr="0010096F">
        <w:rPr>
          <w:sz w:val="24"/>
          <w:szCs w:val="24"/>
        </w:rPr>
        <w:t>времени, передачи аварийной информации в</w:t>
      </w:r>
      <w:r w:rsidRPr="0010096F">
        <w:rPr>
          <w:spacing w:val="-15"/>
          <w:sz w:val="24"/>
          <w:szCs w:val="24"/>
        </w:rPr>
        <w:t xml:space="preserve"> </w:t>
      </w:r>
      <w:r w:rsidRPr="0010096F">
        <w:rPr>
          <w:sz w:val="24"/>
          <w:szCs w:val="24"/>
        </w:rPr>
        <w:t>ЦУС АО «Крымэнерго» и ДЦ Филиала АО «СО ЕЭС» Черноморское РДУ;</w:t>
      </w:r>
    </w:p>
    <w:p w14:paraId="09C34830" w14:textId="77777777" w:rsidR="00977FE2" w:rsidRPr="0010096F" w:rsidRDefault="00D46F42" w:rsidP="00913375">
      <w:pPr>
        <w:pStyle w:val="af5"/>
        <w:numPr>
          <w:ilvl w:val="0"/>
          <w:numId w:val="45"/>
        </w:numPr>
        <w:tabs>
          <w:tab w:val="left" w:pos="1134"/>
          <w:tab w:val="left" w:pos="1487"/>
        </w:tabs>
        <w:spacing w:line="276" w:lineRule="auto"/>
        <w:ind w:left="0" w:firstLine="709"/>
        <w:rPr>
          <w:sz w:val="24"/>
          <w:szCs w:val="24"/>
        </w:rPr>
      </w:pPr>
      <w:r w:rsidRPr="0010096F">
        <w:rPr>
          <w:sz w:val="24"/>
          <w:szCs w:val="24"/>
        </w:rPr>
        <w:t>ориентировочный расчет параметров срабатывания устройств РЗ, АПВ для подтверждения принципов выполнения и уточнения количественного состава защит, АПВ;</w:t>
      </w:r>
    </w:p>
    <w:p w14:paraId="23B506C5" w14:textId="77777777" w:rsidR="00977FE2" w:rsidRPr="0010096F" w:rsidRDefault="00D46F42" w:rsidP="00913375">
      <w:pPr>
        <w:pStyle w:val="af5"/>
        <w:numPr>
          <w:ilvl w:val="0"/>
          <w:numId w:val="45"/>
        </w:numPr>
        <w:tabs>
          <w:tab w:val="left" w:pos="1134"/>
          <w:tab w:val="left" w:pos="1487"/>
        </w:tabs>
        <w:spacing w:line="276" w:lineRule="auto"/>
        <w:ind w:left="0" w:firstLine="709"/>
        <w:rPr>
          <w:sz w:val="24"/>
          <w:szCs w:val="24"/>
        </w:rPr>
      </w:pPr>
      <w:r w:rsidRPr="0010096F">
        <w:rPr>
          <w:sz w:val="24"/>
          <w:szCs w:val="24"/>
        </w:rPr>
        <w:t xml:space="preserve">структурная схема АСУ ТП с краткой пояснительной запиской (перечень контролируемого и управляемого оборудования, состав функциональных подсистем, объем и </w:t>
      </w:r>
      <w:r w:rsidRPr="0010096F">
        <w:rPr>
          <w:sz w:val="24"/>
          <w:szCs w:val="24"/>
        </w:rPr>
        <w:lastRenderedPageBreak/>
        <w:t>направления</w:t>
      </w:r>
      <w:r w:rsidRPr="0010096F">
        <w:rPr>
          <w:spacing w:val="40"/>
          <w:sz w:val="24"/>
          <w:szCs w:val="24"/>
        </w:rPr>
        <w:t xml:space="preserve"> </w:t>
      </w:r>
      <w:r w:rsidRPr="0010096F">
        <w:rPr>
          <w:sz w:val="24"/>
          <w:szCs w:val="24"/>
        </w:rPr>
        <w:t>информационного обмена);</w:t>
      </w:r>
    </w:p>
    <w:p w14:paraId="72D18948" w14:textId="77777777" w:rsidR="00977FE2" w:rsidRPr="002E1344" w:rsidRDefault="00D46F42" w:rsidP="00913375">
      <w:pPr>
        <w:pStyle w:val="af5"/>
        <w:numPr>
          <w:ilvl w:val="0"/>
          <w:numId w:val="45"/>
        </w:numPr>
        <w:tabs>
          <w:tab w:val="left" w:pos="1134"/>
          <w:tab w:val="left" w:pos="1482"/>
        </w:tabs>
        <w:spacing w:line="276" w:lineRule="auto"/>
        <w:ind w:left="0" w:firstLine="709"/>
        <w:rPr>
          <w:sz w:val="24"/>
          <w:szCs w:val="24"/>
        </w:rPr>
      </w:pPr>
      <w:r w:rsidRPr="0010096F">
        <w:rPr>
          <w:sz w:val="24"/>
          <w:szCs w:val="24"/>
        </w:rPr>
        <w:t xml:space="preserve">структурные схемы организации связи по проектируемым системам связи с </w:t>
      </w:r>
      <w:r w:rsidRPr="002E1344">
        <w:rPr>
          <w:sz w:val="24"/>
          <w:szCs w:val="24"/>
        </w:rPr>
        <w:t>отображением маршрутов прохождения основных и резервных/дублирующих каналов связи (голос, данные) между проектируемым объектом и соответствующими центрами управления и для передачи сигналов/команд РЗ, ПА и РА;</w:t>
      </w:r>
    </w:p>
    <w:p w14:paraId="6B8C8790" w14:textId="40319F32" w:rsidR="00977FE2" w:rsidRPr="002E1344" w:rsidRDefault="00D46F42" w:rsidP="00913375">
      <w:pPr>
        <w:pStyle w:val="af5"/>
        <w:numPr>
          <w:ilvl w:val="0"/>
          <w:numId w:val="45"/>
        </w:numPr>
        <w:tabs>
          <w:tab w:val="left" w:pos="1134"/>
          <w:tab w:val="left" w:pos="1476"/>
        </w:tabs>
        <w:spacing w:line="276" w:lineRule="auto"/>
        <w:ind w:left="0" w:firstLine="709"/>
        <w:rPr>
          <w:sz w:val="24"/>
          <w:szCs w:val="24"/>
        </w:rPr>
      </w:pPr>
      <w:r w:rsidRPr="002E1344">
        <w:rPr>
          <w:sz w:val="24"/>
          <w:szCs w:val="24"/>
        </w:rPr>
        <w:t xml:space="preserve">материалы по созданию/модернизации систем связи в соответствии с </w:t>
      </w:r>
      <w:r w:rsidRPr="00614493">
        <w:rPr>
          <w:sz w:val="24"/>
          <w:szCs w:val="24"/>
        </w:rPr>
        <w:t>п</w:t>
      </w:r>
      <w:r w:rsidR="00040126" w:rsidRPr="00614493">
        <w:rPr>
          <w:sz w:val="24"/>
          <w:szCs w:val="24"/>
        </w:rPr>
        <w:t>.</w:t>
      </w:r>
      <w:r w:rsidRPr="00614493">
        <w:rPr>
          <w:sz w:val="24"/>
          <w:szCs w:val="24"/>
        </w:rPr>
        <w:t xml:space="preserve"> </w:t>
      </w:r>
      <w:r w:rsidR="002326D7">
        <w:rPr>
          <w:sz w:val="24"/>
          <w:szCs w:val="24"/>
        </w:rPr>
        <w:t>43.4</w:t>
      </w:r>
      <w:r w:rsidRPr="002E1344">
        <w:rPr>
          <w:sz w:val="24"/>
          <w:szCs w:val="24"/>
        </w:rPr>
        <w:t xml:space="preserve"> настоящего ЗП;</w:t>
      </w:r>
    </w:p>
    <w:p w14:paraId="09399B9F" w14:textId="154DB92B" w:rsidR="00977FE2" w:rsidRPr="0010096F" w:rsidRDefault="00D46F42" w:rsidP="00913375">
      <w:pPr>
        <w:pStyle w:val="af5"/>
        <w:numPr>
          <w:ilvl w:val="0"/>
          <w:numId w:val="45"/>
        </w:numPr>
        <w:tabs>
          <w:tab w:val="left" w:pos="1134"/>
          <w:tab w:val="left" w:pos="1471"/>
        </w:tabs>
        <w:spacing w:before="3" w:line="276" w:lineRule="auto"/>
        <w:ind w:left="0" w:firstLine="709"/>
        <w:rPr>
          <w:sz w:val="24"/>
          <w:szCs w:val="24"/>
        </w:rPr>
      </w:pPr>
      <w:r w:rsidRPr="0010096F">
        <w:rPr>
          <w:sz w:val="24"/>
          <w:szCs w:val="24"/>
        </w:rPr>
        <w:t>технико-экономическое сопоставление дисконтированных затрат, с использованием программного комплекса «</w:t>
      </w:r>
      <w:r w:rsidRPr="0010096F">
        <w:rPr>
          <w:b/>
          <w:sz w:val="24"/>
          <w:szCs w:val="24"/>
        </w:rPr>
        <w:t>Гранд - смета»</w:t>
      </w:r>
      <w:r w:rsidRPr="0010096F">
        <w:rPr>
          <w:sz w:val="24"/>
          <w:szCs w:val="24"/>
        </w:rPr>
        <w:t xml:space="preserve"> </w:t>
      </w:r>
      <w:r w:rsidRPr="00BE5AD7">
        <w:rPr>
          <w:sz w:val="24"/>
          <w:szCs w:val="24"/>
        </w:rPr>
        <w:t>(с</w:t>
      </w:r>
      <w:r w:rsidRPr="000A1505">
        <w:rPr>
          <w:sz w:val="24"/>
          <w:szCs w:val="24"/>
        </w:rPr>
        <w:t xml:space="preserve">м. </w:t>
      </w:r>
      <w:r w:rsidR="000A1505" w:rsidRPr="000A1505">
        <w:rPr>
          <w:sz w:val="24"/>
          <w:szCs w:val="24"/>
        </w:rPr>
        <w:t>п.</w:t>
      </w:r>
      <w:r w:rsidR="000A1505">
        <w:rPr>
          <w:sz w:val="24"/>
          <w:szCs w:val="24"/>
        </w:rPr>
        <w:t xml:space="preserve"> 44.19 </w:t>
      </w:r>
      <w:r w:rsidRPr="00BE5AD7">
        <w:rPr>
          <w:sz w:val="24"/>
          <w:szCs w:val="24"/>
        </w:rPr>
        <w:t>настоящего ЗП),</w:t>
      </w:r>
      <w:r w:rsidRPr="0010096F">
        <w:rPr>
          <w:sz w:val="24"/>
          <w:szCs w:val="24"/>
        </w:rPr>
        <w:t xml:space="preserve"> и обоснования вариантов технических решений;</w:t>
      </w:r>
    </w:p>
    <w:p w14:paraId="0213E36E" w14:textId="77777777" w:rsidR="00977FE2" w:rsidRPr="00ED60E5" w:rsidRDefault="00D46F42" w:rsidP="00913375">
      <w:pPr>
        <w:pStyle w:val="af5"/>
        <w:numPr>
          <w:ilvl w:val="0"/>
          <w:numId w:val="45"/>
        </w:numPr>
        <w:tabs>
          <w:tab w:val="left" w:pos="1134"/>
          <w:tab w:val="left" w:pos="1468"/>
        </w:tabs>
        <w:spacing w:before="10" w:line="276" w:lineRule="auto"/>
        <w:ind w:left="0" w:firstLine="709"/>
        <w:rPr>
          <w:sz w:val="24"/>
          <w:szCs w:val="24"/>
        </w:rPr>
      </w:pPr>
      <w:r w:rsidRPr="0010096F">
        <w:rPr>
          <w:sz w:val="24"/>
          <w:szCs w:val="24"/>
        </w:rPr>
        <w:t xml:space="preserve">расчет стоимости строительства рекомендуемого варианта с выделением затрат на реконструкцию (в </w:t>
      </w:r>
      <w:r w:rsidRPr="00ED60E5">
        <w:rPr>
          <w:sz w:val="24"/>
          <w:szCs w:val="24"/>
        </w:rPr>
        <w:t>том числе перезавод) существующих ЛЭП, не относящихся к ЕНЭС и/или принадлежащих сторонним собственникам;</w:t>
      </w:r>
    </w:p>
    <w:p w14:paraId="50089D12" w14:textId="5A2D90B1" w:rsidR="00977FE2" w:rsidRPr="00ED60E5" w:rsidRDefault="00D46F42" w:rsidP="00913375">
      <w:pPr>
        <w:pStyle w:val="af5"/>
        <w:numPr>
          <w:ilvl w:val="0"/>
          <w:numId w:val="45"/>
        </w:numPr>
        <w:tabs>
          <w:tab w:val="left" w:pos="1134"/>
          <w:tab w:val="left" w:pos="1463"/>
        </w:tabs>
        <w:spacing w:before="3" w:line="276" w:lineRule="auto"/>
        <w:ind w:left="0" w:firstLine="709"/>
        <w:rPr>
          <w:sz w:val="24"/>
          <w:szCs w:val="24"/>
        </w:rPr>
      </w:pPr>
      <w:r w:rsidRPr="00ED60E5">
        <w:rPr>
          <w:sz w:val="24"/>
          <w:szCs w:val="24"/>
        </w:rPr>
        <w:t>схема</w:t>
      </w:r>
      <w:r w:rsidRPr="00ED60E5">
        <w:rPr>
          <w:spacing w:val="-10"/>
          <w:sz w:val="24"/>
          <w:szCs w:val="24"/>
        </w:rPr>
        <w:t xml:space="preserve"> </w:t>
      </w:r>
      <w:r w:rsidRPr="00ED60E5">
        <w:rPr>
          <w:sz w:val="24"/>
          <w:szCs w:val="24"/>
        </w:rPr>
        <w:t>размещения</w:t>
      </w:r>
      <w:r w:rsidRPr="00ED60E5">
        <w:rPr>
          <w:spacing w:val="5"/>
          <w:sz w:val="24"/>
          <w:szCs w:val="24"/>
        </w:rPr>
        <w:t xml:space="preserve"> </w:t>
      </w:r>
      <w:r w:rsidRPr="00ED60E5">
        <w:rPr>
          <w:sz w:val="24"/>
          <w:szCs w:val="24"/>
        </w:rPr>
        <w:t>проектируемых</w:t>
      </w:r>
      <w:r w:rsidRPr="00ED60E5">
        <w:rPr>
          <w:spacing w:val="18"/>
          <w:sz w:val="24"/>
          <w:szCs w:val="24"/>
        </w:rPr>
        <w:t xml:space="preserve"> </w:t>
      </w:r>
      <w:r w:rsidRPr="00ED60E5">
        <w:rPr>
          <w:sz w:val="24"/>
          <w:szCs w:val="24"/>
        </w:rPr>
        <w:t>ЛЭП</w:t>
      </w:r>
      <w:r w:rsidRPr="00ED60E5">
        <w:rPr>
          <w:spacing w:val="-8"/>
          <w:sz w:val="24"/>
          <w:szCs w:val="24"/>
        </w:rPr>
        <w:t xml:space="preserve"> </w:t>
      </w:r>
      <w:r w:rsidRPr="00ED60E5">
        <w:rPr>
          <w:sz w:val="24"/>
          <w:szCs w:val="24"/>
        </w:rPr>
        <w:t>(в</w:t>
      </w:r>
      <w:r w:rsidRPr="00ED60E5">
        <w:rPr>
          <w:spacing w:val="-12"/>
          <w:sz w:val="24"/>
          <w:szCs w:val="24"/>
        </w:rPr>
        <w:t xml:space="preserve"> </w:t>
      </w:r>
      <w:r w:rsidRPr="00ED60E5">
        <w:rPr>
          <w:sz w:val="24"/>
          <w:szCs w:val="24"/>
        </w:rPr>
        <w:t>соответствии</w:t>
      </w:r>
      <w:r w:rsidRPr="00ED60E5">
        <w:rPr>
          <w:spacing w:val="9"/>
          <w:sz w:val="24"/>
          <w:szCs w:val="24"/>
        </w:rPr>
        <w:t xml:space="preserve"> </w:t>
      </w:r>
      <w:r w:rsidRPr="00ED60E5">
        <w:rPr>
          <w:sz w:val="24"/>
          <w:szCs w:val="24"/>
        </w:rPr>
        <w:t>с</w:t>
      </w:r>
      <w:r w:rsidRPr="00ED60E5">
        <w:rPr>
          <w:spacing w:val="-15"/>
          <w:sz w:val="24"/>
          <w:szCs w:val="24"/>
        </w:rPr>
        <w:t xml:space="preserve"> </w:t>
      </w:r>
      <w:r w:rsidRPr="00ED60E5">
        <w:rPr>
          <w:sz w:val="24"/>
          <w:szCs w:val="24"/>
        </w:rPr>
        <w:t>п</w:t>
      </w:r>
      <w:r w:rsidR="000A1505">
        <w:rPr>
          <w:sz w:val="24"/>
          <w:szCs w:val="24"/>
        </w:rPr>
        <w:t>.</w:t>
      </w:r>
      <w:r w:rsidR="002326D7">
        <w:rPr>
          <w:sz w:val="24"/>
          <w:szCs w:val="24"/>
        </w:rPr>
        <w:t>43.5</w:t>
      </w:r>
      <w:r w:rsidRPr="00ED60E5">
        <w:rPr>
          <w:sz w:val="24"/>
          <w:szCs w:val="24"/>
        </w:rPr>
        <w:t xml:space="preserve"> настоящего</w:t>
      </w:r>
      <w:r w:rsidRPr="00ED60E5">
        <w:rPr>
          <w:spacing w:val="5"/>
          <w:sz w:val="24"/>
          <w:szCs w:val="24"/>
        </w:rPr>
        <w:t xml:space="preserve"> </w:t>
      </w:r>
      <w:r w:rsidRPr="00ED60E5">
        <w:rPr>
          <w:spacing w:val="-4"/>
          <w:sz w:val="24"/>
          <w:szCs w:val="24"/>
        </w:rPr>
        <w:t>ЗП);</w:t>
      </w:r>
    </w:p>
    <w:p w14:paraId="757E9886" w14:textId="77777777" w:rsidR="00977FE2" w:rsidRPr="0010096F" w:rsidRDefault="00D46F42" w:rsidP="00913375">
      <w:pPr>
        <w:pStyle w:val="af5"/>
        <w:numPr>
          <w:ilvl w:val="0"/>
          <w:numId w:val="45"/>
        </w:numPr>
        <w:tabs>
          <w:tab w:val="left" w:pos="1134"/>
          <w:tab w:val="left" w:pos="1462"/>
        </w:tabs>
        <w:spacing w:before="1" w:line="276" w:lineRule="auto"/>
        <w:ind w:left="0" w:firstLine="709"/>
        <w:rPr>
          <w:sz w:val="24"/>
          <w:szCs w:val="24"/>
        </w:rPr>
      </w:pPr>
      <w:r w:rsidRPr="0010096F">
        <w:rPr>
          <w:sz w:val="24"/>
          <w:szCs w:val="24"/>
        </w:rPr>
        <w:t>письменные извещения от</w:t>
      </w:r>
      <w:r w:rsidRPr="0010096F">
        <w:rPr>
          <w:spacing w:val="-10"/>
          <w:sz w:val="24"/>
          <w:szCs w:val="24"/>
        </w:rPr>
        <w:t xml:space="preserve"> </w:t>
      </w:r>
      <w:r w:rsidRPr="0010096F">
        <w:rPr>
          <w:sz w:val="24"/>
          <w:szCs w:val="24"/>
        </w:rPr>
        <w:t>правообладателей земельных участков с</w:t>
      </w:r>
      <w:r w:rsidRPr="0010096F">
        <w:rPr>
          <w:spacing w:val="-1"/>
          <w:sz w:val="24"/>
          <w:szCs w:val="24"/>
        </w:rPr>
        <w:t xml:space="preserve"> </w:t>
      </w:r>
      <w:r w:rsidRPr="0010096F">
        <w:rPr>
          <w:sz w:val="24"/>
          <w:szCs w:val="24"/>
        </w:rPr>
        <w:t>указанием условий предоставления и использования</w:t>
      </w:r>
      <w:r w:rsidRPr="0010096F">
        <w:rPr>
          <w:spacing w:val="40"/>
          <w:sz w:val="24"/>
          <w:szCs w:val="24"/>
        </w:rPr>
        <w:t xml:space="preserve"> </w:t>
      </w:r>
      <w:r w:rsidRPr="0010096F">
        <w:rPr>
          <w:sz w:val="24"/>
          <w:szCs w:val="24"/>
        </w:rPr>
        <w:t>их земельных</w:t>
      </w:r>
      <w:r w:rsidRPr="0010096F">
        <w:rPr>
          <w:spacing w:val="40"/>
          <w:sz w:val="24"/>
          <w:szCs w:val="24"/>
        </w:rPr>
        <w:t xml:space="preserve"> </w:t>
      </w:r>
      <w:r w:rsidRPr="0010096F">
        <w:rPr>
          <w:sz w:val="24"/>
          <w:szCs w:val="24"/>
        </w:rPr>
        <w:t>участков для целей строительства</w:t>
      </w:r>
      <w:r w:rsidRPr="0010096F">
        <w:rPr>
          <w:spacing w:val="40"/>
          <w:sz w:val="24"/>
          <w:szCs w:val="24"/>
        </w:rPr>
        <w:t xml:space="preserve"> </w:t>
      </w:r>
      <w:r w:rsidRPr="0010096F">
        <w:rPr>
          <w:sz w:val="24"/>
          <w:szCs w:val="24"/>
        </w:rPr>
        <w:t xml:space="preserve">и последующей эксплуатации (с приложением расчета платы за пользование частью земельного </w:t>
      </w:r>
      <w:r w:rsidRPr="0010096F">
        <w:rPr>
          <w:spacing w:val="-2"/>
          <w:sz w:val="24"/>
          <w:szCs w:val="24"/>
        </w:rPr>
        <w:t>участка);</w:t>
      </w:r>
    </w:p>
    <w:p w14:paraId="14AE4D7C" w14:textId="77777777" w:rsidR="00977FE2" w:rsidRPr="0010096F" w:rsidRDefault="00D46F42" w:rsidP="00913375">
      <w:pPr>
        <w:pStyle w:val="af4"/>
        <w:numPr>
          <w:ilvl w:val="0"/>
          <w:numId w:val="45"/>
        </w:numPr>
        <w:tabs>
          <w:tab w:val="left" w:pos="1134"/>
        </w:tabs>
        <w:spacing w:before="10" w:line="276" w:lineRule="auto"/>
        <w:ind w:left="0" w:firstLine="709"/>
      </w:pPr>
      <w:r w:rsidRPr="0010096F">
        <w:t>сводная</w:t>
      </w:r>
      <w:r w:rsidRPr="0010096F">
        <w:rPr>
          <w:spacing w:val="3"/>
        </w:rPr>
        <w:t xml:space="preserve"> </w:t>
      </w:r>
      <w:r w:rsidRPr="0010096F">
        <w:t>экспликация</w:t>
      </w:r>
      <w:r w:rsidRPr="0010096F">
        <w:rPr>
          <w:spacing w:val="11"/>
        </w:rPr>
        <w:t xml:space="preserve"> </w:t>
      </w:r>
      <w:r w:rsidRPr="0010096F">
        <w:t>земель</w:t>
      </w:r>
      <w:r w:rsidRPr="0010096F">
        <w:rPr>
          <w:spacing w:val="-8"/>
        </w:rPr>
        <w:t xml:space="preserve"> </w:t>
      </w:r>
      <w:r w:rsidRPr="0010096F">
        <w:t>по</w:t>
      </w:r>
      <w:r w:rsidRPr="0010096F">
        <w:rPr>
          <w:spacing w:val="-8"/>
        </w:rPr>
        <w:t xml:space="preserve"> </w:t>
      </w:r>
      <w:r w:rsidRPr="0010096F">
        <w:t>участникам</w:t>
      </w:r>
      <w:r w:rsidRPr="0010096F">
        <w:rPr>
          <w:spacing w:val="1"/>
        </w:rPr>
        <w:t xml:space="preserve"> </w:t>
      </w:r>
      <w:r w:rsidRPr="0010096F">
        <w:t>земельно-правовых</w:t>
      </w:r>
      <w:r w:rsidRPr="0010096F">
        <w:rPr>
          <w:spacing w:val="-15"/>
        </w:rPr>
        <w:t xml:space="preserve"> </w:t>
      </w:r>
      <w:r w:rsidRPr="0010096F">
        <w:rPr>
          <w:spacing w:val="-2"/>
        </w:rPr>
        <w:t>отношений;</w:t>
      </w:r>
    </w:p>
    <w:p w14:paraId="7DDF4ACF" w14:textId="77777777" w:rsidR="00977FE2" w:rsidRPr="0010096F" w:rsidRDefault="00D46F42" w:rsidP="00913375">
      <w:pPr>
        <w:pStyle w:val="af5"/>
        <w:numPr>
          <w:ilvl w:val="0"/>
          <w:numId w:val="45"/>
        </w:numPr>
        <w:tabs>
          <w:tab w:val="left" w:pos="1134"/>
          <w:tab w:val="left" w:pos="1457"/>
        </w:tabs>
        <w:spacing w:line="276" w:lineRule="auto"/>
        <w:ind w:left="0" w:firstLine="709"/>
        <w:rPr>
          <w:sz w:val="24"/>
          <w:szCs w:val="24"/>
        </w:rPr>
      </w:pPr>
      <w:r w:rsidRPr="0010096F">
        <w:rPr>
          <w:sz w:val="24"/>
          <w:szCs w:val="24"/>
        </w:rPr>
        <w:lastRenderedPageBreak/>
        <w:t>подготовленное для утверждения в уполномоченном органе задание на разработку документации по планировке территории в составе проекта планировки и проекта межевания территории (для линейных объектов);</w:t>
      </w:r>
    </w:p>
    <w:p w14:paraId="7A45F350" w14:textId="77777777" w:rsidR="00977FE2" w:rsidRPr="0010096F" w:rsidRDefault="00D46F42" w:rsidP="00913375">
      <w:pPr>
        <w:pStyle w:val="af4"/>
        <w:numPr>
          <w:ilvl w:val="0"/>
          <w:numId w:val="45"/>
        </w:numPr>
        <w:tabs>
          <w:tab w:val="left" w:pos="1134"/>
        </w:tabs>
        <w:spacing w:line="276" w:lineRule="auto"/>
        <w:ind w:left="0" w:firstLine="709"/>
      </w:pPr>
      <w:r w:rsidRPr="0010096F">
        <w:t>утвержденная схема расположения земельного участка на кадастровом плане территории (при необходимости);</w:t>
      </w:r>
    </w:p>
    <w:p w14:paraId="689437AD" w14:textId="77777777" w:rsidR="00977FE2" w:rsidRPr="0010096F" w:rsidRDefault="00D46F42" w:rsidP="00913375">
      <w:pPr>
        <w:pStyle w:val="af4"/>
        <w:numPr>
          <w:ilvl w:val="0"/>
          <w:numId w:val="45"/>
        </w:numPr>
        <w:tabs>
          <w:tab w:val="left" w:pos="1134"/>
        </w:tabs>
        <w:spacing w:line="276" w:lineRule="auto"/>
        <w:ind w:left="0" w:firstLine="709"/>
      </w:pPr>
      <w:r w:rsidRPr="0010096F">
        <w:t>состав и</w:t>
      </w:r>
      <w:r w:rsidRPr="0010096F">
        <w:rPr>
          <w:spacing w:val="-13"/>
        </w:rPr>
        <w:t xml:space="preserve"> </w:t>
      </w:r>
      <w:r w:rsidRPr="0010096F">
        <w:t>очередность этапов строительства,</w:t>
      </w:r>
      <w:r w:rsidRPr="0010096F">
        <w:rPr>
          <w:spacing w:val="-11"/>
        </w:rPr>
        <w:t xml:space="preserve"> </w:t>
      </w:r>
      <w:r w:rsidRPr="0010096F">
        <w:t>реконструкции; схема размещения объектов.</w:t>
      </w:r>
    </w:p>
    <w:p w14:paraId="1928CC2E" w14:textId="06CF8D3C" w:rsidR="00977FE2" w:rsidRPr="002326D7" w:rsidRDefault="00D46F42">
      <w:pPr>
        <w:pStyle w:val="af5"/>
        <w:numPr>
          <w:ilvl w:val="1"/>
          <w:numId w:val="1"/>
        </w:numPr>
        <w:tabs>
          <w:tab w:val="left" w:pos="1134"/>
          <w:tab w:val="left" w:pos="1805"/>
        </w:tabs>
        <w:spacing w:line="276" w:lineRule="auto"/>
        <w:ind w:left="0" w:firstLine="709"/>
        <w:rPr>
          <w:sz w:val="24"/>
          <w:szCs w:val="24"/>
        </w:rPr>
        <w:pPrChange w:id="19" w:author="AO" w:date="2024-11-26T15:43:00Z">
          <w:pPr>
            <w:pStyle w:val="1"/>
            <w:numPr>
              <w:ilvl w:val="2"/>
              <w:numId w:val="59"/>
            </w:numPr>
            <w:tabs>
              <w:tab w:val="left" w:pos="1134"/>
              <w:tab w:val="left" w:pos="1935"/>
            </w:tabs>
            <w:spacing w:before="110" w:line="276" w:lineRule="auto"/>
            <w:ind w:left="0" w:firstLine="709"/>
          </w:pPr>
        </w:pPrChange>
      </w:pPr>
      <w:r w:rsidRPr="00913375">
        <w:rPr>
          <w:bCs/>
          <w:sz w:val="24"/>
          <w:szCs w:val="24"/>
        </w:rPr>
        <w:t>Итогом</w:t>
      </w:r>
      <w:r w:rsidRPr="00913375">
        <w:rPr>
          <w:bCs/>
          <w:sz w:val="24"/>
          <w:szCs w:val="24"/>
          <w:rPrChange w:id="20" w:author="AO" w:date="2024-11-26T15:43:00Z">
            <w:rPr>
              <w:b w:val="0"/>
              <w:bCs w:val="0"/>
              <w:spacing w:val="5"/>
              <w:sz w:val="24"/>
              <w:szCs w:val="24"/>
            </w:rPr>
          </w:rPrChange>
        </w:rPr>
        <w:t xml:space="preserve"> </w:t>
      </w:r>
      <w:r w:rsidRPr="008E71B8">
        <w:rPr>
          <w:bCs/>
          <w:sz w:val="24"/>
          <w:szCs w:val="24"/>
        </w:rPr>
        <w:t>согласования</w:t>
      </w:r>
      <w:r w:rsidRPr="00913375">
        <w:rPr>
          <w:bCs/>
          <w:sz w:val="24"/>
          <w:szCs w:val="24"/>
          <w:rPrChange w:id="21" w:author="AO" w:date="2024-11-26T15:43:00Z">
            <w:rPr>
              <w:b w:val="0"/>
              <w:bCs w:val="0"/>
              <w:spacing w:val="7"/>
              <w:sz w:val="24"/>
              <w:szCs w:val="24"/>
            </w:rPr>
          </w:rPrChange>
        </w:rPr>
        <w:t xml:space="preserve"> </w:t>
      </w:r>
      <w:r w:rsidR="001B62C4" w:rsidRPr="00913375">
        <w:rPr>
          <w:bCs/>
          <w:sz w:val="24"/>
          <w:szCs w:val="24"/>
        </w:rPr>
        <w:t>ОТР</w:t>
      </w:r>
      <w:r w:rsidRPr="00913375">
        <w:rPr>
          <w:bCs/>
          <w:sz w:val="24"/>
          <w:szCs w:val="24"/>
        </w:rPr>
        <w:t xml:space="preserve"> </w:t>
      </w:r>
      <w:r w:rsidRPr="00913375">
        <w:rPr>
          <w:bCs/>
          <w:sz w:val="24"/>
          <w:szCs w:val="24"/>
          <w:rPrChange w:id="22" w:author="AO" w:date="2024-11-26T15:43:00Z">
            <w:rPr>
              <w:b w:val="0"/>
              <w:bCs w:val="0"/>
              <w:spacing w:val="-2"/>
              <w:sz w:val="24"/>
              <w:szCs w:val="24"/>
            </w:rPr>
          </w:rPrChange>
        </w:rPr>
        <w:t xml:space="preserve">являются: </w:t>
      </w:r>
    </w:p>
    <w:p w14:paraId="4D2DBC81" w14:textId="77777777" w:rsidR="00977FE2" w:rsidRPr="0010096F" w:rsidRDefault="00D46F42" w:rsidP="00913375">
      <w:pPr>
        <w:pStyle w:val="af4"/>
        <w:numPr>
          <w:ilvl w:val="0"/>
          <w:numId w:val="60"/>
        </w:numPr>
        <w:tabs>
          <w:tab w:val="left" w:pos="1134"/>
        </w:tabs>
        <w:spacing w:line="276" w:lineRule="auto"/>
        <w:ind w:left="0" w:firstLine="709"/>
      </w:pPr>
      <w:r w:rsidRPr="0010096F">
        <w:t>план</w:t>
      </w:r>
      <w:r w:rsidRPr="0010096F">
        <w:rPr>
          <w:spacing w:val="-7"/>
        </w:rPr>
        <w:t xml:space="preserve"> </w:t>
      </w:r>
      <w:r w:rsidRPr="0010096F">
        <w:t>прохождения</w:t>
      </w:r>
      <w:r w:rsidRPr="0010096F">
        <w:rPr>
          <w:spacing w:val="6"/>
        </w:rPr>
        <w:t xml:space="preserve"> </w:t>
      </w:r>
      <w:r w:rsidRPr="0010096F">
        <w:t>трасс</w:t>
      </w:r>
      <w:r w:rsidRPr="0010096F">
        <w:rPr>
          <w:spacing w:val="-1"/>
        </w:rPr>
        <w:t xml:space="preserve"> </w:t>
      </w:r>
      <w:r w:rsidRPr="0010096F">
        <w:rPr>
          <w:spacing w:val="-4"/>
        </w:rPr>
        <w:t>ЛЭП;</w:t>
      </w:r>
    </w:p>
    <w:p w14:paraId="6EA578C0" w14:textId="77777777" w:rsidR="00977FE2" w:rsidRPr="0010096F" w:rsidRDefault="00D46F42" w:rsidP="00913375">
      <w:pPr>
        <w:pStyle w:val="af5"/>
        <w:numPr>
          <w:ilvl w:val="0"/>
          <w:numId w:val="60"/>
        </w:numPr>
        <w:tabs>
          <w:tab w:val="left" w:pos="1134"/>
          <w:tab w:val="left" w:pos="1444"/>
        </w:tabs>
        <w:spacing w:before="4" w:line="276" w:lineRule="auto"/>
        <w:ind w:left="0" w:firstLine="709"/>
        <w:rPr>
          <w:sz w:val="24"/>
          <w:szCs w:val="24"/>
        </w:rPr>
      </w:pPr>
      <w:r w:rsidRPr="0010096F">
        <w:rPr>
          <w:sz w:val="24"/>
          <w:szCs w:val="24"/>
        </w:rPr>
        <w:t>схемы</w:t>
      </w:r>
      <w:r w:rsidRPr="0010096F">
        <w:rPr>
          <w:spacing w:val="-6"/>
          <w:sz w:val="24"/>
          <w:szCs w:val="24"/>
        </w:rPr>
        <w:t xml:space="preserve"> </w:t>
      </w:r>
      <w:r w:rsidRPr="0010096F">
        <w:rPr>
          <w:sz w:val="24"/>
          <w:szCs w:val="24"/>
        </w:rPr>
        <w:t>этапов</w:t>
      </w:r>
      <w:r w:rsidRPr="0010096F">
        <w:rPr>
          <w:spacing w:val="-6"/>
          <w:sz w:val="24"/>
          <w:szCs w:val="24"/>
        </w:rPr>
        <w:t xml:space="preserve"> </w:t>
      </w:r>
      <w:r w:rsidRPr="0010096F">
        <w:rPr>
          <w:sz w:val="24"/>
          <w:szCs w:val="24"/>
        </w:rPr>
        <w:t>строительства</w:t>
      </w:r>
      <w:r w:rsidRPr="0010096F">
        <w:rPr>
          <w:spacing w:val="12"/>
          <w:sz w:val="24"/>
          <w:szCs w:val="24"/>
        </w:rPr>
        <w:t xml:space="preserve"> </w:t>
      </w:r>
      <w:r w:rsidRPr="0010096F">
        <w:rPr>
          <w:sz w:val="24"/>
          <w:szCs w:val="24"/>
        </w:rPr>
        <w:t>(при</w:t>
      </w:r>
      <w:r w:rsidRPr="0010096F">
        <w:rPr>
          <w:spacing w:val="-5"/>
          <w:sz w:val="24"/>
          <w:szCs w:val="24"/>
        </w:rPr>
        <w:t xml:space="preserve"> </w:t>
      </w:r>
      <w:r w:rsidRPr="0010096F">
        <w:rPr>
          <w:spacing w:val="-2"/>
          <w:sz w:val="24"/>
          <w:szCs w:val="24"/>
        </w:rPr>
        <w:t>необходимости);</w:t>
      </w:r>
    </w:p>
    <w:p w14:paraId="5D16606C" w14:textId="77777777" w:rsidR="00977FE2" w:rsidRPr="0010096F" w:rsidRDefault="00D46F42" w:rsidP="00913375">
      <w:pPr>
        <w:pStyle w:val="af5"/>
        <w:numPr>
          <w:ilvl w:val="0"/>
          <w:numId w:val="60"/>
        </w:numPr>
        <w:tabs>
          <w:tab w:val="left" w:pos="1134"/>
          <w:tab w:val="left" w:pos="1445"/>
        </w:tabs>
        <w:spacing w:before="1" w:line="276" w:lineRule="auto"/>
        <w:ind w:left="0" w:firstLine="709"/>
        <w:rPr>
          <w:sz w:val="24"/>
          <w:szCs w:val="24"/>
        </w:rPr>
      </w:pPr>
      <w:r w:rsidRPr="0010096F">
        <w:rPr>
          <w:spacing w:val="-8"/>
          <w:sz w:val="24"/>
          <w:szCs w:val="24"/>
        </w:rPr>
        <w:t>согласованный</w:t>
      </w:r>
      <w:r w:rsidRPr="0010096F">
        <w:rPr>
          <w:spacing w:val="-7"/>
          <w:sz w:val="24"/>
          <w:szCs w:val="24"/>
        </w:rPr>
        <w:t xml:space="preserve"> </w:t>
      </w:r>
      <w:r w:rsidRPr="0010096F">
        <w:rPr>
          <w:spacing w:val="-8"/>
          <w:sz w:val="24"/>
          <w:szCs w:val="24"/>
        </w:rPr>
        <w:t>состав,</w:t>
      </w:r>
      <w:r w:rsidRPr="0010096F">
        <w:rPr>
          <w:spacing w:val="-7"/>
          <w:sz w:val="24"/>
          <w:szCs w:val="24"/>
        </w:rPr>
        <w:t xml:space="preserve"> </w:t>
      </w:r>
      <w:r w:rsidRPr="0010096F">
        <w:rPr>
          <w:spacing w:val="-8"/>
          <w:sz w:val="24"/>
          <w:szCs w:val="24"/>
        </w:rPr>
        <w:t>линейные</w:t>
      </w:r>
      <w:r w:rsidRPr="0010096F">
        <w:rPr>
          <w:spacing w:val="-7"/>
          <w:sz w:val="24"/>
          <w:szCs w:val="24"/>
        </w:rPr>
        <w:t xml:space="preserve"> </w:t>
      </w:r>
      <w:r w:rsidRPr="0010096F">
        <w:rPr>
          <w:spacing w:val="-8"/>
          <w:sz w:val="24"/>
          <w:szCs w:val="24"/>
        </w:rPr>
        <w:t>и</w:t>
      </w:r>
      <w:r w:rsidRPr="0010096F">
        <w:rPr>
          <w:spacing w:val="-7"/>
          <w:sz w:val="24"/>
          <w:szCs w:val="24"/>
        </w:rPr>
        <w:t xml:space="preserve"> </w:t>
      </w:r>
      <w:r w:rsidRPr="0010096F">
        <w:rPr>
          <w:spacing w:val="-8"/>
          <w:sz w:val="24"/>
          <w:szCs w:val="24"/>
        </w:rPr>
        <w:t>структурные</w:t>
      </w:r>
      <w:r w:rsidRPr="0010096F">
        <w:rPr>
          <w:spacing w:val="-7"/>
          <w:sz w:val="24"/>
          <w:szCs w:val="24"/>
        </w:rPr>
        <w:t xml:space="preserve"> </w:t>
      </w:r>
      <w:r w:rsidRPr="0010096F">
        <w:rPr>
          <w:spacing w:val="-8"/>
          <w:sz w:val="24"/>
          <w:szCs w:val="24"/>
        </w:rPr>
        <w:t>схемы</w:t>
      </w:r>
      <w:r w:rsidRPr="0010096F">
        <w:rPr>
          <w:spacing w:val="-7"/>
          <w:sz w:val="24"/>
          <w:szCs w:val="24"/>
        </w:rPr>
        <w:t xml:space="preserve"> </w:t>
      </w:r>
      <w:r w:rsidRPr="0010096F">
        <w:rPr>
          <w:spacing w:val="-8"/>
          <w:sz w:val="24"/>
          <w:szCs w:val="24"/>
        </w:rPr>
        <w:t>систем</w:t>
      </w:r>
      <w:r w:rsidRPr="0010096F">
        <w:rPr>
          <w:spacing w:val="-7"/>
          <w:sz w:val="24"/>
          <w:szCs w:val="24"/>
        </w:rPr>
        <w:t xml:space="preserve"> </w:t>
      </w:r>
      <w:r w:rsidRPr="0010096F">
        <w:rPr>
          <w:spacing w:val="-8"/>
          <w:sz w:val="24"/>
          <w:szCs w:val="24"/>
        </w:rPr>
        <w:t>связи;</w:t>
      </w:r>
    </w:p>
    <w:p w14:paraId="3E7E070C" w14:textId="77777777" w:rsidR="00977FE2" w:rsidRPr="0010096F" w:rsidRDefault="00D46F42" w:rsidP="00913375">
      <w:pPr>
        <w:pStyle w:val="af5"/>
        <w:numPr>
          <w:ilvl w:val="0"/>
          <w:numId w:val="60"/>
        </w:numPr>
        <w:tabs>
          <w:tab w:val="left" w:pos="1134"/>
          <w:tab w:val="left" w:pos="1445"/>
        </w:tabs>
        <w:spacing w:before="1" w:line="276" w:lineRule="auto"/>
        <w:ind w:left="0" w:firstLine="709"/>
        <w:rPr>
          <w:sz w:val="24"/>
          <w:szCs w:val="24"/>
        </w:rPr>
      </w:pPr>
      <w:r w:rsidRPr="0010096F">
        <w:rPr>
          <w:sz w:val="24"/>
          <w:szCs w:val="24"/>
        </w:rPr>
        <w:t>состав</w:t>
      </w:r>
      <w:r w:rsidRPr="0010096F">
        <w:rPr>
          <w:spacing w:val="-15"/>
          <w:sz w:val="24"/>
          <w:szCs w:val="24"/>
        </w:rPr>
        <w:t xml:space="preserve"> </w:t>
      </w:r>
      <w:r w:rsidRPr="0010096F">
        <w:rPr>
          <w:sz w:val="24"/>
          <w:szCs w:val="24"/>
        </w:rPr>
        <w:t>устройств</w:t>
      </w:r>
      <w:r w:rsidRPr="0010096F">
        <w:rPr>
          <w:spacing w:val="-15"/>
          <w:sz w:val="24"/>
          <w:szCs w:val="24"/>
        </w:rPr>
        <w:t xml:space="preserve"> </w:t>
      </w:r>
      <w:r w:rsidRPr="0010096F">
        <w:rPr>
          <w:sz w:val="24"/>
          <w:szCs w:val="24"/>
        </w:rPr>
        <w:t>ИТС,</w:t>
      </w:r>
      <w:r w:rsidRPr="0010096F">
        <w:rPr>
          <w:spacing w:val="-15"/>
          <w:sz w:val="24"/>
          <w:szCs w:val="24"/>
        </w:rPr>
        <w:t xml:space="preserve"> </w:t>
      </w:r>
      <w:r w:rsidRPr="0010096F">
        <w:rPr>
          <w:sz w:val="24"/>
          <w:szCs w:val="24"/>
        </w:rPr>
        <w:t>вт.</w:t>
      </w:r>
      <w:r w:rsidRPr="0010096F">
        <w:rPr>
          <w:spacing w:val="-15"/>
          <w:sz w:val="24"/>
          <w:szCs w:val="24"/>
        </w:rPr>
        <w:t xml:space="preserve"> </w:t>
      </w:r>
      <w:r w:rsidRPr="0010096F">
        <w:rPr>
          <w:sz w:val="24"/>
          <w:szCs w:val="24"/>
        </w:rPr>
        <w:t>ч.</w:t>
      </w:r>
      <w:r w:rsidRPr="0010096F">
        <w:rPr>
          <w:spacing w:val="-15"/>
          <w:sz w:val="24"/>
          <w:szCs w:val="24"/>
        </w:rPr>
        <w:t xml:space="preserve"> </w:t>
      </w:r>
      <w:r w:rsidRPr="0010096F">
        <w:rPr>
          <w:sz w:val="24"/>
          <w:szCs w:val="24"/>
        </w:rPr>
        <w:t>РЗА;</w:t>
      </w:r>
    </w:p>
    <w:p w14:paraId="03E11BD9" w14:textId="77777777" w:rsidR="00977FE2" w:rsidRPr="0010096F" w:rsidRDefault="00D46F42" w:rsidP="00913375">
      <w:pPr>
        <w:pStyle w:val="af4"/>
        <w:numPr>
          <w:ilvl w:val="0"/>
          <w:numId w:val="60"/>
        </w:numPr>
        <w:tabs>
          <w:tab w:val="left" w:pos="1134"/>
        </w:tabs>
        <w:spacing w:line="276" w:lineRule="auto"/>
        <w:ind w:left="0" w:firstLine="709"/>
      </w:pPr>
      <w:r w:rsidRPr="0010096F">
        <w:t>согласованный состав устройств ИТС, в т.ч. РЗА, на объектах проектирования и объектах, технологически связанных с объектами проектирования. Согласованные решения по размещению устанавливаемого оборудования РЗА, АСУ ТП, АИИС КУЭ, СИ, ПКЭ и СС, с учётом этапов строительства;</w:t>
      </w:r>
    </w:p>
    <w:p w14:paraId="6DF6080E" w14:textId="77777777" w:rsidR="00977FE2" w:rsidRPr="0010096F" w:rsidRDefault="00D46F42" w:rsidP="00913375">
      <w:pPr>
        <w:pStyle w:val="af4"/>
        <w:numPr>
          <w:ilvl w:val="1"/>
          <w:numId w:val="60"/>
        </w:numPr>
        <w:tabs>
          <w:tab w:val="left" w:pos="1134"/>
        </w:tabs>
        <w:spacing w:line="276" w:lineRule="auto"/>
        <w:ind w:left="0" w:firstLine="709"/>
      </w:pPr>
      <w:r w:rsidRPr="0010096F">
        <w:t>согласованные</w:t>
      </w:r>
      <w:r w:rsidRPr="0010096F">
        <w:rPr>
          <w:spacing w:val="3"/>
        </w:rPr>
        <w:t xml:space="preserve"> </w:t>
      </w:r>
      <w:r w:rsidRPr="0010096F">
        <w:t>решения</w:t>
      </w:r>
      <w:r w:rsidRPr="0010096F">
        <w:rPr>
          <w:spacing w:val="-3"/>
        </w:rPr>
        <w:t xml:space="preserve"> </w:t>
      </w:r>
      <w:r w:rsidRPr="0010096F">
        <w:t>по</w:t>
      </w:r>
      <w:r w:rsidRPr="0010096F">
        <w:rPr>
          <w:spacing w:val="-12"/>
        </w:rPr>
        <w:t xml:space="preserve"> </w:t>
      </w:r>
      <w:r w:rsidRPr="0010096F">
        <w:t>регистрации</w:t>
      </w:r>
      <w:r w:rsidRPr="0010096F">
        <w:rPr>
          <w:spacing w:val="7"/>
        </w:rPr>
        <w:t xml:space="preserve"> </w:t>
      </w:r>
      <w:r w:rsidRPr="0010096F">
        <w:t>аварийных событий</w:t>
      </w:r>
      <w:r w:rsidRPr="0010096F">
        <w:rPr>
          <w:spacing w:val="5"/>
        </w:rPr>
        <w:t xml:space="preserve"> </w:t>
      </w:r>
      <w:r w:rsidRPr="0010096F">
        <w:t>и</w:t>
      </w:r>
      <w:r w:rsidRPr="0010096F">
        <w:rPr>
          <w:spacing w:val="-15"/>
        </w:rPr>
        <w:t xml:space="preserve"> </w:t>
      </w:r>
      <w:r w:rsidRPr="0010096F">
        <w:rPr>
          <w:spacing w:val="-2"/>
        </w:rPr>
        <w:t>процессов;</w:t>
      </w:r>
    </w:p>
    <w:p w14:paraId="129FF215" w14:textId="77777777" w:rsidR="00977FE2" w:rsidRPr="0010096F" w:rsidRDefault="00D46F42" w:rsidP="00913375">
      <w:pPr>
        <w:pStyle w:val="af5"/>
        <w:numPr>
          <w:ilvl w:val="0"/>
          <w:numId w:val="60"/>
        </w:numPr>
        <w:tabs>
          <w:tab w:val="left" w:pos="1134"/>
          <w:tab w:val="left" w:pos="1498"/>
        </w:tabs>
        <w:spacing w:before="7" w:line="276" w:lineRule="auto"/>
        <w:ind w:left="0" w:firstLine="709"/>
        <w:rPr>
          <w:sz w:val="24"/>
          <w:szCs w:val="24"/>
        </w:rPr>
      </w:pPr>
      <w:r w:rsidRPr="0010096F">
        <w:rPr>
          <w:sz w:val="24"/>
          <w:szCs w:val="24"/>
        </w:rPr>
        <w:t>согласованные</w:t>
      </w:r>
      <w:r w:rsidRPr="0010096F">
        <w:rPr>
          <w:spacing w:val="23"/>
          <w:sz w:val="24"/>
          <w:szCs w:val="24"/>
        </w:rPr>
        <w:t xml:space="preserve"> </w:t>
      </w:r>
      <w:r w:rsidRPr="0010096F">
        <w:rPr>
          <w:sz w:val="24"/>
          <w:szCs w:val="24"/>
        </w:rPr>
        <w:t>ОТР</w:t>
      </w:r>
      <w:r w:rsidRPr="0010096F">
        <w:rPr>
          <w:spacing w:val="-4"/>
          <w:sz w:val="24"/>
          <w:szCs w:val="24"/>
        </w:rPr>
        <w:t xml:space="preserve"> </w:t>
      </w:r>
      <w:r w:rsidRPr="0010096F">
        <w:rPr>
          <w:sz w:val="24"/>
          <w:szCs w:val="24"/>
        </w:rPr>
        <w:t>по</w:t>
      </w:r>
      <w:r w:rsidRPr="0010096F">
        <w:rPr>
          <w:spacing w:val="-6"/>
          <w:sz w:val="24"/>
          <w:szCs w:val="24"/>
        </w:rPr>
        <w:t xml:space="preserve"> </w:t>
      </w:r>
      <w:r w:rsidRPr="0010096F">
        <w:rPr>
          <w:sz w:val="24"/>
          <w:szCs w:val="24"/>
        </w:rPr>
        <w:t>релейной</w:t>
      </w:r>
      <w:r w:rsidRPr="0010096F">
        <w:rPr>
          <w:spacing w:val="12"/>
          <w:sz w:val="24"/>
          <w:szCs w:val="24"/>
        </w:rPr>
        <w:t xml:space="preserve"> </w:t>
      </w:r>
      <w:r w:rsidRPr="0010096F">
        <w:rPr>
          <w:sz w:val="24"/>
          <w:szCs w:val="24"/>
        </w:rPr>
        <w:t>защите,</w:t>
      </w:r>
      <w:r w:rsidRPr="0010096F">
        <w:rPr>
          <w:spacing w:val="2"/>
          <w:sz w:val="24"/>
          <w:szCs w:val="24"/>
        </w:rPr>
        <w:t xml:space="preserve"> </w:t>
      </w:r>
      <w:r w:rsidRPr="0010096F">
        <w:rPr>
          <w:sz w:val="24"/>
          <w:szCs w:val="24"/>
        </w:rPr>
        <w:t>АПВ,</w:t>
      </w:r>
      <w:r w:rsidRPr="0010096F">
        <w:rPr>
          <w:spacing w:val="-3"/>
          <w:sz w:val="24"/>
          <w:szCs w:val="24"/>
        </w:rPr>
        <w:t xml:space="preserve"> </w:t>
      </w:r>
      <w:r w:rsidRPr="0010096F">
        <w:rPr>
          <w:sz w:val="24"/>
          <w:szCs w:val="24"/>
        </w:rPr>
        <w:t>АВР,</w:t>
      </w:r>
      <w:r w:rsidRPr="0010096F">
        <w:rPr>
          <w:spacing w:val="-1"/>
          <w:sz w:val="24"/>
          <w:szCs w:val="24"/>
        </w:rPr>
        <w:t xml:space="preserve"> </w:t>
      </w:r>
      <w:r w:rsidRPr="0010096F">
        <w:rPr>
          <w:sz w:val="24"/>
          <w:szCs w:val="24"/>
        </w:rPr>
        <w:t>ПА</w:t>
      </w:r>
      <w:r w:rsidRPr="0010096F">
        <w:rPr>
          <w:spacing w:val="-7"/>
          <w:sz w:val="24"/>
          <w:szCs w:val="24"/>
        </w:rPr>
        <w:t xml:space="preserve"> </w:t>
      </w:r>
      <w:r w:rsidRPr="0010096F">
        <w:rPr>
          <w:sz w:val="24"/>
          <w:szCs w:val="24"/>
        </w:rPr>
        <w:t>и</w:t>
      </w:r>
      <w:r w:rsidRPr="0010096F">
        <w:rPr>
          <w:spacing w:val="-7"/>
          <w:sz w:val="24"/>
          <w:szCs w:val="24"/>
        </w:rPr>
        <w:t xml:space="preserve"> </w:t>
      </w:r>
      <w:r w:rsidRPr="0010096F">
        <w:rPr>
          <w:sz w:val="24"/>
          <w:szCs w:val="24"/>
        </w:rPr>
        <w:t>РА,</w:t>
      </w:r>
      <w:r w:rsidRPr="0010096F">
        <w:rPr>
          <w:spacing w:val="-11"/>
          <w:sz w:val="24"/>
          <w:szCs w:val="24"/>
        </w:rPr>
        <w:t xml:space="preserve"> </w:t>
      </w:r>
      <w:r w:rsidRPr="0010096F">
        <w:rPr>
          <w:spacing w:val="-2"/>
          <w:sz w:val="24"/>
          <w:szCs w:val="24"/>
        </w:rPr>
        <w:t>вклюачя:</w:t>
      </w:r>
    </w:p>
    <w:p w14:paraId="1D16BFCF" w14:textId="77777777" w:rsidR="00977FE2" w:rsidRPr="0010096F" w:rsidRDefault="00D46F42" w:rsidP="00913375">
      <w:pPr>
        <w:pStyle w:val="af4"/>
        <w:numPr>
          <w:ilvl w:val="0"/>
          <w:numId w:val="60"/>
        </w:numPr>
        <w:tabs>
          <w:tab w:val="left" w:pos="1134"/>
          <w:tab w:val="left" w:pos="1500"/>
        </w:tabs>
        <w:spacing w:before="3" w:line="276" w:lineRule="auto"/>
        <w:ind w:left="0" w:firstLine="709"/>
      </w:pPr>
      <w:r w:rsidRPr="0010096F">
        <w:t xml:space="preserve"> точки нормальных</w:t>
      </w:r>
      <w:r w:rsidRPr="0010096F">
        <w:rPr>
          <w:spacing w:val="40"/>
        </w:rPr>
        <w:t xml:space="preserve"> </w:t>
      </w:r>
      <w:r w:rsidRPr="0010096F">
        <w:t>рызрывов</w:t>
      </w:r>
      <w:r w:rsidRPr="0010096F">
        <w:rPr>
          <w:spacing w:val="24"/>
        </w:rPr>
        <w:t xml:space="preserve"> </w:t>
      </w:r>
      <w:r w:rsidRPr="0010096F">
        <w:t>сети</w:t>
      </w:r>
      <w:r w:rsidRPr="0010096F">
        <w:rPr>
          <w:spacing w:val="23"/>
        </w:rPr>
        <w:t xml:space="preserve"> </w:t>
      </w:r>
      <w:r w:rsidRPr="0010096F">
        <w:t>по условию</w:t>
      </w:r>
      <w:r w:rsidRPr="0010096F">
        <w:rPr>
          <w:spacing w:val="26"/>
        </w:rPr>
        <w:t xml:space="preserve"> </w:t>
      </w:r>
      <w:r w:rsidRPr="0010096F">
        <w:t>оптимальности</w:t>
      </w:r>
      <w:r w:rsidRPr="0010096F">
        <w:rPr>
          <w:spacing w:val="31"/>
        </w:rPr>
        <w:t xml:space="preserve"> </w:t>
      </w:r>
      <w:r w:rsidRPr="0010096F">
        <w:t>потокораспределения и по условиям РЗА;</w:t>
      </w:r>
    </w:p>
    <w:p w14:paraId="0CC93A2D" w14:textId="77777777" w:rsidR="00977FE2" w:rsidRPr="0010096F" w:rsidRDefault="00D46F42" w:rsidP="00913375">
      <w:pPr>
        <w:pStyle w:val="af4"/>
        <w:numPr>
          <w:ilvl w:val="0"/>
          <w:numId w:val="60"/>
        </w:numPr>
        <w:tabs>
          <w:tab w:val="left" w:pos="1134"/>
          <w:tab w:val="left" w:pos="1498"/>
        </w:tabs>
        <w:spacing w:line="276" w:lineRule="auto"/>
        <w:ind w:left="0" w:firstLine="709"/>
      </w:pPr>
      <w:r w:rsidRPr="0010096F">
        <w:lastRenderedPageBreak/>
        <w:t>режимы</w:t>
      </w:r>
      <w:r w:rsidRPr="0010096F">
        <w:rPr>
          <w:spacing w:val="-12"/>
        </w:rPr>
        <w:t xml:space="preserve"> </w:t>
      </w:r>
      <w:r w:rsidRPr="0010096F">
        <w:t>заземления</w:t>
      </w:r>
      <w:r w:rsidRPr="0010096F">
        <w:rPr>
          <w:spacing w:val="-15"/>
        </w:rPr>
        <w:t xml:space="preserve"> </w:t>
      </w:r>
      <w:r w:rsidRPr="0010096F">
        <w:t>нейтралей</w:t>
      </w:r>
      <w:r w:rsidRPr="0010096F">
        <w:rPr>
          <w:spacing w:val="-8"/>
        </w:rPr>
        <w:t xml:space="preserve"> </w:t>
      </w:r>
      <w:r w:rsidRPr="0010096F">
        <w:t>трансформаторов</w:t>
      </w:r>
      <w:r w:rsidRPr="0010096F">
        <w:rPr>
          <w:spacing w:val="-15"/>
        </w:rPr>
        <w:t xml:space="preserve"> </w:t>
      </w:r>
      <w:r w:rsidRPr="0010096F">
        <w:t>сети</w:t>
      </w:r>
      <w:r w:rsidRPr="0010096F">
        <w:rPr>
          <w:spacing w:val="-11"/>
        </w:rPr>
        <w:t xml:space="preserve"> </w:t>
      </w:r>
      <w:r w:rsidRPr="0010096F">
        <w:t>110</w:t>
      </w:r>
      <w:r w:rsidRPr="0010096F">
        <w:rPr>
          <w:spacing w:val="-15"/>
        </w:rPr>
        <w:t xml:space="preserve"> </w:t>
      </w:r>
      <w:r w:rsidRPr="0010096F">
        <w:rPr>
          <w:spacing w:val="-5"/>
        </w:rPr>
        <w:t>кВ;</w:t>
      </w:r>
    </w:p>
    <w:p w14:paraId="1EC978E3" w14:textId="77777777" w:rsidR="00977FE2" w:rsidRPr="0010096F" w:rsidRDefault="00D46F42" w:rsidP="00913375">
      <w:pPr>
        <w:pStyle w:val="af4"/>
        <w:numPr>
          <w:ilvl w:val="0"/>
          <w:numId w:val="60"/>
        </w:numPr>
        <w:tabs>
          <w:tab w:val="left" w:pos="1134"/>
          <w:tab w:val="left" w:pos="1488"/>
        </w:tabs>
        <w:spacing w:line="276" w:lineRule="auto"/>
        <w:ind w:left="0" w:firstLine="709"/>
      </w:pPr>
      <w:r w:rsidRPr="0010096F">
        <w:t>согласованная</w:t>
      </w:r>
      <w:r w:rsidRPr="0010096F">
        <w:rPr>
          <w:spacing w:val="40"/>
        </w:rPr>
        <w:t xml:space="preserve"> </w:t>
      </w:r>
      <w:r w:rsidRPr="0010096F">
        <w:t>схема</w:t>
      </w:r>
      <w:r w:rsidRPr="0010096F">
        <w:rPr>
          <w:spacing w:val="40"/>
        </w:rPr>
        <w:t xml:space="preserve"> </w:t>
      </w:r>
      <w:r w:rsidRPr="0010096F">
        <w:t>размещения</w:t>
      </w:r>
      <w:r w:rsidRPr="0010096F">
        <w:rPr>
          <w:spacing w:val="40"/>
        </w:rPr>
        <w:t xml:space="preserve"> </w:t>
      </w:r>
      <w:r w:rsidRPr="0010096F">
        <w:t>на</w:t>
      </w:r>
      <w:r w:rsidRPr="0010096F">
        <w:rPr>
          <w:spacing w:val="40"/>
        </w:rPr>
        <w:t xml:space="preserve"> </w:t>
      </w:r>
      <w:r w:rsidRPr="0010096F">
        <w:t>объекте</w:t>
      </w:r>
      <w:r w:rsidRPr="0010096F">
        <w:rPr>
          <w:spacing w:val="40"/>
        </w:rPr>
        <w:t xml:space="preserve"> </w:t>
      </w:r>
      <w:r w:rsidRPr="0010096F">
        <w:t>строительства</w:t>
      </w:r>
      <w:r w:rsidRPr="0010096F">
        <w:rPr>
          <w:spacing w:val="40"/>
        </w:rPr>
        <w:t xml:space="preserve"> </w:t>
      </w:r>
      <w:r w:rsidRPr="0010096F">
        <w:t>и</w:t>
      </w:r>
      <w:r w:rsidRPr="0010096F">
        <w:rPr>
          <w:spacing w:val="40"/>
        </w:rPr>
        <w:t xml:space="preserve"> </w:t>
      </w:r>
      <w:r w:rsidRPr="0010096F">
        <w:t>в</w:t>
      </w:r>
      <w:r w:rsidRPr="0010096F">
        <w:rPr>
          <w:spacing w:val="40"/>
        </w:rPr>
        <w:t xml:space="preserve"> </w:t>
      </w:r>
      <w:r w:rsidRPr="0010096F">
        <w:t>прилегающей</w:t>
      </w:r>
      <w:r w:rsidRPr="0010096F">
        <w:rPr>
          <w:spacing w:val="40"/>
        </w:rPr>
        <w:t xml:space="preserve"> </w:t>
      </w:r>
      <w:r w:rsidRPr="0010096F">
        <w:t>сети устройств РЗ, АПВ, АВР, ПА и РА;</w:t>
      </w:r>
    </w:p>
    <w:p w14:paraId="322F5A35" w14:textId="27C46C5D" w:rsidR="00977FE2" w:rsidRPr="0010096F" w:rsidRDefault="00D46F42" w:rsidP="00913375">
      <w:pPr>
        <w:pStyle w:val="af4"/>
        <w:numPr>
          <w:ilvl w:val="0"/>
          <w:numId w:val="60"/>
        </w:numPr>
        <w:tabs>
          <w:tab w:val="left" w:pos="1134"/>
        </w:tabs>
        <w:spacing w:line="276" w:lineRule="auto"/>
        <w:ind w:left="0" w:firstLine="709"/>
      </w:pPr>
      <w:r w:rsidRPr="0010096F">
        <w:t>согласованные собственниками объектов, технологически связанны</w:t>
      </w:r>
      <w:r w:rsidR="000A1505">
        <w:t>х с объектом проектирования,</w:t>
      </w:r>
      <w:r w:rsidRPr="0010096F">
        <w:t xml:space="preserve"> АО «СО ЕЭС»  и утвержденные Заказчиком ОТР по релейной защите, АПВ, АВР, ПА и РА;</w:t>
      </w:r>
    </w:p>
    <w:p w14:paraId="5DA47081" w14:textId="77777777" w:rsidR="00977FE2" w:rsidRPr="0010096F" w:rsidRDefault="00D46F42" w:rsidP="00913375">
      <w:pPr>
        <w:pStyle w:val="af4"/>
        <w:numPr>
          <w:ilvl w:val="0"/>
          <w:numId w:val="60"/>
        </w:numPr>
        <w:tabs>
          <w:tab w:val="left" w:pos="1134"/>
        </w:tabs>
        <w:spacing w:line="276" w:lineRule="auto"/>
        <w:ind w:left="0" w:firstLine="709"/>
      </w:pPr>
      <w:r w:rsidRPr="0010096F">
        <w:t>состав устройств РЗ, АПВ, ПА и РА, АВР, существующих и вновь устанавливаемых устройств ПА и УПАСК, регистрации аварийных событий и процессов, а также регистраторов приборов ОМП, при обосновании их установки, с отражением используемых каналов связи (ВОЛС, ВЧ, другое) для передачи сигналов и команд РЗ, АПВ, АВР, ПА и РА, доаварийной информации для ПА, включая резервные каналы связи;</w:t>
      </w:r>
    </w:p>
    <w:p w14:paraId="087CE91F" w14:textId="77777777" w:rsidR="00977FE2" w:rsidRPr="0010096F" w:rsidRDefault="00D46F42" w:rsidP="00913375">
      <w:pPr>
        <w:pStyle w:val="af4"/>
        <w:numPr>
          <w:ilvl w:val="0"/>
          <w:numId w:val="60"/>
        </w:numPr>
        <w:tabs>
          <w:tab w:val="left" w:pos="1134"/>
        </w:tabs>
        <w:spacing w:line="276" w:lineRule="auto"/>
        <w:ind w:left="0" w:firstLine="709"/>
      </w:pPr>
      <w:r w:rsidRPr="0010096F">
        <w:t>структурная</w:t>
      </w:r>
      <w:r w:rsidRPr="0010096F">
        <w:rPr>
          <w:spacing w:val="40"/>
        </w:rPr>
        <w:t xml:space="preserve"> </w:t>
      </w:r>
      <w:r w:rsidRPr="0010096F">
        <w:t>схема и пояснительная</w:t>
      </w:r>
      <w:r w:rsidRPr="0010096F">
        <w:rPr>
          <w:spacing w:val="40"/>
        </w:rPr>
        <w:t xml:space="preserve"> </w:t>
      </w:r>
      <w:r w:rsidRPr="0010096F">
        <w:t>записка по АСУ ТП; структурная схема</w:t>
      </w:r>
      <w:r w:rsidRPr="0010096F">
        <w:rPr>
          <w:spacing w:val="-4"/>
        </w:rPr>
        <w:t xml:space="preserve"> </w:t>
      </w:r>
      <w:r w:rsidRPr="0010096F">
        <w:t>связи</w:t>
      </w:r>
      <w:r w:rsidRPr="0010096F">
        <w:rPr>
          <w:spacing w:val="-6"/>
        </w:rPr>
        <w:t xml:space="preserve"> </w:t>
      </w:r>
      <w:r w:rsidRPr="0010096F">
        <w:t>и</w:t>
      </w:r>
      <w:r w:rsidRPr="0010096F">
        <w:rPr>
          <w:spacing w:val="-12"/>
        </w:rPr>
        <w:t xml:space="preserve"> </w:t>
      </w:r>
      <w:r w:rsidRPr="0010096F">
        <w:t>пояснительная записка</w:t>
      </w:r>
      <w:r w:rsidRPr="0010096F">
        <w:rPr>
          <w:spacing w:val="-8"/>
        </w:rPr>
        <w:t xml:space="preserve"> </w:t>
      </w:r>
      <w:r w:rsidRPr="0010096F">
        <w:t>по</w:t>
      </w:r>
      <w:r w:rsidRPr="0010096F">
        <w:rPr>
          <w:spacing w:val="-6"/>
        </w:rPr>
        <w:t xml:space="preserve"> </w:t>
      </w:r>
      <w:r w:rsidRPr="0010096F">
        <w:t>системам связи;</w:t>
      </w:r>
    </w:p>
    <w:p w14:paraId="3B07FF16" w14:textId="77777777" w:rsidR="00977FE2" w:rsidRPr="0010096F" w:rsidRDefault="00D46F42" w:rsidP="002326D7">
      <w:pPr>
        <w:pStyle w:val="af5"/>
        <w:numPr>
          <w:ilvl w:val="0"/>
          <w:numId w:val="60"/>
        </w:numPr>
        <w:tabs>
          <w:tab w:val="left" w:pos="1134"/>
          <w:tab w:val="left" w:pos="1481"/>
        </w:tabs>
        <w:spacing w:line="276" w:lineRule="auto"/>
        <w:ind w:left="0" w:firstLine="709"/>
        <w:rPr>
          <w:sz w:val="24"/>
          <w:szCs w:val="24"/>
        </w:rPr>
      </w:pPr>
      <w:r w:rsidRPr="0010096F">
        <w:rPr>
          <w:spacing w:val="-2"/>
          <w:sz w:val="24"/>
          <w:szCs w:val="24"/>
        </w:rPr>
        <w:t>материалы</w:t>
      </w:r>
      <w:r w:rsidRPr="0010096F">
        <w:rPr>
          <w:spacing w:val="-10"/>
          <w:sz w:val="24"/>
          <w:szCs w:val="24"/>
        </w:rPr>
        <w:t xml:space="preserve"> </w:t>
      </w:r>
      <w:r w:rsidRPr="0010096F">
        <w:rPr>
          <w:spacing w:val="-2"/>
          <w:sz w:val="24"/>
          <w:szCs w:val="24"/>
        </w:rPr>
        <w:t>камеральной</w:t>
      </w:r>
      <w:r w:rsidRPr="0010096F">
        <w:rPr>
          <w:spacing w:val="7"/>
          <w:sz w:val="24"/>
          <w:szCs w:val="24"/>
        </w:rPr>
        <w:t xml:space="preserve"> </w:t>
      </w:r>
      <w:r w:rsidRPr="0010096F">
        <w:rPr>
          <w:spacing w:val="-2"/>
          <w:sz w:val="24"/>
          <w:szCs w:val="24"/>
        </w:rPr>
        <w:t>проработки</w:t>
      </w:r>
      <w:r w:rsidRPr="0010096F">
        <w:rPr>
          <w:spacing w:val="5"/>
          <w:sz w:val="24"/>
          <w:szCs w:val="24"/>
        </w:rPr>
        <w:t xml:space="preserve"> </w:t>
      </w:r>
      <w:r w:rsidRPr="0010096F">
        <w:rPr>
          <w:spacing w:val="-2"/>
          <w:sz w:val="24"/>
          <w:szCs w:val="24"/>
        </w:rPr>
        <w:t>трассы</w:t>
      </w:r>
      <w:r w:rsidRPr="0010096F">
        <w:rPr>
          <w:sz w:val="24"/>
          <w:szCs w:val="24"/>
        </w:rPr>
        <w:t xml:space="preserve"> </w:t>
      </w:r>
      <w:r w:rsidRPr="0010096F">
        <w:rPr>
          <w:spacing w:val="-4"/>
          <w:sz w:val="24"/>
          <w:szCs w:val="24"/>
        </w:rPr>
        <w:t>ЛЭП;</w:t>
      </w:r>
    </w:p>
    <w:p w14:paraId="3CD1CB01" w14:textId="1A7DD90A" w:rsidR="00977FE2" w:rsidRPr="0010096F" w:rsidRDefault="00D46F42" w:rsidP="002326D7">
      <w:pPr>
        <w:pStyle w:val="af5"/>
        <w:numPr>
          <w:ilvl w:val="0"/>
          <w:numId w:val="60"/>
        </w:numPr>
        <w:tabs>
          <w:tab w:val="left" w:pos="1134"/>
          <w:tab w:val="left" w:pos="1481"/>
        </w:tabs>
        <w:spacing w:line="276" w:lineRule="auto"/>
        <w:ind w:left="0" w:firstLine="709"/>
        <w:rPr>
          <w:sz w:val="24"/>
          <w:szCs w:val="24"/>
        </w:rPr>
      </w:pPr>
      <w:r w:rsidRPr="0010096F">
        <w:rPr>
          <w:sz w:val="24"/>
          <w:szCs w:val="24"/>
        </w:rPr>
        <w:t>материалы выбора размещения проектируемых ЛЭП в виде отчета, содержащего материалы, указанные в п.п. 4</w:t>
      </w:r>
      <w:r w:rsidR="000A1505">
        <w:rPr>
          <w:sz w:val="24"/>
          <w:szCs w:val="24"/>
        </w:rPr>
        <w:t xml:space="preserve">3.5 </w:t>
      </w:r>
      <w:r w:rsidRPr="0010096F">
        <w:rPr>
          <w:sz w:val="24"/>
          <w:szCs w:val="24"/>
        </w:rPr>
        <w:t>и 4</w:t>
      </w:r>
      <w:r w:rsidR="000A1505">
        <w:rPr>
          <w:sz w:val="24"/>
          <w:szCs w:val="24"/>
        </w:rPr>
        <w:t>3</w:t>
      </w:r>
      <w:r w:rsidR="00ED60E5">
        <w:rPr>
          <w:sz w:val="24"/>
          <w:szCs w:val="24"/>
        </w:rPr>
        <w:t>.</w:t>
      </w:r>
      <w:r w:rsidRPr="0010096F">
        <w:rPr>
          <w:sz w:val="24"/>
          <w:szCs w:val="24"/>
        </w:rPr>
        <w:t>7 настоящего ЗП;</w:t>
      </w:r>
    </w:p>
    <w:p w14:paraId="5765C14D" w14:textId="77777777" w:rsidR="00977FE2" w:rsidRPr="0010096F" w:rsidRDefault="00D46F42" w:rsidP="002326D7">
      <w:pPr>
        <w:pStyle w:val="af5"/>
        <w:numPr>
          <w:ilvl w:val="0"/>
          <w:numId w:val="60"/>
        </w:numPr>
        <w:tabs>
          <w:tab w:val="left" w:pos="1134"/>
          <w:tab w:val="left" w:pos="1476"/>
        </w:tabs>
        <w:spacing w:line="276" w:lineRule="auto"/>
        <w:ind w:left="0" w:firstLine="709"/>
        <w:rPr>
          <w:sz w:val="24"/>
          <w:szCs w:val="24"/>
        </w:rPr>
      </w:pPr>
      <w:r w:rsidRPr="0010096F">
        <w:rPr>
          <w:sz w:val="24"/>
          <w:szCs w:val="24"/>
        </w:rPr>
        <w:t xml:space="preserve">утвержденное в уполномоченном органе задание на разработку документации по планировке территории в составе </w:t>
      </w:r>
      <w:r w:rsidRPr="0010096F">
        <w:rPr>
          <w:sz w:val="24"/>
          <w:szCs w:val="24"/>
        </w:rPr>
        <w:lastRenderedPageBreak/>
        <w:t>проекта планировки и проекта межевания территории (для линейных объектов);</w:t>
      </w:r>
    </w:p>
    <w:p w14:paraId="75B57BF0" w14:textId="77777777" w:rsidR="00977FE2" w:rsidRPr="00CE5055" w:rsidRDefault="00D46F42" w:rsidP="002326D7">
      <w:pPr>
        <w:pStyle w:val="af5"/>
        <w:numPr>
          <w:ilvl w:val="0"/>
          <w:numId w:val="60"/>
        </w:numPr>
        <w:tabs>
          <w:tab w:val="left" w:pos="1134"/>
          <w:tab w:val="left" w:pos="1481"/>
        </w:tabs>
        <w:spacing w:after="240" w:line="276" w:lineRule="auto"/>
        <w:ind w:left="0" w:firstLine="709"/>
        <w:rPr>
          <w:sz w:val="24"/>
          <w:szCs w:val="24"/>
        </w:rPr>
      </w:pPr>
      <w:r w:rsidRPr="0010096F">
        <w:rPr>
          <w:spacing w:val="-2"/>
          <w:sz w:val="24"/>
          <w:szCs w:val="24"/>
        </w:rPr>
        <w:t>утвержденные</w:t>
      </w:r>
      <w:r w:rsidRPr="0010096F">
        <w:rPr>
          <w:spacing w:val="13"/>
          <w:sz w:val="24"/>
          <w:szCs w:val="24"/>
        </w:rPr>
        <w:t xml:space="preserve"> </w:t>
      </w:r>
      <w:r w:rsidRPr="0010096F">
        <w:rPr>
          <w:spacing w:val="-2"/>
          <w:sz w:val="24"/>
          <w:szCs w:val="24"/>
        </w:rPr>
        <w:t>материалы</w:t>
      </w:r>
      <w:r w:rsidRPr="0010096F">
        <w:rPr>
          <w:spacing w:val="-13"/>
          <w:sz w:val="24"/>
          <w:szCs w:val="24"/>
        </w:rPr>
        <w:t xml:space="preserve"> </w:t>
      </w:r>
      <w:r w:rsidRPr="0010096F">
        <w:rPr>
          <w:spacing w:val="-2"/>
          <w:sz w:val="24"/>
          <w:szCs w:val="24"/>
        </w:rPr>
        <w:t>общественных</w:t>
      </w:r>
      <w:r w:rsidRPr="0010096F">
        <w:rPr>
          <w:spacing w:val="26"/>
          <w:sz w:val="24"/>
          <w:szCs w:val="24"/>
        </w:rPr>
        <w:t xml:space="preserve"> </w:t>
      </w:r>
      <w:r w:rsidRPr="0010096F">
        <w:rPr>
          <w:spacing w:val="-2"/>
          <w:sz w:val="24"/>
          <w:szCs w:val="24"/>
        </w:rPr>
        <w:t>слушаний</w:t>
      </w:r>
      <w:r w:rsidRPr="0010096F">
        <w:rPr>
          <w:spacing w:val="7"/>
          <w:sz w:val="24"/>
          <w:szCs w:val="24"/>
        </w:rPr>
        <w:t xml:space="preserve"> </w:t>
      </w:r>
      <w:r w:rsidRPr="0010096F">
        <w:rPr>
          <w:spacing w:val="-2"/>
          <w:sz w:val="24"/>
          <w:szCs w:val="24"/>
        </w:rPr>
        <w:t>(в</w:t>
      </w:r>
      <w:r w:rsidRPr="0010096F">
        <w:rPr>
          <w:spacing w:val="-9"/>
          <w:sz w:val="24"/>
          <w:szCs w:val="24"/>
        </w:rPr>
        <w:t xml:space="preserve"> </w:t>
      </w:r>
      <w:r w:rsidRPr="0010096F">
        <w:rPr>
          <w:spacing w:val="-2"/>
          <w:sz w:val="24"/>
          <w:szCs w:val="24"/>
        </w:rPr>
        <w:t>случае</w:t>
      </w:r>
      <w:r w:rsidRPr="0010096F">
        <w:rPr>
          <w:spacing w:val="3"/>
          <w:sz w:val="24"/>
          <w:szCs w:val="24"/>
        </w:rPr>
        <w:t xml:space="preserve"> </w:t>
      </w:r>
      <w:r w:rsidRPr="0010096F">
        <w:rPr>
          <w:spacing w:val="-2"/>
          <w:sz w:val="24"/>
          <w:szCs w:val="24"/>
        </w:rPr>
        <w:t>необходимости).</w:t>
      </w:r>
    </w:p>
    <w:p w14:paraId="4E60A5A4" w14:textId="02E7DD85" w:rsidR="00977FE2" w:rsidRPr="0010096F" w:rsidRDefault="00D46F42">
      <w:pPr>
        <w:pStyle w:val="1"/>
        <w:numPr>
          <w:ilvl w:val="0"/>
          <w:numId w:val="1"/>
        </w:numPr>
        <w:tabs>
          <w:tab w:val="left" w:pos="1418"/>
          <w:tab w:val="left" w:pos="1801"/>
        </w:tabs>
        <w:spacing w:before="128" w:line="276" w:lineRule="auto"/>
        <w:ind w:left="0" w:firstLine="709"/>
        <w:rPr>
          <w:sz w:val="24"/>
          <w:szCs w:val="24"/>
        </w:rPr>
        <w:pPrChange w:id="23" w:author="AO" w:date="2024-11-26T15:43:00Z">
          <w:pPr>
            <w:pStyle w:val="1"/>
            <w:numPr>
              <w:ilvl w:val="1"/>
              <w:numId w:val="59"/>
            </w:numPr>
            <w:tabs>
              <w:tab w:val="left" w:pos="1134"/>
              <w:tab w:val="left" w:pos="1801"/>
            </w:tabs>
            <w:spacing w:before="128" w:line="276" w:lineRule="auto"/>
            <w:ind w:left="0" w:firstLine="709"/>
          </w:pPr>
        </w:pPrChange>
      </w:pPr>
      <w:r w:rsidRPr="0010096F">
        <w:rPr>
          <w:sz w:val="24"/>
          <w:szCs w:val="24"/>
        </w:rPr>
        <w:t>«Разработка, согласование и экспертиза проектной документации в соответствии</w:t>
      </w:r>
      <w:r w:rsidRPr="0010096F">
        <w:rPr>
          <w:spacing w:val="40"/>
          <w:sz w:val="24"/>
          <w:szCs w:val="24"/>
        </w:rPr>
        <w:t xml:space="preserve"> </w:t>
      </w:r>
      <w:r w:rsidRPr="0010096F">
        <w:rPr>
          <w:sz w:val="24"/>
          <w:szCs w:val="24"/>
        </w:rPr>
        <w:t>с</w:t>
      </w:r>
      <w:r w:rsidRPr="0010096F">
        <w:rPr>
          <w:spacing w:val="-3"/>
          <w:sz w:val="24"/>
          <w:szCs w:val="24"/>
        </w:rPr>
        <w:t xml:space="preserve"> </w:t>
      </w:r>
      <w:r w:rsidRPr="0010096F">
        <w:rPr>
          <w:sz w:val="24"/>
          <w:szCs w:val="24"/>
        </w:rPr>
        <w:t>требованиями</w:t>
      </w:r>
      <w:r w:rsidRPr="0010096F">
        <w:rPr>
          <w:spacing w:val="40"/>
          <w:sz w:val="24"/>
          <w:szCs w:val="24"/>
        </w:rPr>
        <w:t xml:space="preserve"> </w:t>
      </w:r>
      <w:r w:rsidRPr="0010096F">
        <w:rPr>
          <w:sz w:val="24"/>
          <w:szCs w:val="24"/>
        </w:rPr>
        <w:t>нормативно-технических документов».</w:t>
      </w:r>
    </w:p>
    <w:p w14:paraId="6CBF5D5E" w14:textId="77777777" w:rsidR="00977FE2" w:rsidRPr="0010096F" w:rsidRDefault="00D46F42" w:rsidP="002326D7">
      <w:pPr>
        <w:pStyle w:val="af4"/>
        <w:tabs>
          <w:tab w:val="left" w:pos="1134"/>
        </w:tabs>
        <w:spacing w:line="276" w:lineRule="auto"/>
        <w:ind w:firstLine="709"/>
      </w:pPr>
      <w:r w:rsidRPr="0010096F">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 87 «О составе разделов проектной документации и требованиях</w:t>
      </w:r>
      <w:r w:rsidRPr="0010096F">
        <w:rPr>
          <w:spacing w:val="40"/>
        </w:rPr>
        <w:t xml:space="preserve"> </w:t>
      </w:r>
      <w:r w:rsidRPr="0010096F">
        <w:t>к их содержанию».</w:t>
      </w:r>
    </w:p>
    <w:p w14:paraId="046DC25C" w14:textId="4D110A55" w:rsidR="00977FE2" w:rsidRPr="0010096F" w:rsidRDefault="00017C75" w:rsidP="002326D7">
      <w:pPr>
        <w:pStyle w:val="af4"/>
        <w:tabs>
          <w:tab w:val="left" w:pos="1134"/>
        </w:tabs>
        <w:spacing w:line="276" w:lineRule="auto"/>
        <w:ind w:firstLine="709"/>
      </w:pPr>
      <w:r>
        <w:t xml:space="preserve">Проектная документация </w:t>
      </w:r>
      <w:r w:rsidR="00D46F42" w:rsidRPr="0010096F">
        <w:t>должна быть согласована в</w:t>
      </w:r>
      <w:r w:rsidR="00D46F42" w:rsidRPr="0010096F">
        <w:rPr>
          <w:spacing w:val="-5"/>
        </w:rPr>
        <w:t xml:space="preserve"> </w:t>
      </w:r>
      <w:r w:rsidR="00D46F42" w:rsidRPr="0010096F">
        <w:t xml:space="preserve">требуемом объеме </w:t>
      </w:r>
      <w:r>
        <w:br/>
      </w:r>
      <w:r w:rsidR="00D46F42" w:rsidRPr="0010096F">
        <w:t>АО «Крымэнерго», АО «СО ЕЭС» и, при необходимости, с субъектами</w:t>
      </w:r>
      <w:r w:rsidR="00D46F42" w:rsidRPr="0010096F">
        <w:rPr>
          <w:spacing w:val="40"/>
        </w:rPr>
        <w:t xml:space="preserve"> </w:t>
      </w:r>
      <w:r w:rsidR="00D46F42" w:rsidRPr="0010096F">
        <w:t>электроэнергетики -</w:t>
      </w:r>
      <w:r w:rsidR="00D46F42" w:rsidRPr="0010096F">
        <w:rPr>
          <w:spacing w:val="40"/>
        </w:rPr>
        <w:t xml:space="preserve"> </w:t>
      </w:r>
      <w:r w:rsidR="00D46F42" w:rsidRPr="0010096F">
        <w:t xml:space="preserve">собственниками энергообъектов, технологически связанных с объектом </w:t>
      </w:r>
      <w:r w:rsidR="00D46F42" w:rsidRPr="0010096F">
        <w:rPr>
          <w:spacing w:val="-2"/>
        </w:rPr>
        <w:t>проектирования.</w:t>
      </w:r>
    </w:p>
    <w:p w14:paraId="01C5E36C" w14:textId="1934222C" w:rsidR="00977FE2" w:rsidRPr="00913375" w:rsidRDefault="00D46F42">
      <w:pPr>
        <w:pStyle w:val="1"/>
        <w:numPr>
          <w:ilvl w:val="1"/>
          <w:numId w:val="106"/>
        </w:numPr>
        <w:tabs>
          <w:tab w:val="left" w:pos="1418"/>
          <w:tab w:val="left" w:pos="1801"/>
        </w:tabs>
        <w:spacing w:before="128" w:line="276" w:lineRule="auto"/>
        <w:ind w:left="0" w:firstLine="709"/>
        <w:rPr>
          <w:sz w:val="24"/>
          <w:szCs w:val="24"/>
        </w:rPr>
        <w:pPrChange w:id="24" w:author="AO" w:date="2024-11-26T15:43:00Z">
          <w:pPr>
            <w:pStyle w:val="af5"/>
            <w:numPr>
              <w:ilvl w:val="2"/>
              <w:numId w:val="59"/>
            </w:numPr>
            <w:tabs>
              <w:tab w:val="left" w:pos="1134"/>
              <w:tab w:val="left" w:pos="1775"/>
            </w:tabs>
            <w:spacing w:line="276" w:lineRule="auto"/>
            <w:ind w:left="0" w:firstLine="709"/>
          </w:pPr>
        </w:pPrChange>
      </w:pPr>
      <w:r w:rsidRPr="00913375">
        <w:rPr>
          <w:sz w:val="24"/>
          <w:szCs w:val="24"/>
        </w:rPr>
        <w:t>Выполнить/определить:</w:t>
      </w:r>
    </w:p>
    <w:p w14:paraId="1FB248DB" w14:textId="77777777" w:rsidR="00977FE2" w:rsidRPr="0010096F" w:rsidRDefault="00D46F42" w:rsidP="00CE5055">
      <w:pPr>
        <w:pStyle w:val="af4"/>
        <w:numPr>
          <w:ilvl w:val="0"/>
          <w:numId w:val="46"/>
        </w:numPr>
        <w:tabs>
          <w:tab w:val="left" w:pos="1134"/>
        </w:tabs>
        <w:spacing w:line="276" w:lineRule="auto"/>
        <w:ind w:left="0" w:firstLine="709"/>
      </w:pPr>
      <w:r w:rsidRPr="0010096F">
        <w:t>разработать и утвердить в соответствующих органах власти документацию по планировке территории в</w:t>
      </w:r>
      <w:r w:rsidRPr="0010096F">
        <w:rPr>
          <w:spacing w:val="-5"/>
        </w:rPr>
        <w:t xml:space="preserve"> </w:t>
      </w:r>
      <w:r w:rsidRPr="0010096F">
        <w:t>составе проекта планировки и проекта межевания территории;</w:t>
      </w:r>
    </w:p>
    <w:p w14:paraId="15A1A9E5" w14:textId="5F87CE72" w:rsidR="00977FE2" w:rsidRPr="0010096F" w:rsidRDefault="00D46F42" w:rsidP="00913375">
      <w:pPr>
        <w:pStyle w:val="af4"/>
        <w:numPr>
          <w:ilvl w:val="0"/>
          <w:numId w:val="46"/>
        </w:numPr>
        <w:tabs>
          <w:tab w:val="left" w:pos="1134"/>
        </w:tabs>
        <w:spacing w:line="276" w:lineRule="auto"/>
        <w:ind w:left="0" w:firstLine="709"/>
      </w:pPr>
      <w:r w:rsidRPr="0010096F">
        <w:t>получить технические условия на пересечение, параллельное следование, переустройство (при необходимости выполнить документацию для оформления земельно­ право</w:t>
      </w:r>
      <w:r w:rsidRPr="0010096F">
        <w:lastRenderedPageBreak/>
        <w:t>вых отношений в</w:t>
      </w:r>
      <w:r w:rsidRPr="0010096F">
        <w:rPr>
          <w:spacing w:val="-7"/>
        </w:rPr>
        <w:t xml:space="preserve"> </w:t>
      </w:r>
      <w:r w:rsidRPr="0010096F">
        <w:t xml:space="preserve">соответствии с пп. </w:t>
      </w:r>
      <w:r w:rsidR="000A1505">
        <w:t>43.5, 43.7</w:t>
      </w:r>
      <w:r w:rsidRPr="0010096F">
        <w:t xml:space="preserve"> и </w:t>
      </w:r>
      <w:r w:rsidR="000A1505">
        <w:t>43.8</w:t>
      </w:r>
      <w:r w:rsidRPr="0010096F">
        <w:t xml:space="preserve"> настоящего ЗП);</w:t>
      </w:r>
    </w:p>
    <w:p w14:paraId="75FF6060" w14:textId="77777777" w:rsidR="00977FE2" w:rsidRPr="0010096F" w:rsidRDefault="00D46F42" w:rsidP="00913375">
      <w:pPr>
        <w:pStyle w:val="af4"/>
        <w:numPr>
          <w:ilvl w:val="0"/>
          <w:numId w:val="46"/>
        </w:numPr>
        <w:tabs>
          <w:tab w:val="left" w:pos="1134"/>
        </w:tabs>
        <w:spacing w:line="276" w:lineRule="auto"/>
        <w:ind w:left="0" w:firstLine="709"/>
      </w:pPr>
      <w:r w:rsidRPr="0010096F">
        <w:t>необходимый для разработки проектной документации объем изыскательских работ с выносом и закреплением на местности трассы ЛЭП (створные знаки и углы поворота) со сдачей закрепленной трассы по акту Заказчику;</w:t>
      </w:r>
    </w:p>
    <w:p w14:paraId="612126D4" w14:textId="77777777" w:rsidR="00977FE2" w:rsidRPr="0010096F" w:rsidRDefault="00D46F42" w:rsidP="00913375">
      <w:pPr>
        <w:pStyle w:val="af4"/>
        <w:numPr>
          <w:ilvl w:val="0"/>
          <w:numId w:val="46"/>
        </w:numPr>
        <w:tabs>
          <w:tab w:val="left" w:pos="1134"/>
        </w:tabs>
        <w:spacing w:line="276" w:lineRule="auto"/>
        <w:ind w:left="0" w:firstLine="709"/>
      </w:pPr>
      <w:r w:rsidRPr="0010096F">
        <w:t>проект демонтажных работ, подготовки территории строительства, в том числе выполнить расчет и сформировать сводную информацию:</w:t>
      </w:r>
    </w:p>
    <w:p w14:paraId="4FDB78D8" w14:textId="77777777" w:rsidR="00977FE2" w:rsidRPr="0010096F" w:rsidRDefault="00D46F42" w:rsidP="00913375">
      <w:pPr>
        <w:pStyle w:val="af5"/>
        <w:numPr>
          <w:ilvl w:val="0"/>
          <w:numId w:val="46"/>
        </w:numPr>
        <w:tabs>
          <w:tab w:val="left" w:pos="1134"/>
          <w:tab w:val="left" w:pos="1424"/>
        </w:tabs>
        <w:spacing w:before="9" w:line="276" w:lineRule="auto"/>
        <w:ind w:left="0" w:firstLine="709"/>
        <w:rPr>
          <w:sz w:val="24"/>
          <w:szCs w:val="24"/>
        </w:rPr>
      </w:pPr>
      <w:r w:rsidRPr="0010096F">
        <w:rPr>
          <w:sz w:val="24"/>
          <w:szCs w:val="24"/>
        </w:rPr>
        <w:t>об объемах лома цветных и черных металлов, планируемого к высвобождению при осуществлении</w:t>
      </w:r>
      <w:r w:rsidRPr="0010096F">
        <w:rPr>
          <w:spacing w:val="40"/>
          <w:sz w:val="24"/>
          <w:szCs w:val="24"/>
        </w:rPr>
        <w:t xml:space="preserve"> </w:t>
      </w:r>
      <w:r w:rsidRPr="0010096F">
        <w:rPr>
          <w:sz w:val="24"/>
          <w:szCs w:val="24"/>
        </w:rPr>
        <w:t>реконструкции</w:t>
      </w:r>
      <w:r w:rsidRPr="0010096F">
        <w:rPr>
          <w:spacing w:val="40"/>
          <w:sz w:val="24"/>
          <w:szCs w:val="24"/>
        </w:rPr>
        <w:t xml:space="preserve"> </w:t>
      </w:r>
      <w:r w:rsidRPr="0010096F">
        <w:rPr>
          <w:sz w:val="24"/>
          <w:szCs w:val="24"/>
        </w:rPr>
        <w:t>(демонтаже)</w:t>
      </w:r>
      <w:r w:rsidRPr="0010096F">
        <w:rPr>
          <w:spacing w:val="40"/>
          <w:sz w:val="24"/>
          <w:szCs w:val="24"/>
        </w:rPr>
        <w:t xml:space="preserve"> </w:t>
      </w:r>
      <w:r w:rsidRPr="0010096F">
        <w:rPr>
          <w:sz w:val="24"/>
          <w:szCs w:val="24"/>
        </w:rPr>
        <w:t>объектов электросетевого хозяйства и иных объектов собственности АО «Крымэнерго» на основании данных технической документации (технических паспортов) реконструируемых объектов движимого и недвижимого имущества (сооружений, оборудования и т.п.);</w:t>
      </w:r>
    </w:p>
    <w:p w14:paraId="31B7CA8A" w14:textId="77777777" w:rsidR="00977FE2" w:rsidRPr="0010096F" w:rsidRDefault="00D46F42" w:rsidP="00913375">
      <w:pPr>
        <w:pStyle w:val="af5"/>
        <w:numPr>
          <w:ilvl w:val="0"/>
          <w:numId w:val="46"/>
        </w:numPr>
        <w:tabs>
          <w:tab w:val="left" w:pos="1134"/>
          <w:tab w:val="left" w:pos="1424"/>
          <w:tab w:val="left" w:pos="1429"/>
        </w:tabs>
        <w:spacing w:before="16" w:line="276" w:lineRule="auto"/>
        <w:ind w:left="0" w:firstLine="709"/>
        <w:rPr>
          <w:sz w:val="24"/>
          <w:szCs w:val="24"/>
        </w:rPr>
      </w:pPr>
      <w:r w:rsidRPr="0010096F">
        <w:rPr>
          <w:sz w:val="24"/>
          <w:szCs w:val="24"/>
        </w:rPr>
        <w:t>о планируемой к заготовке древесине; проект</w:t>
      </w:r>
      <w:r w:rsidRPr="0010096F">
        <w:rPr>
          <w:spacing w:val="-4"/>
          <w:sz w:val="24"/>
          <w:szCs w:val="24"/>
        </w:rPr>
        <w:t xml:space="preserve"> </w:t>
      </w:r>
      <w:r w:rsidRPr="0010096F">
        <w:rPr>
          <w:sz w:val="24"/>
          <w:szCs w:val="24"/>
        </w:rPr>
        <w:t>дорог,</w:t>
      </w:r>
      <w:r w:rsidRPr="0010096F">
        <w:rPr>
          <w:spacing w:val="-13"/>
          <w:sz w:val="24"/>
          <w:szCs w:val="24"/>
        </w:rPr>
        <w:t xml:space="preserve"> </w:t>
      </w:r>
      <w:r w:rsidRPr="0010096F">
        <w:rPr>
          <w:sz w:val="24"/>
          <w:szCs w:val="24"/>
        </w:rPr>
        <w:t>маршруты</w:t>
      </w:r>
      <w:r w:rsidRPr="0010096F">
        <w:rPr>
          <w:spacing w:val="-3"/>
          <w:sz w:val="24"/>
          <w:szCs w:val="24"/>
        </w:rPr>
        <w:t xml:space="preserve"> </w:t>
      </w:r>
      <w:r w:rsidRPr="0010096F">
        <w:rPr>
          <w:sz w:val="24"/>
          <w:szCs w:val="24"/>
        </w:rPr>
        <w:t>доставки опор;</w:t>
      </w:r>
    </w:p>
    <w:p w14:paraId="72E1E254" w14:textId="77777777" w:rsidR="00977FE2" w:rsidRPr="0010096F" w:rsidRDefault="00D46F42" w:rsidP="00913375">
      <w:pPr>
        <w:pStyle w:val="af4"/>
        <w:numPr>
          <w:ilvl w:val="0"/>
          <w:numId w:val="47"/>
        </w:numPr>
        <w:tabs>
          <w:tab w:val="left" w:pos="1134"/>
        </w:tabs>
        <w:spacing w:line="276" w:lineRule="auto"/>
        <w:ind w:left="0" w:firstLine="709"/>
      </w:pPr>
      <w:r w:rsidRPr="0010096F">
        <w:t>проект</w:t>
      </w:r>
      <w:r w:rsidRPr="0010096F">
        <w:rPr>
          <w:spacing w:val="12"/>
        </w:rPr>
        <w:t xml:space="preserve"> </w:t>
      </w:r>
      <w:r w:rsidRPr="0010096F">
        <w:t>расстановки</w:t>
      </w:r>
      <w:r w:rsidRPr="0010096F">
        <w:rPr>
          <w:spacing w:val="28"/>
        </w:rPr>
        <w:t xml:space="preserve"> </w:t>
      </w:r>
      <w:r w:rsidRPr="0010096F">
        <w:t>опор</w:t>
      </w:r>
      <w:r w:rsidRPr="0010096F">
        <w:rPr>
          <w:spacing w:val="12"/>
        </w:rPr>
        <w:t xml:space="preserve"> </w:t>
      </w:r>
      <w:r w:rsidRPr="0010096F">
        <w:t>ВЛ,</w:t>
      </w:r>
      <w:r w:rsidRPr="0010096F">
        <w:rPr>
          <w:spacing w:val="4"/>
        </w:rPr>
        <w:t xml:space="preserve"> </w:t>
      </w:r>
      <w:r w:rsidRPr="0010096F">
        <w:t>решения</w:t>
      </w:r>
      <w:r w:rsidRPr="0010096F">
        <w:rPr>
          <w:spacing w:val="25"/>
        </w:rPr>
        <w:t xml:space="preserve"> </w:t>
      </w:r>
      <w:r w:rsidRPr="0010096F">
        <w:t>по</w:t>
      </w:r>
      <w:r w:rsidRPr="0010096F">
        <w:rPr>
          <w:spacing w:val="5"/>
        </w:rPr>
        <w:t xml:space="preserve"> </w:t>
      </w:r>
      <w:r w:rsidRPr="0010096F">
        <w:t>проводу,</w:t>
      </w:r>
      <w:r w:rsidRPr="0010096F">
        <w:rPr>
          <w:spacing w:val="14"/>
        </w:rPr>
        <w:t xml:space="preserve"> </w:t>
      </w:r>
      <w:r w:rsidRPr="0010096F">
        <w:t>грозозащитным</w:t>
      </w:r>
      <w:r w:rsidRPr="0010096F">
        <w:rPr>
          <w:spacing w:val="37"/>
        </w:rPr>
        <w:t xml:space="preserve"> </w:t>
      </w:r>
      <w:r w:rsidRPr="0010096F">
        <w:t>тросам,</w:t>
      </w:r>
      <w:r w:rsidRPr="0010096F">
        <w:rPr>
          <w:spacing w:val="7"/>
        </w:rPr>
        <w:t xml:space="preserve"> </w:t>
      </w:r>
      <w:r w:rsidRPr="0010096F">
        <w:rPr>
          <w:spacing w:val="-2"/>
        </w:rPr>
        <w:t>изоляции,</w:t>
      </w:r>
      <w:r w:rsidRPr="0010096F">
        <w:t xml:space="preserve"> арматуре</w:t>
      </w:r>
      <w:r w:rsidRPr="0010096F">
        <w:rPr>
          <w:spacing w:val="5"/>
        </w:rPr>
        <w:t xml:space="preserve"> </w:t>
      </w:r>
      <w:r w:rsidRPr="0010096F">
        <w:t>и</w:t>
      </w:r>
      <w:r w:rsidRPr="0010096F">
        <w:rPr>
          <w:spacing w:val="-4"/>
        </w:rPr>
        <w:t xml:space="preserve"> </w:t>
      </w:r>
      <w:r w:rsidRPr="0010096F">
        <w:rPr>
          <w:spacing w:val="-2"/>
        </w:rPr>
        <w:t>т.д.;</w:t>
      </w:r>
    </w:p>
    <w:p w14:paraId="5EB49452" w14:textId="77777777" w:rsidR="00977FE2" w:rsidRPr="0010096F" w:rsidRDefault="00D46F42" w:rsidP="00913375">
      <w:pPr>
        <w:pStyle w:val="af5"/>
        <w:numPr>
          <w:ilvl w:val="1"/>
          <w:numId w:val="47"/>
        </w:numPr>
        <w:tabs>
          <w:tab w:val="left" w:pos="1134"/>
          <w:tab w:val="left" w:pos="1492"/>
        </w:tabs>
        <w:spacing w:before="2" w:line="276" w:lineRule="auto"/>
        <w:ind w:left="0" w:firstLine="709"/>
        <w:rPr>
          <w:sz w:val="24"/>
          <w:szCs w:val="24"/>
        </w:rPr>
      </w:pPr>
      <w:r w:rsidRPr="0010096F">
        <w:rPr>
          <w:sz w:val="24"/>
          <w:szCs w:val="24"/>
        </w:rPr>
        <w:t>решения</w:t>
      </w:r>
      <w:r w:rsidRPr="0010096F">
        <w:rPr>
          <w:spacing w:val="2"/>
          <w:sz w:val="24"/>
          <w:szCs w:val="24"/>
        </w:rPr>
        <w:t xml:space="preserve"> </w:t>
      </w:r>
      <w:r w:rsidRPr="0010096F">
        <w:rPr>
          <w:sz w:val="24"/>
          <w:szCs w:val="24"/>
        </w:rPr>
        <w:t>по</w:t>
      </w:r>
      <w:r w:rsidRPr="0010096F">
        <w:rPr>
          <w:spacing w:val="-8"/>
          <w:sz w:val="24"/>
          <w:szCs w:val="24"/>
        </w:rPr>
        <w:t xml:space="preserve"> </w:t>
      </w:r>
      <w:r w:rsidRPr="0010096F">
        <w:rPr>
          <w:sz w:val="24"/>
          <w:szCs w:val="24"/>
        </w:rPr>
        <w:t>фундаментам</w:t>
      </w:r>
      <w:r w:rsidRPr="0010096F">
        <w:rPr>
          <w:spacing w:val="9"/>
          <w:sz w:val="24"/>
          <w:szCs w:val="24"/>
        </w:rPr>
        <w:t xml:space="preserve"> </w:t>
      </w:r>
      <w:r w:rsidRPr="0010096F">
        <w:rPr>
          <w:sz w:val="24"/>
          <w:szCs w:val="24"/>
        </w:rPr>
        <w:t>под</w:t>
      </w:r>
      <w:r w:rsidRPr="0010096F">
        <w:rPr>
          <w:spacing w:val="-10"/>
          <w:sz w:val="24"/>
          <w:szCs w:val="24"/>
        </w:rPr>
        <w:t xml:space="preserve"> </w:t>
      </w:r>
      <w:r w:rsidRPr="0010096F">
        <w:rPr>
          <w:sz w:val="24"/>
          <w:szCs w:val="24"/>
        </w:rPr>
        <w:t>опоры</w:t>
      </w:r>
      <w:r w:rsidRPr="0010096F">
        <w:rPr>
          <w:spacing w:val="5"/>
          <w:sz w:val="24"/>
          <w:szCs w:val="24"/>
        </w:rPr>
        <w:t xml:space="preserve"> </w:t>
      </w:r>
      <w:r w:rsidRPr="0010096F">
        <w:rPr>
          <w:spacing w:val="-5"/>
          <w:sz w:val="24"/>
          <w:szCs w:val="24"/>
        </w:rPr>
        <w:t>ВЛ;</w:t>
      </w:r>
    </w:p>
    <w:p w14:paraId="50AAE588" w14:textId="77777777" w:rsidR="00977FE2" w:rsidRPr="0010096F" w:rsidRDefault="00D46F42" w:rsidP="00913375">
      <w:pPr>
        <w:pStyle w:val="af5"/>
        <w:numPr>
          <w:ilvl w:val="1"/>
          <w:numId w:val="47"/>
        </w:numPr>
        <w:tabs>
          <w:tab w:val="left" w:pos="1134"/>
          <w:tab w:val="left" w:pos="1490"/>
        </w:tabs>
        <w:spacing w:before="3" w:line="276" w:lineRule="auto"/>
        <w:ind w:left="0" w:firstLine="709"/>
        <w:rPr>
          <w:sz w:val="24"/>
          <w:szCs w:val="24"/>
        </w:rPr>
      </w:pPr>
      <w:r w:rsidRPr="0010096F">
        <w:rPr>
          <w:sz w:val="24"/>
          <w:szCs w:val="24"/>
        </w:rPr>
        <w:t>прочие разделы проектной документации согласно постановлению Правительства Российской Федерации от 16.02.2008 № 87 «О составе разделов проектной документации и требованиях к их содержанию».</w:t>
      </w:r>
    </w:p>
    <w:p w14:paraId="473460C8" w14:textId="77777777" w:rsidR="00977FE2" w:rsidRPr="00913375" w:rsidRDefault="00D46F42">
      <w:pPr>
        <w:pStyle w:val="1"/>
        <w:numPr>
          <w:ilvl w:val="1"/>
          <w:numId w:val="106"/>
        </w:numPr>
        <w:tabs>
          <w:tab w:val="left" w:pos="1418"/>
          <w:tab w:val="left" w:pos="1801"/>
        </w:tabs>
        <w:spacing w:before="128" w:line="276" w:lineRule="auto"/>
        <w:ind w:left="0" w:firstLine="709"/>
        <w:rPr>
          <w:sz w:val="24"/>
          <w:szCs w:val="24"/>
        </w:rPr>
        <w:pPrChange w:id="25" w:author="AO" w:date="2024-11-26T15:43:00Z">
          <w:pPr>
            <w:pStyle w:val="af5"/>
            <w:numPr>
              <w:ilvl w:val="2"/>
              <w:numId w:val="59"/>
            </w:numPr>
            <w:tabs>
              <w:tab w:val="left" w:pos="1134"/>
              <w:tab w:val="left" w:pos="1852"/>
              <w:tab w:val="left" w:pos="2269"/>
              <w:tab w:val="left" w:pos="2488"/>
              <w:tab w:val="left" w:pos="3136"/>
              <w:tab w:val="left" w:pos="3526"/>
              <w:tab w:val="left" w:pos="4766"/>
              <w:tab w:val="left" w:pos="5978"/>
              <w:tab w:val="left" w:pos="6485"/>
              <w:tab w:val="left" w:pos="7189"/>
              <w:tab w:val="left" w:pos="8309"/>
              <w:tab w:val="left" w:pos="10357"/>
            </w:tabs>
            <w:spacing w:before="3" w:line="276" w:lineRule="auto"/>
            <w:ind w:left="0" w:firstLine="709"/>
          </w:pPr>
        </w:pPrChange>
      </w:pPr>
      <w:r w:rsidRPr="00913375">
        <w:rPr>
          <w:sz w:val="24"/>
          <w:szCs w:val="24"/>
        </w:rPr>
        <w:t xml:space="preserve">В части технических решений по РЗА объекта </w:t>
      </w:r>
      <w:r w:rsidRPr="00913375">
        <w:rPr>
          <w:sz w:val="24"/>
          <w:szCs w:val="24"/>
        </w:rPr>
        <w:lastRenderedPageBreak/>
        <w:t xml:space="preserve">проектирования и прилегающей сети с использованием микропроцессорных устройств, выполнить/определить, в т.ч.: </w:t>
      </w:r>
    </w:p>
    <w:p w14:paraId="3F71B259" w14:textId="22B5B102" w:rsidR="00977FE2" w:rsidRPr="00913375" w:rsidRDefault="00D46F42">
      <w:pPr>
        <w:pStyle w:val="af5"/>
        <w:numPr>
          <w:ilvl w:val="2"/>
          <w:numId w:val="106"/>
        </w:numPr>
        <w:tabs>
          <w:tab w:val="left" w:pos="1134"/>
          <w:tab w:val="left" w:pos="1701"/>
        </w:tabs>
        <w:spacing w:line="276" w:lineRule="auto"/>
        <w:ind w:left="0" w:firstLine="709"/>
        <w:rPr>
          <w:sz w:val="24"/>
          <w:szCs w:val="24"/>
        </w:rPr>
        <w:pPrChange w:id="26" w:author="AO" w:date="2024-11-26T15:43:00Z">
          <w:pPr>
            <w:pStyle w:val="af5"/>
            <w:numPr>
              <w:ilvl w:val="3"/>
              <w:numId w:val="59"/>
            </w:numPr>
            <w:tabs>
              <w:tab w:val="left" w:pos="1134"/>
              <w:tab w:val="left" w:pos="1924"/>
            </w:tabs>
            <w:spacing w:line="276" w:lineRule="auto"/>
            <w:ind w:left="0" w:firstLine="709"/>
          </w:pPr>
        </w:pPrChange>
      </w:pPr>
      <w:r w:rsidRPr="00913375">
        <w:rPr>
          <w:sz w:val="24"/>
          <w:szCs w:val="24"/>
        </w:rPr>
        <w:t>Схему размещения устройств РЗА на объектах проектирования и в прилегающей сети с отражением используемых каналов связи (ВОЛС, ВЧ, другое) для передачи сигналов и команд РЗА, включая резервные каналы связи.</w:t>
      </w:r>
    </w:p>
    <w:p w14:paraId="07D3C412"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27" w:author="AO" w:date="2024-11-26T15:43:00Z">
          <w:pPr>
            <w:pStyle w:val="af5"/>
            <w:numPr>
              <w:ilvl w:val="3"/>
              <w:numId w:val="59"/>
            </w:numPr>
            <w:tabs>
              <w:tab w:val="left" w:pos="1134"/>
              <w:tab w:val="left" w:pos="1915"/>
            </w:tabs>
            <w:spacing w:line="276" w:lineRule="auto"/>
            <w:ind w:left="0" w:firstLine="709"/>
          </w:pPr>
        </w:pPrChange>
      </w:pPr>
      <w:r w:rsidRPr="0010096F">
        <w:rPr>
          <w:sz w:val="24"/>
          <w:szCs w:val="24"/>
        </w:rPr>
        <w:t>Схемы распределения устройств информационно-технологических систем по</w:t>
      </w:r>
      <w:r w:rsidRPr="00017C75">
        <w:rPr>
          <w:sz w:val="24"/>
          <w:szCs w:val="24"/>
        </w:rPr>
        <w:t xml:space="preserve"> </w:t>
      </w:r>
      <w:r w:rsidRPr="0010096F">
        <w:rPr>
          <w:sz w:val="24"/>
          <w:szCs w:val="24"/>
        </w:rPr>
        <w:t>ТТ</w:t>
      </w:r>
      <w:r w:rsidRPr="00017C75">
        <w:rPr>
          <w:sz w:val="24"/>
          <w:szCs w:val="24"/>
        </w:rPr>
        <w:t xml:space="preserve"> </w:t>
      </w:r>
      <w:r w:rsidRPr="0010096F">
        <w:rPr>
          <w:sz w:val="24"/>
          <w:szCs w:val="24"/>
        </w:rPr>
        <w:t>и ТН (включая устройства РЗА, АСУ ТП, АИИС КУЭ, ПКЭ) на объектах проектирования и на объектах, технологически связанных с объектом проектирования (в объеме распределительного устройства с присоединениями, на которых создаются или модернизируются устройства РЗА) (подтвердить на основании расчетов (при необходимости</w:t>
      </w:r>
      <w:r w:rsidRPr="00017C75">
        <w:rPr>
          <w:sz w:val="24"/>
          <w:szCs w:val="24"/>
        </w:rPr>
        <w:t xml:space="preserve"> </w:t>
      </w:r>
      <w:r w:rsidRPr="0010096F">
        <w:rPr>
          <w:sz w:val="24"/>
          <w:szCs w:val="24"/>
        </w:rPr>
        <w:t xml:space="preserve">уточнить) решения, принятые на </w:t>
      </w:r>
      <w:r w:rsidRPr="00017C75">
        <w:rPr>
          <w:sz w:val="24"/>
          <w:szCs w:val="24"/>
        </w:rPr>
        <w:t xml:space="preserve">1 </w:t>
      </w:r>
      <w:r w:rsidRPr="0010096F">
        <w:rPr>
          <w:sz w:val="24"/>
          <w:szCs w:val="24"/>
        </w:rPr>
        <w:t>этапе проектирования), с учетом этапов строительства.</w:t>
      </w:r>
    </w:p>
    <w:p w14:paraId="6215A1CE"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28" w:author="AO" w:date="2024-11-26T15:43:00Z">
          <w:pPr>
            <w:pStyle w:val="af5"/>
            <w:numPr>
              <w:ilvl w:val="3"/>
              <w:numId w:val="59"/>
            </w:numPr>
            <w:tabs>
              <w:tab w:val="left" w:pos="1134"/>
              <w:tab w:val="left" w:pos="1903"/>
            </w:tabs>
            <w:spacing w:line="276" w:lineRule="auto"/>
            <w:ind w:left="0" w:firstLine="709"/>
          </w:pPr>
        </w:pPrChange>
      </w:pPr>
      <w:r w:rsidRPr="0010096F">
        <w:rPr>
          <w:sz w:val="24"/>
          <w:szCs w:val="24"/>
        </w:rPr>
        <w:t>Схемы</w:t>
      </w:r>
      <w:r w:rsidRPr="00017C75">
        <w:rPr>
          <w:sz w:val="24"/>
          <w:szCs w:val="24"/>
        </w:rPr>
        <w:t xml:space="preserve"> </w:t>
      </w:r>
      <w:r w:rsidRPr="0010096F">
        <w:rPr>
          <w:sz w:val="24"/>
          <w:szCs w:val="24"/>
        </w:rPr>
        <w:t>организации</w:t>
      </w:r>
      <w:r w:rsidRPr="00017C75">
        <w:rPr>
          <w:sz w:val="24"/>
          <w:szCs w:val="24"/>
        </w:rPr>
        <w:t xml:space="preserve"> </w:t>
      </w:r>
      <w:r w:rsidRPr="0010096F">
        <w:rPr>
          <w:sz w:val="24"/>
          <w:szCs w:val="24"/>
        </w:rPr>
        <w:t>цепей</w:t>
      </w:r>
      <w:r w:rsidRPr="00017C75">
        <w:rPr>
          <w:sz w:val="24"/>
          <w:szCs w:val="24"/>
        </w:rPr>
        <w:t xml:space="preserve"> </w:t>
      </w:r>
      <w:r w:rsidRPr="0010096F">
        <w:rPr>
          <w:sz w:val="24"/>
          <w:szCs w:val="24"/>
        </w:rPr>
        <w:t>переменного</w:t>
      </w:r>
      <w:r w:rsidRPr="00017C75">
        <w:rPr>
          <w:sz w:val="24"/>
          <w:szCs w:val="24"/>
        </w:rPr>
        <w:t xml:space="preserve"> </w:t>
      </w:r>
      <w:r w:rsidRPr="0010096F">
        <w:rPr>
          <w:sz w:val="24"/>
          <w:szCs w:val="24"/>
        </w:rPr>
        <w:t>напряжения</w:t>
      </w:r>
      <w:r w:rsidRPr="00017C75">
        <w:rPr>
          <w:sz w:val="24"/>
          <w:szCs w:val="24"/>
        </w:rPr>
        <w:t xml:space="preserve"> </w:t>
      </w:r>
      <w:r w:rsidRPr="0010096F">
        <w:rPr>
          <w:sz w:val="24"/>
          <w:szCs w:val="24"/>
        </w:rPr>
        <w:t>на</w:t>
      </w:r>
      <w:r w:rsidRPr="00017C75">
        <w:rPr>
          <w:sz w:val="24"/>
          <w:szCs w:val="24"/>
        </w:rPr>
        <w:t xml:space="preserve"> </w:t>
      </w:r>
      <w:r w:rsidRPr="0010096F">
        <w:rPr>
          <w:sz w:val="24"/>
          <w:szCs w:val="24"/>
        </w:rPr>
        <w:t>объекте</w:t>
      </w:r>
      <w:r w:rsidRPr="00017C75">
        <w:rPr>
          <w:sz w:val="24"/>
          <w:szCs w:val="24"/>
        </w:rPr>
        <w:t xml:space="preserve"> проектирования.</w:t>
      </w:r>
    </w:p>
    <w:p w14:paraId="72ED4FAC"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29" w:author="AO" w:date="2024-11-26T15:43:00Z">
          <w:pPr>
            <w:pStyle w:val="af5"/>
            <w:numPr>
              <w:ilvl w:val="3"/>
              <w:numId w:val="59"/>
            </w:numPr>
            <w:tabs>
              <w:tab w:val="left" w:pos="1134"/>
              <w:tab w:val="left" w:pos="1919"/>
            </w:tabs>
            <w:spacing w:line="276" w:lineRule="auto"/>
            <w:ind w:left="0" w:firstLine="709"/>
          </w:pPr>
        </w:pPrChange>
      </w:pPr>
      <w:r w:rsidRPr="0010096F">
        <w:rPr>
          <w:sz w:val="24"/>
          <w:szCs w:val="24"/>
        </w:rPr>
        <w:t>Схему организации</w:t>
      </w:r>
      <w:r w:rsidRPr="00017C75">
        <w:rPr>
          <w:sz w:val="24"/>
          <w:szCs w:val="24"/>
        </w:rPr>
        <w:t xml:space="preserve"> </w:t>
      </w:r>
      <w:r w:rsidRPr="0010096F">
        <w:rPr>
          <w:sz w:val="24"/>
          <w:szCs w:val="24"/>
        </w:rPr>
        <w:t>передачи сигналов и команд РЗА (ВОЛС,</w:t>
      </w:r>
      <w:r w:rsidRPr="00017C75">
        <w:rPr>
          <w:sz w:val="24"/>
          <w:szCs w:val="24"/>
        </w:rPr>
        <w:t xml:space="preserve"> </w:t>
      </w:r>
      <w:r w:rsidRPr="0010096F">
        <w:rPr>
          <w:sz w:val="24"/>
          <w:szCs w:val="24"/>
        </w:rPr>
        <w:t>ВЧ каналы, другое) с учетом резервирования каналов, а также схему организации передачи доаварийной</w:t>
      </w:r>
      <w:r w:rsidRPr="00017C75">
        <w:rPr>
          <w:sz w:val="24"/>
          <w:szCs w:val="24"/>
        </w:rPr>
        <w:t xml:space="preserve"> </w:t>
      </w:r>
      <w:r w:rsidRPr="0010096F">
        <w:rPr>
          <w:sz w:val="24"/>
          <w:szCs w:val="24"/>
        </w:rPr>
        <w:t>информации для ПА с учетом резервирования каналов.</w:t>
      </w:r>
    </w:p>
    <w:p w14:paraId="151672A5"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0" w:author="AO" w:date="2024-11-26T15:43:00Z">
          <w:pPr>
            <w:pStyle w:val="af5"/>
            <w:numPr>
              <w:ilvl w:val="3"/>
              <w:numId w:val="59"/>
            </w:numPr>
            <w:tabs>
              <w:tab w:val="left" w:pos="1134"/>
              <w:tab w:val="left" w:pos="1895"/>
            </w:tabs>
            <w:spacing w:line="276" w:lineRule="auto"/>
            <w:ind w:left="0" w:firstLine="709"/>
          </w:pPr>
        </w:pPrChange>
      </w:pPr>
      <w:r w:rsidRPr="0010096F">
        <w:rPr>
          <w:sz w:val="24"/>
          <w:szCs w:val="24"/>
        </w:rPr>
        <w:t>Структурно-функциональные</w:t>
      </w:r>
      <w:r w:rsidRPr="00017C75">
        <w:rPr>
          <w:sz w:val="24"/>
          <w:szCs w:val="24"/>
        </w:rPr>
        <w:t xml:space="preserve"> </w:t>
      </w:r>
      <w:r w:rsidRPr="0010096F">
        <w:rPr>
          <w:sz w:val="24"/>
          <w:szCs w:val="24"/>
        </w:rPr>
        <w:t>схемы</w:t>
      </w:r>
      <w:r w:rsidRPr="00017C75">
        <w:rPr>
          <w:sz w:val="24"/>
          <w:szCs w:val="24"/>
        </w:rPr>
        <w:t xml:space="preserve"> </w:t>
      </w:r>
      <w:r w:rsidRPr="0010096F">
        <w:rPr>
          <w:sz w:val="24"/>
          <w:szCs w:val="24"/>
        </w:rPr>
        <w:t>устройств</w:t>
      </w:r>
      <w:r w:rsidRPr="00017C75">
        <w:rPr>
          <w:sz w:val="24"/>
          <w:szCs w:val="24"/>
        </w:rPr>
        <w:t xml:space="preserve"> РЗА</w:t>
      </w:r>
    </w:p>
    <w:p w14:paraId="1938F2D8"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1" w:author="AO" w:date="2024-11-26T15:43:00Z">
          <w:pPr>
            <w:pStyle w:val="af5"/>
            <w:numPr>
              <w:ilvl w:val="3"/>
              <w:numId w:val="59"/>
            </w:numPr>
            <w:tabs>
              <w:tab w:val="left" w:pos="1134"/>
              <w:tab w:val="left" w:pos="1923"/>
            </w:tabs>
            <w:spacing w:line="276" w:lineRule="auto"/>
            <w:ind w:left="0" w:firstLine="709"/>
          </w:pPr>
        </w:pPrChange>
      </w:pPr>
      <w:r w:rsidRPr="0010096F">
        <w:rPr>
          <w:sz w:val="24"/>
          <w:szCs w:val="24"/>
        </w:rPr>
        <w:t>Принципиальные и монтажные схемы вторичных цепей РЗА</w:t>
      </w:r>
      <w:r w:rsidRPr="00017C75">
        <w:rPr>
          <w:sz w:val="24"/>
          <w:szCs w:val="24"/>
        </w:rPr>
        <w:t xml:space="preserve"> </w:t>
      </w:r>
      <w:r w:rsidRPr="0010096F">
        <w:rPr>
          <w:sz w:val="24"/>
          <w:szCs w:val="24"/>
        </w:rPr>
        <w:t>и ПА с привязкой к существующим схемам ИТС объектов реконструкции.</w:t>
      </w:r>
    </w:p>
    <w:p w14:paraId="38C90636"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2" w:author="AO" w:date="2024-11-26T15:43:00Z">
          <w:pPr>
            <w:pStyle w:val="af5"/>
            <w:numPr>
              <w:ilvl w:val="3"/>
              <w:numId w:val="59"/>
            </w:numPr>
            <w:tabs>
              <w:tab w:val="left" w:pos="1134"/>
              <w:tab w:val="left" w:pos="1894"/>
            </w:tabs>
            <w:spacing w:line="276" w:lineRule="auto"/>
            <w:ind w:left="0" w:firstLine="709"/>
          </w:pPr>
        </w:pPrChange>
      </w:pPr>
      <w:r w:rsidRPr="0010096F">
        <w:rPr>
          <w:sz w:val="24"/>
          <w:szCs w:val="24"/>
        </w:rPr>
        <w:lastRenderedPageBreak/>
        <w:t>Схемы</w:t>
      </w:r>
      <w:r w:rsidRPr="00017C75">
        <w:rPr>
          <w:sz w:val="24"/>
          <w:szCs w:val="24"/>
        </w:rPr>
        <w:t xml:space="preserve"> </w:t>
      </w:r>
      <w:r w:rsidRPr="0010096F">
        <w:rPr>
          <w:sz w:val="24"/>
          <w:szCs w:val="24"/>
        </w:rPr>
        <w:t>внутренней</w:t>
      </w:r>
      <w:r w:rsidRPr="00017C75">
        <w:rPr>
          <w:sz w:val="24"/>
          <w:szCs w:val="24"/>
        </w:rPr>
        <w:t xml:space="preserve"> </w:t>
      </w:r>
      <w:r w:rsidRPr="0010096F">
        <w:rPr>
          <w:sz w:val="24"/>
          <w:szCs w:val="24"/>
        </w:rPr>
        <w:t>конфигурации</w:t>
      </w:r>
      <w:r w:rsidRPr="00017C75">
        <w:rPr>
          <w:sz w:val="24"/>
          <w:szCs w:val="24"/>
        </w:rPr>
        <w:t xml:space="preserve"> </w:t>
      </w:r>
      <w:r w:rsidRPr="0010096F">
        <w:rPr>
          <w:sz w:val="24"/>
          <w:szCs w:val="24"/>
        </w:rPr>
        <w:t>микропроцессорных</w:t>
      </w:r>
      <w:r w:rsidRPr="00017C75">
        <w:rPr>
          <w:sz w:val="24"/>
          <w:szCs w:val="24"/>
        </w:rPr>
        <w:t xml:space="preserve"> </w:t>
      </w:r>
      <w:r w:rsidRPr="0010096F">
        <w:rPr>
          <w:sz w:val="24"/>
          <w:szCs w:val="24"/>
        </w:rPr>
        <w:t>устройств</w:t>
      </w:r>
      <w:r w:rsidRPr="00017C75">
        <w:rPr>
          <w:sz w:val="24"/>
          <w:szCs w:val="24"/>
        </w:rPr>
        <w:t xml:space="preserve"> </w:t>
      </w:r>
      <w:r w:rsidRPr="0010096F">
        <w:rPr>
          <w:sz w:val="24"/>
          <w:szCs w:val="24"/>
        </w:rPr>
        <w:t>РЗА</w:t>
      </w:r>
      <w:r w:rsidRPr="00017C75">
        <w:rPr>
          <w:sz w:val="24"/>
          <w:szCs w:val="24"/>
        </w:rPr>
        <w:t xml:space="preserve"> </w:t>
      </w:r>
      <w:r w:rsidRPr="0010096F">
        <w:rPr>
          <w:sz w:val="24"/>
          <w:szCs w:val="24"/>
        </w:rPr>
        <w:t>и</w:t>
      </w:r>
      <w:r w:rsidRPr="00017C75">
        <w:rPr>
          <w:sz w:val="24"/>
          <w:szCs w:val="24"/>
        </w:rPr>
        <w:t xml:space="preserve"> ПА</w:t>
      </w:r>
    </w:p>
    <w:p w14:paraId="130012DF"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3" w:author="AO" w:date="2024-11-26T15:43:00Z">
          <w:pPr>
            <w:pStyle w:val="af5"/>
            <w:numPr>
              <w:ilvl w:val="3"/>
              <w:numId w:val="59"/>
            </w:numPr>
            <w:tabs>
              <w:tab w:val="left" w:pos="1134"/>
              <w:tab w:val="left" w:pos="1923"/>
            </w:tabs>
            <w:spacing w:line="276" w:lineRule="auto"/>
            <w:ind w:left="0" w:firstLine="709"/>
          </w:pPr>
        </w:pPrChange>
      </w:pPr>
      <w:r w:rsidRPr="0010096F">
        <w:rPr>
          <w:sz w:val="24"/>
          <w:szCs w:val="24"/>
        </w:rPr>
        <w:t>Перечень всех функций РЗА каждого защищаемого элемента сети (линия, шины, АТ и т.д.), необходимых на данном объекте, анализ возможности</w:t>
      </w:r>
      <w:r w:rsidRPr="00017C75">
        <w:rPr>
          <w:sz w:val="24"/>
          <w:szCs w:val="24"/>
        </w:rPr>
        <w:t xml:space="preserve"> </w:t>
      </w:r>
      <w:r w:rsidRPr="0010096F">
        <w:rPr>
          <w:sz w:val="24"/>
          <w:szCs w:val="24"/>
        </w:rPr>
        <w:t>реализации выбранных функций на оборудовании разных производителей.</w:t>
      </w:r>
    </w:p>
    <w:p w14:paraId="04E0B2E8"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4" w:author="AO" w:date="2024-11-26T15:43:00Z">
          <w:pPr>
            <w:pStyle w:val="af5"/>
            <w:numPr>
              <w:ilvl w:val="3"/>
              <w:numId w:val="59"/>
            </w:numPr>
            <w:tabs>
              <w:tab w:val="left" w:pos="1134"/>
              <w:tab w:val="left" w:pos="1918"/>
            </w:tabs>
            <w:spacing w:line="276" w:lineRule="auto"/>
            <w:ind w:left="0" w:firstLine="709"/>
          </w:pPr>
        </w:pPrChange>
      </w:pPr>
      <w:r w:rsidRPr="0010096F">
        <w:rPr>
          <w:sz w:val="24"/>
          <w:szCs w:val="24"/>
        </w:rPr>
        <w:t>Задания заводу на изготовление шкафов (панелей) РЗА и ПА, включающие коды (карты) заказов микропроцессорных терминалов</w:t>
      </w:r>
      <w:r w:rsidRPr="00017C75">
        <w:rPr>
          <w:sz w:val="24"/>
          <w:szCs w:val="24"/>
        </w:rPr>
        <w:t xml:space="preserve"> </w:t>
      </w:r>
      <w:r w:rsidRPr="0010096F">
        <w:rPr>
          <w:sz w:val="24"/>
          <w:szCs w:val="24"/>
        </w:rPr>
        <w:t>РЗА и ПА</w:t>
      </w:r>
    </w:p>
    <w:p w14:paraId="3B3C231B"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5" w:author="AO" w:date="2024-11-26T15:43:00Z">
          <w:pPr>
            <w:pStyle w:val="af5"/>
            <w:numPr>
              <w:ilvl w:val="3"/>
              <w:numId w:val="59"/>
            </w:numPr>
            <w:tabs>
              <w:tab w:val="left" w:pos="1134"/>
              <w:tab w:val="left" w:pos="2150"/>
            </w:tabs>
            <w:spacing w:line="276" w:lineRule="auto"/>
            <w:ind w:left="0" w:firstLine="709"/>
          </w:pPr>
        </w:pPrChange>
      </w:pPr>
      <w:r w:rsidRPr="0010096F">
        <w:rPr>
          <w:sz w:val="24"/>
          <w:szCs w:val="24"/>
        </w:rPr>
        <w:t>Ориентировочный расчет параметров срабатывания устройств РЗ, СА и необходимые</w:t>
      </w:r>
      <w:r w:rsidRPr="00017C75">
        <w:rPr>
          <w:sz w:val="24"/>
          <w:szCs w:val="24"/>
        </w:rPr>
        <w:t xml:space="preserve"> </w:t>
      </w:r>
      <w:r w:rsidRPr="0010096F">
        <w:rPr>
          <w:sz w:val="24"/>
          <w:szCs w:val="24"/>
        </w:rPr>
        <w:t>для этого расчеты токов КЗ,</w:t>
      </w:r>
      <w:r w:rsidRPr="00017C75">
        <w:rPr>
          <w:sz w:val="24"/>
          <w:szCs w:val="24"/>
        </w:rPr>
        <w:t xml:space="preserve"> </w:t>
      </w:r>
      <w:r w:rsidRPr="0010096F">
        <w:rPr>
          <w:sz w:val="24"/>
          <w:szCs w:val="24"/>
        </w:rPr>
        <w:t>в т.ч. для:</w:t>
      </w:r>
    </w:p>
    <w:p w14:paraId="0D1B9ED3" w14:textId="77777777" w:rsidR="00977FE2" w:rsidRPr="0010096F" w:rsidRDefault="00D46F42" w:rsidP="0043132E">
      <w:pPr>
        <w:pStyle w:val="af5"/>
        <w:numPr>
          <w:ilvl w:val="0"/>
          <w:numId w:val="31"/>
        </w:numPr>
        <w:tabs>
          <w:tab w:val="left" w:pos="1134"/>
          <w:tab w:val="left" w:pos="1468"/>
        </w:tabs>
        <w:spacing w:line="276" w:lineRule="auto"/>
        <w:ind w:left="0" w:firstLine="709"/>
        <w:rPr>
          <w:sz w:val="24"/>
          <w:szCs w:val="24"/>
        </w:rPr>
      </w:pPr>
      <w:r w:rsidRPr="0010096F">
        <w:rPr>
          <w:sz w:val="24"/>
          <w:szCs w:val="24"/>
        </w:rPr>
        <w:t>определения необходимости подключения защит (дифференциально-фазной, продольной</w:t>
      </w:r>
      <w:r w:rsidRPr="0010096F">
        <w:rPr>
          <w:spacing w:val="40"/>
          <w:sz w:val="24"/>
          <w:szCs w:val="24"/>
        </w:rPr>
        <w:t xml:space="preserve"> </w:t>
      </w:r>
      <w:r w:rsidRPr="0010096F">
        <w:rPr>
          <w:sz w:val="24"/>
          <w:szCs w:val="24"/>
        </w:rPr>
        <w:t>дифференциальной) к ТТ в линии</w:t>
      </w:r>
      <w:r w:rsidRPr="0010096F">
        <w:rPr>
          <w:spacing w:val="40"/>
          <w:sz w:val="24"/>
          <w:szCs w:val="24"/>
        </w:rPr>
        <w:t xml:space="preserve"> </w:t>
      </w:r>
      <w:r w:rsidRPr="0010096F">
        <w:rPr>
          <w:sz w:val="24"/>
          <w:szCs w:val="24"/>
        </w:rPr>
        <w:t>(для</w:t>
      </w:r>
      <w:r w:rsidRPr="0010096F">
        <w:rPr>
          <w:spacing w:val="40"/>
          <w:sz w:val="24"/>
          <w:szCs w:val="24"/>
        </w:rPr>
        <w:t xml:space="preserve"> </w:t>
      </w:r>
      <w:r w:rsidRPr="0010096F">
        <w:rPr>
          <w:sz w:val="24"/>
          <w:szCs w:val="24"/>
        </w:rPr>
        <w:t>ЛЭП,</w:t>
      </w:r>
      <w:r w:rsidRPr="0010096F">
        <w:rPr>
          <w:spacing w:val="40"/>
          <w:sz w:val="24"/>
          <w:szCs w:val="24"/>
        </w:rPr>
        <w:t xml:space="preserve"> </w:t>
      </w:r>
      <w:r w:rsidRPr="0010096F">
        <w:rPr>
          <w:sz w:val="24"/>
          <w:szCs w:val="24"/>
        </w:rPr>
        <w:t>коммутируемой</w:t>
      </w:r>
      <w:r w:rsidRPr="0010096F">
        <w:rPr>
          <w:spacing w:val="40"/>
          <w:sz w:val="24"/>
          <w:szCs w:val="24"/>
        </w:rPr>
        <w:t xml:space="preserve"> </w:t>
      </w:r>
      <w:r w:rsidRPr="0010096F">
        <w:rPr>
          <w:sz w:val="24"/>
          <w:szCs w:val="24"/>
        </w:rPr>
        <w:t xml:space="preserve">двумя </w:t>
      </w:r>
      <w:r w:rsidRPr="0010096F">
        <w:rPr>
          <w:spacing w:val="-2"/>
          <w:sz w:val="24"/>
          <w:szCs w:val="24"/>
        </w:rPr>
        <w:t>выключателями);</w:t>
      </w:r>
    </w:p>
    <w:p w14:paraId="77A8BA39" w14:textId="77777777" w:rsidR="00977FE2" w:rsidRPr="0010096F" w:rsidRDefault="00D46F42" w:rsidP="0043132E">
      <w:pPr>
        <w:pStyle w:val="af5"/>
        <w:numPr>
          <w:ilvl w:val="0"/>
          <w:numId w:val="31"/>
        </w:numPr>
        <w:tabs>
          <w:tab w:val="left" w:pos="1134"/>
          <w:tab w:val="left" w:pos="1463"/>
        </w:tabs>
        <w:spacing w:line="276" w:lineRule="auto"/>
        <w:ind w:left="0" w:firstLine="709"/>
        <w:rPr>
          <w:sz w:val="24"/>
          <w:szCs w:val="24"/>
        </w:rPr>
      </w:pPr>
      <w:r w:rsidRPr="0010096F">
        <w:rPr>
          <w:sz w:val="24"/>
          <w:szCs w:val="24"/>
        </w:rPr>
        <w:t>обоснования</w:t>
      </w:r>
      <w:r w:rsidRPr="0010096F">
        <w:rPr>
          <w:spacing w:val="8"/>
          <w:sz w:val="24"/>
          <w:szCs w:val="24"/>
        </w:rPr>
        <w:t xml:space="preserve"> </w:t>
      </w:r>
      <w:r w:rsidRPr="0010096F">
        <w:rPr>
          <w:sz w:val="24"/>
          <w:szCs w:val="24"/>
        </w:rPr>
        <w:t>количественного</w:t>
      </w:r>
      <w:r w:rsidRPr="0010096F">
        <w:rPr>
          <w:spacing w:val="-15"/>
          <w:sz w:val="24"/>
          <w:szCs w:val="24"/>
        </w:rPr>
        <w:t xml:space="preserve"> </w:t>
      </w:r>
      <w:r w:rsidRPr="0010096F">
        <w:rPr>
          <w:sz w:val="24"/>
          <w:szCs w:val="24"/>
        </w:rPr>
        <w:t>состава</w:t>
      </w:r>
      <w:r w:rsidRPr="0010096F">
        <w:rPr>
          <w:spacing w:val="-2"/>
          <w:sz w:val="24"/>
          <w:szCs w:val="24"/>
        </w:rPr>
        <w:t xml:space="preserve"> </w:t>
      </w:r>
      <w:r w:rsidRPr="0010096F">
        <w:rPr>
          <w:sz w:val="24"/>
          <w:szCs w:val="24"/>
        </w:rPr>
        <w:t>устройств</w:t>
      </w:r>
      <w:r w:rsidRPr="0010096F">
        <w:rPr>
          <w:spacing w:val="-3"/>
          <w:sz w:val="24"/>
          <w:szCs w:val="24"/>
        </w:rPr>
        <w:t xml:space="preserve"> </w:t>
      </w:r>
      <w:r w:rsidRPr="0010096F">
        <w:rPr>
          <w:spacing w:val="-5"/>
          <w:sz w:val="24"/>
          <w:szCs w:val="24"/>
        </w:rPr>
        <w:t>РЗ;</w:t>
      </w:r>
    </w:p>
    <w:p w14:paraId="1EFD180B" w14:textId="77777777" w:rsidR="00977FE2" w:rsidRPr="0010096F" w:rsidRDefault="00D46F42" w:rsidP="0043132E">
      <w:pPr>
        <w:pStyle w:val="af4"/>
        <w:tabs>
          <w:tab w:val="left" w:pos="1134"/>
        </w:tabs>
        <w:spacing w:line="276" w:lineRule="auto"/>
        <w:ind w:firstLine="709"/>
      </w:pPr>
      <w:r w:rsidRPr="0010096F">
        <w:t>обоснования требуемого количества и направленности ступеней резервных</w:t>
      </w:r>
      <w:r w:rsidRPr="0010096F">
        <w:rPr>
          <w:spacing w:val="40"/>
        </w:rPr>
        <w:t xml:space="preserve"> </w:t>
      </w:r>
      <w:r w:rsidRPr="0010096F">
        <w:t>защит</w:t>
      </w:r>
      <w:r w:rsidRPr="0010096F">
        <w:rPr>
          <w:spacing w:val="40"/>
        </w:rPr>
        <w:t xml:space="preserve"> </w:t>
      </w:r>
      <w:r w:rsidRPr="0010096F">
        <w:t>ЛЭП и АТ;</w:t>
      </w:r>
    </w:p>
    <w:p w14:paraId="6E9010DF" w14:textId="77777777" w:rsidR="00977FE2" w:rsidRPr="0010096F" w:rsidRDefault="00D46F42" w:rsidP="0043132E">
      <w:pPr>
        <w:pStyle w:val="af5"/>
        <w:numPr>
          <w:ilvl w:val="0"/>
          <w:numId w:val="31"/>
        </w:numPr>
        <w:tabs>
          <w:tab w:val="left" w:pos="1134"/>
          <w:tab w:val="left" w:pos="1463"/>
        </w:tabs>
        <w:spacing w:line="276" w:lineRule="auto"/>
        <w:ind w:left="0" w:firstLine="709"/>
        <w:rPr>
          <w:sz w:val="24"/>
          <w:szCs w:val="24"/>
        </w:rPr>
      </w:pPr>
      <w:r w:rsidRPr="0010096F">
        <w:rPr>
          <w:sz w:val="24"/>
          <w:szCs w:val="24"/>
        </w:rPr>
        <w:t>обоснования принятых коэффициентов трансформации ТТ дифференциальных защит для обеспечения программного выравнивания вторичных токов ТТ (без установки промежуточных ТТ).</w:t>
      </w:r>
    </w:p>
    <w:p w14:paraId="27E421AA"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6" w:author="AO" w:date="2024-11-26T15:43:00Z">
          <w:pPr>
            <w:pStyle w:val="af5"/>
            <w:numPr>
              <w:ilvl w:val="3"/>
              <w:numId w:val="59"/>
            </w:numPr>
            <w:tabs>
              <w:tab w:val="left" w:pos="1134"/>
              <w:tab w:val="left" w:pos="2185"/>
            </w:tabs>
            <w:spacing w:line="276" w:lineRule="auto"/>
            <w:ind w:left="0" w:firstLine="709"/>
          </w:pPr>
        </w:pPrChange>
      </w:pPr>
      <w:r w:rsidRPr="0010096F">
        <w:rPr>
          <w:sz w:val="24"/>
          <w:szCs w:val="24"/>
        </w:rPr>
        <w:t xml:space="preserve">Ориентировочный расчет параметров срабатывания устройств ПА для подтверждения принципов выполнения и уточнения количественного состава устройств, в т.ч. </w:t>
      </w:r>
      <w:r w:rsidRPr="00017C75">
        <w:rPr>
          <w:sz w:val="24"/>
          <w:szCs w:val="24"/>
        </w:rPr>
        <w:lastRenderedPageBreak/>
        <w:t>обоснование:</w:t>
      </w:r>
    </w:p>
    <w:p w14:paraId="75EC4AE6" w14:textId="77777777" w:rsidR="00977FE2" w:rsidRPr="0010096F" w:rsidRDefault="00D46F42" w:rsidP="0043132E">
      <w:pPr>
        <w:pStyle w:val="af5"/>
        <w:numPr>
          <w:ilvl w:val="0"/>
          <w:numId w:val="30"/>
        </w:numPr>
        <w:tabs>
          <w:tab w:val="left" w:pos="1134"/>
          <w:tab w:val="left" w:pos="1455"/>
        </w:tabs>
        <w:spacing w:line="276" w:lineRule="auto"/>
        <w:ind w:left="0" w:firstLine="709"/>
        <w:rPr>
          <w:sz w:val="24"/>
          <w:szCs w:val="24"/>
        </w:rPr>
      </w:pPr>
      <w:r w:rsidRPr="0010096F">
        <w:rPr>
          <w:sz w:val="24"/>
          <w:szCs w:val="24"/>
        </w:rPr>
        <w:t>действия автоматики ограничения повышения и снижения напряжения (АОПН и АОСН соответственно), размещенной на ПС 110-220 кВ, на отключение (включение) шунтирующих реакторов, устройств СКРМ;</w:t>
      </w:r>
    </w:p>
    <w:p w14:paraId="05025916" w14:textId="77777777" w:rsidR="00977FE2" w:rsidRPr="0010096F" w:rsidRDefault="00D46F42" w:rsidP="0043132E">
      <w:pPr>
        <w:pStyle w:val="af5"/>
        <w:numPr>
          <w:ilvl w:val="0"/>
          <w:numId w:val="30"/>
        </w:numPr>
        <w:tabs>
          <w:tab w:val="left" w:pos="1134"/>
          <w:tab w:val="left" w:pos="1456"/>
        </w:tabs>
        <w:spacing w:line="276" w:lineRule="auto"/>
        <w:ind w:left="0" w:firstLine="709"/>
        <w:rPr>
          <w:sz w:val="24"/>
          <w:szCs w:val="24"/>
        </w:rPr>
      </w:pPr>
      <w:r w:rsidRPr="0010096F">
        <w:rPr>
          <w:sz w:val="24"/>
          <w:szCs w:val="24"/>
        </w:rPr>
        <w:t>требуемого количества ступеней каждого из устройств ПА (АОПН, АОСН, АОПО, АЛАР и т.д.) и действия каждой ступени;</w:t>
      </w:r>
    </w:p>
    <w:p w14:paraId="46205A76" w14:textId="77777777" w:rsidR="00977FE2" w:rsidRPr="0010096F" w:rsidRDefault="00D46F42" w:rsidP="0043132E">
      <w:pPr>
        <w:pStyle w:val="af5"/>
        <w:numPr>
          <w:ilvl w:val="0"/>
          <w:numId w:val="30"/>
        </w:numPr>
        <w:tabs>
          <w:tab w:val="left" w:pos="1134"/>
          <w:tab w:val="left" w:pos="1462"/>
        </w:tabs>
        <w:spacing w:line="276" w:lineRule="auto"/>
        <w:ind w:left="0" w:firstLine="709"/>
        <w:rPr>
          <w:sz w:val="24"/>
          <w:szCs w:val="24"/>
        </w:rPr>
      </w:pPr>
      <w:r w:rsidRPr="0010096F">
        <w:rPr>
          <w:sz w:val="24"/>
          <w:szCs w:val="24"/>
        </w:rPr>
        <w:t>принципа выполнения и состава устройств и комплексов ПА, реализующих функцию предотвращения нарушения устойчивости (контролируемые сечения, пусковые органы, устройства контроля предшествующего</w:t>
      </w:r>
      <w:r w:rsidRPr="0010096F">
        <w:rPr>
          <w:spacing w:val="-10"/>
          <w:sz w:val="24"/>
          <w:szCs w:val="24"/>
        </w:rPr>
        <w:t xml:space="preserve"> </w:t>
      </w:r>
      <w:r w:rsidRPr="0010096F">
        <w:rPr>
          <w:sz w:val="24"/>
          <w:szCs w:val="24"/>
        </w:rPr>
        <w:t>режима, алгоритмы выбора управляющих</w:t>
      </w:r>
      <w:r w:rsidRPr="0010096F">
        <w:rPr>
          <w:spacing w:val="29"/>
          <w:sz w:val="24"/>
          <w:szCs w:val="24"/>
        </w:rPr>
        <w:t xml:space="preserve"> </w:t>
      </w:r>
      <w:r w:rsidRPr="0010096F">
        <w:rPr>
          <w:sz w:val="24"/>
          <w:szCs w:val="24"/>
        </w:rPr>
        <w:t xml:space="preserve">воздействий и </w:t>
      </w:r>
      <w:r w:rsidRPr="0010096F">
        <w:rPr>
          <w:spacing w:val="-2"/>
          <w:sz w:val="24"/>
          <w:szCs w:val="24"/>
        </w:rPr>
        <w:t>т.д.);</w:t>
      </w:r>
    </w:p>
    <w:p w14:paraId="623B46EB" w14:textId="77777777" w:rsidR="00977FE2" w:rsidRPr="0010096F" w:rsidRDefault="00D46F42" w:rsidP="0043132E">
      <w:pPr>
        <w:pStyle w:val="af5"/>
        <w:numPr>
          <w:ilvl w:val="0"/>
          <w:numId w:val="30"/>
        </w:numPr>
        <w:tabs>
          <w:tab w:val="left" w:pos="1134"/>
          <w:tab w:val="left" w:pos="1445"/>
        </w:tabs>
        <w:spacing w:before="7" w:line="276" w:lineRule="auto"/>
        <w:ind w:left="0" w:firstLine="709"/>
        <w:rPr>
          <w:sz w:val="24"/>
          <w:szCs w:val="24"/>
        </w:rPr>
      </w:pPr>
      <w:r w:rsidRPr="0010096F">
        <w:rPr>
          <w:sz w:val="24"/>
          <w:szCs w:val="24"/>
        </w:rPr>
        <w:t>алгоритмов</w:t>
      </w:r>
      <w:r w:rsidRPr="0010096F">
        <w:rPr>
          <w:spacing w:val="2"/>
          <w:sz w:val="24"/>
          <w:szCs w:val="24"/>
        </w:rPr>
        <w:t xml:space="preserve"> </w:t>
      </w:r>
      <w:r w:rsidRPr="0010096F">
        <w:rPr>
          <w:sz w:val="24"/>
          <w:szCs w:val="24"/>
        </w:rPr>
        <w:t>устройств</w:t>
      </w:r>
      <w:r w:rsidRPr="0010096F">
        <w:rPr>
          <w:spacing w:val="-6"/>
          <w:sz w:val="24"/>
          <w:szCs w:val="24"/>
        </w:rPr>
        <w:t xml:space="preserve"> </w:t>
      </w:r>
      <w:r w:rsidRPr="0010096F">
        <w:rPr>
          <w:spacing w:val="-5"/>
          <w:sz w:val="24"/>
          <w:szCs w:val="24"/>
        </w:rPr>
        <w:t>ПА.</w:t>
      </w:r>
    </w:p>
    <w:p w14:paraId="171C8E59"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7" w:author="AO" w:date="2024-11-26T15:43:00Z">
          <w:pPr>
            <w:pStyle w:val="af5"/>
            <w:numPr>
              <w:ilvl w:val="3"/>
              <w:numId w:val="59"/>
            </w:numPr>
            <w:tabs>
              <w:tab w:val="left" w:pos="1134"/>
              <w:tab w:val="left" w:pos="2116"/>
              <w:tab w:val="left" w:pos="5036"/>
              <w:tab w:val="left" w:pos="6053"/>
              <w:tab w:val="left" w:pos="9350"/>
            </w:tabs>
            <w:spacing w:before="3" w:line="276" w:lineRule="auto"/>
            <w:ind w:left="0" w:firstLine="709"/>
          </w:pPr>
        </w:pPrChange>
      </w:pPr>
      <w:r w:rsidRPr="0010096F">
        <w:rPr>
          <w:sz w:val="24"/>
          <w:szCs w:val="24"/>
        </w:rPr>
        <w:t>Решения</w:t>
      </w:r>
      <w:r w:rsidRPr="00017C75">
        <w:rPr>
          <w:sz w:val="24"/>
          <w:szCs w:val="24"/>
        </w:rPr>
        <w:t xml:space="preserve"> </w:t>
      </w:r>
      <w:r w:rsidRPr="0010096F">
        <w:rPr>
          <w:sz w:val="24"/>
          <w:szCs w:val="24"/>
        </w:rPr>
        <w:t>по</w:t>
      </w:r>
      <w:r w:rsidRPr="00017C75">
        <w:rPr>
          <w:sz w:val="24"/>
          <w:szCs w:val="24"/>
        </w:rPr>
        <w:t xml:space="preserve"> удаленному</w:t>
      </w:r>
      <w:r w:rsidRPr="0010096F">
        <w:rPr>
          <w:sz w:val="24"/>
          <w:szCs w:val="24"/>
        </w:rPr>
        <w:t xml:space="preserve"> </w:t>
      </w:r>
      <w:r w:rsidRPr="00017C75">
        <w:rPr>
          <w:sz w:val="24"/>
          <w:szCs w:val="24"/>
        </w:rPr>
        <w:t>доступу</w:t>
      </w:r>
      <w:r w:rsidRPr="0010096F">
        <w:rPr>
          <w:sz w:val="24"/>
          <w:szCs w:val="24"/>
        </w:rPr>
        <w:t xml:space="preserve"> к</w:t>
      </w:r>
      <w:r w:rsidRPr="00017C75">
        <w:rPr>
          <w:sz w:val="24"/>
          <w:szCs w:val="24"/>
        </w:rPr>
        <w:t xml:space="preserve"> </w:t>
      </w:r>
      <w:r w:rsidRPr="0010096F">
        <w:rPr>
          <w:sz w:val="24"/>
          <w:szCs w:val="24"/>
        </w:rPr>
        <w:t>изменению</w:t>
      </w:r>
      <w:r w:rsidRPr="00017C75">
        <w:rPr>
          <w:sz w:val="24"/>
          <w:szCs w:val="24"/>
        </w:rPr>
        <w:t xml:space="preserve"> конфигураций</w:t>
      </w:r>
      <w:r w:rsidRPr="0010096F">
        <w:rPr>
          <w:sz w:val="24"/>
          <w:szCs w:val="24"/>
        </w:rPr>
        <w:t xml:space="preserve"> и</w:t>
      </w:r>
      <w:r w:rsidRPr="00017C75">
        <w:rPr>
          <w:sz w:val="24"/>
          <w:szCs w:val="24"/>
        </w:rPr>
        <w:t xml:space="preserve"> уставок </w:t>
      </w:r>
      <w:r w:rsidRPr="0010096F">
        <w:rPr>
          <w:sz w:val="24"/>
          <w:szCs w:val="24"/>
        </w:rPr>
        <w:t>терминалов</w:t>
      </w:r>
      <w:r w:rsidRPr="00017C75">
        <w:rPr>
          <w:sz w:val="24"/>
          <w:szCs w:val="24"/>
        </w:rPr>
        <w:t xml:space="preserve"> РЗА.</w:t>
      </w:r>
    </w:p>
    <w:p w14:paraId="3D8DB22A"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8" w:author="AO" w:date="2024-11-26T15:43:00Z">
          <w:pPr>
            <w:pStyle w:val="af5"/>
            <w:numPr>
              <w:ilvl w:val="3"/>
              <w:numId w:val="59"/>
            </w:numPr>
            <w:tabs>
              <w:tab w:val="left" w:pos="1134"/>
              <w:tab w:val="left" w:pos="2087"/>
            </w:tabs>
            <w:spacing w:before="2" w:line="276" w:lineRule="auto"/>
            <w:ind w:left="0" w:firstLine="709"/>
          </w:pPr>
        </w:pPrChange>
      </w:pPr>
      <w:r w:rsidRPr="0010096F">
        <w:rPr>
          <w:sz w:val="24"/>
          <w:szCs w:val="24"/>
        </w:rPr>
        <w:t>Решения по ОМП на каждой ЛЭП с обоснованием применения способов двухстороннего или одностороннего замера в зависимости от конфигурации сети («коридоры», одиночные линии). Приборы ОМП должны быть независимыми.</w:t>
      </w:r>
    </w:p>
    <w:p w14:paraId="7FF8DA2F"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39" w:author="AO" w:date="2024-11-26T15:43:00Z">
          <w:pPr>
            <w:pStyle w:val="af5"/>
            <w:numPr>
              <w:ilvl w:val="3"/>
              <w:numId w:val="59"/>
            </w:numPr>
            <w:tabs>
              <w:tab w:val="left" w:pos="1134"/>
              <w:tab w:val="left" w:pos="2006"/>
            </w:tabs>
            <w:spacing w:before="4" w:line="276" w:lineRule="auto"/>
            <w:ind w:left="0" w:firstLine="709"/>
          </w:pPr>
        </w:pPrChange>
      </w:pPr>
      <w:r w:rsidRPr="0010096F">
        <w:rPr>
          <w:sz w:val="24"/>
          <w:szCs w:val="24"/>
        </w:rPr>
        <w:t>Обоснование (ориентировочные расчеты) требуемых номинальных первичных и вторичных токов ТТ, а</w:t>
      </w:r>
      <w:r w:rsidRPr="00017C75">
        <w:rPr>
          <w:sz w:val="24"/>
          <w:szCs w:val="24"/>
        </w:rPr>
        <w:t xml:space="preserve"> </w:t>
      </w:r>
      <w:r w:rsidRPr="0010096F">
        <w:rPr>
          <w:sz w:val="24"/>
          <w:szCs w:val="24"/>
        </w:rPr>
        <w:t>также количества и номинальной мощности вторичных обмоток ТТ</w:t>
      </w:r>
      <w:r w:rsidRPr="00017C75">
        <w:rPr>
          <w:sz w:val="24"/>
          <w:szCs w:val="24"/>
        </w:rPr>
        <w:t xml:space="preserve"> </w:t>
      </w:r>
      <w:r w:rsidRPr="0010096F">
        <w:rPr>
          <w:sz w:val="24"/>
          <w:szCs w:val="24"/>
        </w:rPr>
        <w:t>и</w:t>
      </w:r>
      <w:r w:rsidRPr="00017C75">
        <w:rPr>
          <w:sz w:val="24"/>
          <w:szCs w:val="24"/>
        </w:rPr>
        <w:t xml:space="preserve"> </w:t>
      </w:r>
      <w:r w:rsidRPr="0010096F">
        <w:rPr>
          <w:sz w:val="24"/>
          <w:szCs w:val="24"/>
        </w:rPr>
        <w:t>ТН на основании обосновывающих расчетов с учетом видов устройств РЗ (дифференциальная</w:t>
      </w:r>
      <w:r w:rsidRPr="00017C75">
        <w:rPr>
          <w:sz w:val="24"/>
          <w:szCs w:val="24"/>
        </w:rPr>
        <w:t xml:space="preserve"> </w:t>
      </w:r>
      <w:r w:rsidRPr="0010096F">
        <w:rPr>
          <w:sz w:val="24"/>
          <w:szCs w:val="24"/>
        </w:rPr>
        <w:t>защита шин, продоль</w:t>
      </w:r>
      <w:r w:rsidRPr="0010096F">
        <w:rPr>
          <w:sz w:val="24"/>
          <w:szCs w:val="24"/>
        </w:rPr>
        <w:lastRenderedPageBreak/>
        <w:t>ная дифференциальная, дифференциально-фазная защита линии, ступенчатые</w:t>
      </w:r>
      <w:r w:rsidRPr="00017C75">
        <w:rPr>
          <w:sz w:val="24"/>
          <w:szCs w:val="24"/>
        </w:rPr>
        <w:t xml:space="preserve"> </w:t>
      </w:r>
      <w:r w:rsidRPr="0010096F">
        <w:rPr>
          <w:sz w:val="24"/>
          <w:szCs w:val="24"/>
        </w:rPr>
        <w:t>защиты линий и т.д.), СА, ПА и РА, их потребления, ориентировочных длин кабелей, значений токов КЗ</w:t>
      </w:r>
      <w:r w:rsidRPr="00017C75">
        <w:rPr>
          <w:sz w:val="24"/>
          <w:szCs w:val="24"/>
        </w:rPr>
        <w:t xml:space="preserve"> </w:t>
      </w:r>
      <w:r w:rsidRPr="0010096F">
        <w:rPr>
          <w:sz w:val="24"/>
          <w:szCs w:val="24"/>
        </w:rPr>
        <w:t>и допустимой погрешности для</w:t>
      </w:r>
      <w:r w:rsidRPr="00017C75">
        <w:rPr>
          <w:sz w:val="24"/>
          <w:szCs w:val="24"/>
        </w:rPr>
        <w:t xml:space="preserve"> </w:t>
      </w:r>
      <w:r w:rsidRPr="0010096F">
        <w:rPr>
          <w:sz w:val="24"/>
          <w:szCs w:val="24"/>
        </w:rPr>
        <w:t>каждого</w:t>
      </w:r>
      <w:r w:rsidRPr="00017C75">
        <w:rPr>
          <w:sz w:val="24"/>
          <w:szCs w:val="24"/>
        </w:rPr>
        <w:t xml:space="preserve"> </w:t>
      </w:r>
      <w:r w:rsidRPr="0010096F">
        <w:rPr>
          <w:sz w:val="24"/>
          <w:szCs w:val="24"/>
        </w:rPr>
        <w:t>вида</w:t>
      </w:r>
      <w:r w:rsidRPr="00017C75">
        <w:rPr>
          <w:sz w:val="24"/>
          <w:szCs w:val="24"/>
        </w:rPr>
        <w:t xml:space="preserve"> </w:t>
      </w:r>
      <w:r w:rsidRPr="0010096F">
        <w:rPr>
          <w:sz w:val="24"/>
          <w:szCs w:val="24"/>
        </w:rPr>
        <w:t>РЗА</w:t>
      </w:r>
      <w:r w:rsidRPr="00017C75">
        <w:rPr>
          <w:sz w:val="24"/>
          <w:szCs w:val="24"/>
        </w:rPr>
        <w:t xml:space="preserve"> </w:t>
      </w:r>
      <w:r w:rsidRPr="0010096F">
        <w:rPr>
          <w:sz w:val="24"/>
          <w:szCs w:val="24"/>
        </w:rPr>
        <w:t>(при КЗ</w:t>
      </w:r>
      <w:r w:rsidRPr="00017C75">
        <w:rPr>
          <w:sz w:val="24"/>
          <w:szCs w:val="24"/>
        </w:rPr>
        <w:t xml:space="preserve"> </w:t>
      </w:r>
      <w:r w:rsidRPr="0010096F">
        <w:rPr>
          <w:sz w:val="24"/>
          <w:szCs w:val="24"/>
        </w:rPr>
        <w:t>в</w:t>
      </w:r>
      <w:r w:rsidRPr="00017C75">
        <w:rPr>
          <w:sz w:val="24"/>
          <w:szCs w:val="24"/>
        </w:rPr>
        <w:t xml:space="preserve"> </w:t>
      </w:r>
      <w:r w:rsidRPr="0010096F">
        <w:rPr>
          <w:sz w:val="24"/>
          <w:szCs w:val="24"/>
        </w:rPr>
        <w:t>месте их установки и в других точках сети, постоянной времени сети соответствующего напряжения, длительности бестоковой паузы для ОАПВ и т.п.).</w:t>
      </w:r>
    </w:p>
    <w:p w14:paraId="08D7309E"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40" w:author="AO" w:date="2024-11-26T15:43:00Z">
          <w:pPr>
            <w:pStyle w:val="af5"/>
            <w:numPr>
              <w:ilvl w:val="3"/>
              <w:numId w:val="59"/>
            </w:numPr>
            <w:tabs>
              <w:tab w:val="left" w:pos="1134"/>
              <w:tab w:val="left" w:pos="2034"/>
            </w:tabs>
            <w:spacing w:before="17" w:line="276" w:lineRule="auto"/>
            <w:ind w:left="0" w:firstLine="709"/>
          </w:pPr>
        </w:pPrChange>
      </w:pPr>
      <w:r w:rsidRPr="0010096F">
        <w:rPr>
          <w:sz w:val="24"/>
          <w:szCs w:val="24"/>
        </w:rPr>
        <w:t>Решения по регистрации аварийных процессов и событий объекта (ЛЭП/ПС) независимым РАС</w:t>
      </w:r>
      <w:r w:rsidRPr="00017C75">
        <w:rPr>
          <w:sz w:val="24"/>
          <w:szCs w:val="24"/>
        </w:rPr>
        <w:t xml:space="preserve"> </w:t>
      </w:r>
      <w:r w:rsidRPr="0010096F">
        <w:rPr>
          <w:sz w:val="24"/>
          <w:szCs w:val="24"/>
        </w:rPr>
        <w:t>с</w:t>
      </w:r>
      <w:r w:rsidRPr="00017C75">
        <w:rPr>
          <w:sz w:val="24"/>
          <w:szCs w:val="24"/>
        </w:rPr>
        <w:t xml:space="preserve"> </w:t>
      </w:r>
      <w:r w:rsidRPr="0010096F">
        <w:rPr>
          <w:sz w:val="24"/>
          <w:szCs w:val="24"/>
        </w:rPr>
        <w:t>учетом наличия этой</w:t>
      </w:r>
      <w:r w:rsidRPr="00017C75">
        <w:rPr>
          <w:sz w:val="24"/>
          <w:szCs w:val="24"/>
        </w:rPr>
        <w:t xml:space="preserve"> </w:t>
      </w:r>
      <w:r w:rsidRPr="0010096F">
        <w:rPr>
          <w:sz w:val="24"/>
          <w:szCs w:val="24"/>
        </w:rPr>
        <w:t>функции в</w:t>
      </w:r>
      <w:r w:rsidRPr="00017C75">
        <w:rPr>
          <w:sz w:val="24"/>
          <w:szCs w:val="24"/>
        </w:rPr>
        <w:t xml:space="preserve"> </w:t>
      </w:r>
      <w:r w:rsidRPr="0010096F">
        <w:rPr>
          <w:sz w:val="24"/>
          <w:szCs w:val="24"/>
        </w:rPr>
        <w:t>микропроцессорных терминалах РЗА,</w:t>
      </w:r>
      <w:r w:rsidRPr="00017C75">
        <w:rPr>
          <w:sz w:val="24"/>
          <w:szCs w:val="24"/>
        </w:rPr>
        <w:t xml:space="preserve"> </w:t>
      </w:r>
      <w:r w:rsidRPr="0010096F">
        <w:rPr>
          <w:sz w:val="24"/>
          <w:szCs w:val="24"/>
        </w:rPr>
        <w:t>в</w:t>
      </w:r>
      <w:r w:rsidRPr="00017C75">
        <w:rPr>
          <w:sz w:val="24"/>
          <w:szCs w:val="24"/>
        </w:rPr>
        <w:t xml:space="preserve"> </w:t>
      </w:r>
      <w:r w:rsidRPr="0010096F">
        <w:rPr>
          <w:sz w:val="24"/>
          <w:szCs w:val="24"/>
        </w:rPr>
        <w:t>т.ч.:</w:t>
      </w:r>
    </w:p>
    <w:p w14:paraId="4270D479" w14:textId="77777777" w:rsidR="00977FE2" w:rsidRPr="0010096F" w:rsidRDefault="00D46F42" w:rsidP="0043132E">
      <w:pPr>
        <w:pStyle w:val="af5"/>
        <w:numPr>
          <w:ilvl w:val="0"/>
          <w:numId w:val="29"/>
        </w:numPr>
        <w:tabs>
          <w:tab w:val="left" w:pos="1134"/>
          <w:tab w:val="left" w:pos="1428"/>
        </w:tabs>
        <w:spacing w:line="276" w:lineRule="auto"/>
        <w:ind w:left="0" w:firstLine="709"/>
        <w:rPr>
          <w:sz w:val="24"/>
          <w:szCs w:val="24"/>
        </w:rPr>
      </w:pPr>
      <w:r w:rsidRPr="0010096F">
        <w:rPr>
          <w:sz w:val="24"/>
          <w:szCs w:val="24"/>
        </w:rPr>
        <w:t>вид</w:t>
      </w:r>
      <w:r w:rsidRPr="0010096F">
        <w:rPr>
          <w:spacing w:val="-2"/>
          <w:sz w:val="24"/>
          <w:szCs w:val="24"/>
        </w:rPr>
        <w:t xml:space="preserve"> </w:t>
      </w:r>
      <w:r w:rsidRPr="0010096F">
        <w:rPr>
          <w:sz w:val="24"/>
          <w:szCs w:val="24"/>
        </w:rPr>
        <w:t>(тип)</w:t>
      </w:r>
      <w:r w:rsidRPr="0010096F">
        <w:rPr>
          <w:spacing w:val="-3"/>
          <w:sz w:val="24"/>
          <w:szCs w:val="24"/>
        </w:rPr>
        <w:t xml:space="preserve"> </w:t>
      </w:r>
      <w:r w:rsidRPr="0010096F">
        <w:rPr>
          <w:sz w:val="24"/>
          <w:szCs w:val="24"/>
        </w:rPr>
        <w:t>измеряемых</w:t>
      </w:r>
      <w:r w:rsidRPr="0010096F">
        <w:rPr>
          <w:spacing w:val="18"/>
          <w:sz w:val="24"/>
          <w:szCs w:val="24"/>
        </w:rPr>
        <w:t xml:space="preserve"> </w:t>
      </w:r>
      <w:r w:rsidRPr="0010096F">
        <w:rPr>
          <w:sz w:val="24"/>
          <w:szCs w:val="24"/>
        </w:rPr>
        <w:t>и</w:t>
      </w:r>
      <w:r w:rsidRPr="0010096F">
        <w:rPr>
          <w:spacing w:val="-3"/>
          <w:sz w:val="24"/>
          <w:szCs w:val="24"/>
        </w:rPr>
        <w:t xml:space="preserve"> </w:t>
      </w:r>
      <w:r w:rsidRPr="0010096F">
        <w:rPr>
          <w:sz w:val="24"/>
          <w:szCs w:val="24"/>
        </w:rPr>
        <w:t>регистрируемых</w:t>
      </w:r>
      <w:r w:rsidRPr="0010096F">
        <w:rPr>
          <w:spacing w:val="-4"/>
          <w:sz w:val="24"/>
          <w:szCs w:val="24"/>
        </w:rPr>
        <w:t xml:space="preserve"> </w:t>
      </w:r>
      <w:r w:rsidRPr="0010096F">
        <w:rPr>
          <w:spacing w:val="-2"/>
          <w:sz w:val="24"/>
          <w:szCs w:val="24"/>
        </w:rPr>
        <w:t>параметров;</w:t>
      </w:r>
    </w:p>
    <w:p w14:paraId="7D93ECD6" w14:textId="77777777" w:rsidR="00977FE2" w:rsidRPr="0010096F" w:rsidRDefault="00D46F42" w:rsidP="0043132E">
      <w:pPr>
        <w:pStyle w:val="af5"/>
        <w:numPr>
          <w:ilvl w:val="0"/>
          <w:numId w:val="29"/>
        </w:numPr>
        <w:tabs>
          <w:tab w:val="left" w:pos="1134"/>
          <w:tab w:val="left" w:pos="1431"/>
        </w:tabs>
        <w:spacing w:line="276" w:lineRule="auto"/>
        <w:ind w:left="0" w:firstLine="709"/>
        <w:rPr>
          <w:sz w:val="24"/>
          <w:szCs w:val="24"/>
        </w:rPr>
      </w:pPr>
      <w:r w:rsidRPr="0010096F">
        <w:rPr>
          <w:sz w:val="24"/>
          <w:szCs w:val="24"/>
        </w:rPr>
        <w:t>частота</w:t>
      </w:r>
      <w:r w:rsidRPr="0010096F">
        <w:rPr>
          <w:spacing w:val="-5"/>
          <w:sz w:val="24"/>
          <w:szCs w:val="24"/>
        </w:rPr>
        <w:t xml:space="preserve"> </w:t>
      </w:r>
      <w:r w:rsidRPr="0010096F">
        <w:rPr>
          <w:spacing w:val="-2"/>
          <w:sz w:val="24"/>
          <w:szCs w:val="24"/>
        </w:rPr>
        <w:t>обработки;</w:t>
      </w:r>
    </w:p>
    <w:p w14:paraId="2EF1C781" w14:textId="77777777" w:rsidR="00977FE2" w:rsidRPr="0010096F" w:rsidRDefault="00D46F42" w:rsidP="0043132E">
      <w:pPr>
        <w:pStyle w:val="af5"/>
        <w:numPr>
          <w:ilvl w:val="0"/>
          <w:numId w:val="29"/>
        </w:numPr>
        <w:tabs>
          <w:tab w:val="left" w:pos="1134"/>
          <w:tab w:val="left" w:pos="1435"/>
        </w:tabs>
        <w:spacing w:before="3" w:line="276" w:lineRule="auto"/>
        <w:ind w:left="0" w:firstLine="709"/>
        <w:rPr>
          <w:sz w:val="24"/>
          <w:szCs w:val="24"/>
        </w:rPr>
      </w:pPr>
      <w:r w:rsidRPr="0010096F">
        <w:rPr>
          <w:sz w:val="24"/>
          <w:szCs w:val="24"/>
        </w:rPr>
        <w:t>регистрируемые</w:t>
      </w:r>
      <w:r w:rsidRPr="0010096F">
        <w:rPr>
          <w:spacing w:val="-14"/>
          <w:sz w:val="24"/>
          <w:szCs w:val="24"/>
        </w:rPr>
        <w:t xml:space="preserve"> </w:t>
      </w:r>
      <w:r w:rsidRPr="0010096F">
        <w:rPr>
          <w:sz w:val="24"/>
          <w:szCs w:val="24"/>
        </w:rPr>
        <w:t>сигналы (с</w:t>
      </w:r>
      <w:r w:rsidRPr="0010096F">
        <w:rPr>
          <w:spacing w:val="-9"/>
          <w:sz w:val="24"/>
          <w:szCs w:val="24"/>
        </w:rPr>
        <w:t xml:space="preserve"> </w:t>
      </w:r>
      <w:r w:rsidRPr="0010096F">
        <w:rPr>
          <w:sz w:val="24"/>
          <w:szCs w:val="24"/>
        </w:rPr>
        <w:t>указанием</w:t>
      </w:r>
      <w:r w:rsidRPr="0010096F">
        <w:rPr>
          <w:spacing w:val="-1"/>
          <w:sz w:val="24"/>
          <w:szCs w:val="24"/>
        </w:rPr>
        <w:t xml:space="preserve"> </w:t>
      </w:r>
      <w:r w:rsidRPr="0010096F">
        <w:rPr>
          <w:sz w:val="24"/>
          <w:szCs w:val="24"/>
        </w:rPr>
        <w:t>источника</w:t>
      </w:r>
      <w:r w:rsidRPr="0010096F">
        <w:rPr>
          <w:spacing w:val="-1"/>
          <w:sz w:val="24"/>
          <w:szCs w:val="24"/>
        </w:rPr>
        <w:t xml:space="preserve"> </w:t>
      </w:r>
      <w:r w:rsidRPr="0010096F">
        <w:rPr>
          <w:spacing w:val="-2"/>
          <w:sz w:val="24"/>
          <w:szCs w:val="24"/>
        </w:rPr>
        <w:t>сигнала);</w:t>
      </w:r>
    </w:p>
    <w:p w14:paraId="0C7F59C9" w14:textId="77777777" w:rsidR="00977FE2" w:rsidRPr="0010096F" w:rsidRDefault="00D46F42" w:rsidP="00553AC2">
      <w:pPr>
        <w:pStyle w:val="af5"/>
        <w:numPr>
          <w:ilvl w:val="0"/>
          <w:numId w:val="29"/>
        </w:numPr>
        <w:tabs>
          <w:tab w:val="left" w:pos="1134"/>
          <w:tab w:val="left" w:pos="1427"/>
        </w:tabs>
        <w:spacing w:before="7" w:line="276" w:lineRule="auto"/>
        <w:ind w:left="0" w:firstLine="709"/>
        <w:rPr>
          <w:sz w:val="24"/>
          <w:szCs w:val="24"/>
        </w:rPr>
      </w:pPr>
      <w:r w:rsidRPr="0010096F">
        <w:rPr>
          <w:sz w:val="24"/>
          <w:szCs w:val="24"/>
        </w:rPr>
        <w:t xml:space="preserve">условия пуска (для обеспечения функции РАС) должны обеспечивать сбор информации, достаточной для обеспечения своевременного (оперативного) анализа аварийного </w:t>
      </w:r>
      <w:r w:rsidRPr="0010096F">
        <w:rPr>
          <w:spacing w:val="-2"/>
          <w:sz w:val="24"/>
          <w:szCs w:val="24"/>
        </w:rPr>
        <w:t>процесса.</w:t>
      </w:r>
    </w:p>
    <w:p w14:paraId="0CA43729"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41" w:author="AO" w:date="2024-11-26T15:43:00Z">
          <w:pPr>
            <w:pStyle w:val="af5"/>
            <w:numPr>
              <w:ilvl w:val="3"/>
              <w:numId w:val="59"/>
            </w:numPr>
            <w:tabs>
              <w:tab w:val="left" w:pos="1134"/>
              <w:tab w:val="left" w:pos="2068"/>
            </w:tabs>
            <w:spacing w:before="10" w:line="276" w:lineRule="auto"/>
            <w:ind w:left="0" w:firstLine="709"/>
          </w:pPr>
        </w:pPrChange>
      </w:pPr>
      <w:r w:rsidRPr="0010096F">
        <w:rPr>
          <w:sz w:val="24"/>
          <w:szCs w:val="24"/>
        </w:rPr>
        <w:t>Решения по приближению устройств РЗА к первичному оборудованию с проработкой вариантов их размещения в отдельных релейных щитах, сооружаемых в непосредственной близости к РУ соответствующих напряжений.</w:t>
      </w:r>
    </w:p>
    <w:p w14:paraId="12E4C9C8" w14:textId="77777777" w:rsidR="00977FE2" w:rsidRPr="0010096F" w:rsidRDefault="00D46F42">
      <w:pPr>
        <w:pStyle w:val="af5"/>
        <w:numPr>
          <w:ilvl w:val="2"/>
          <w:numId w:val="106"/>
        </w:numPr>
        <w:tabs>
          <w:tab w:val="left" w:pos="1134"/>
          <w:tab w:val="left" w:pos="1701"/>
        </w:tabs>
        <w:spacing w:line="276" w:lineRule="auto"/>
        <w:ind w:left="0" w:firstLine="709"/>
        <w:rPr>
          <w:sz w:val="24"/>
          <w:szCs w:val="24"/>
        </w:rPr>
        <w:pPrChange w:id="42" w:author="AO" w:date="2024-11-26T15:43:00Z">
          <w:pPr>
            <w:pStyle w:val="af5"/>
            <w:numPr>
              <w:ilvl w:val="3"/>
              <w:numId w:val="59"/>
            </w:numPr>
            <w:tabs>
              <w:tab w:val="left" w:pos="1134"/>
              <w:tab w:val="left" w:pos="2212"/>
            </w:tabs>
            <w:spacing w:before="4" w:line="276" w:lineRule="auto"/>
            <w:ind w:left="0" w:firstLine="709"/>
          </w:pPr>
        </w:pPrChange>
      </w:pPr>
      <w:r w:rsidRPr="0010096F">
        <w:rPr>
          <w:sz w:val="24"/>
          <w:szCs w:val="24"/>
        </w:rPr>
        <w:t>Микропроцессорные устройства РЗА, устанавливаемые на объекте проектирования, объектах,</w:t>
      </w:r>
      <w:r w:rsidRPr="00017C75">
        <w:rPr>
          <w:sz w:val="24"/>
          <w:szCs w:val="24"/>
        </w:rPr>
        <w:t xml:space="preserve"> </w:t>
      </w:r>
      <w:r w:rsidRPr="0010096F">
        <w:rPr>
          <w:sz w:val="24"/>
          <w:szCs w:val="24"/>
        </w:rPr>
        <w:t>технологически связанных</w:t>
      </w:r>
      <w:r w:rsidRPr="00017C75">
        <w:rPr>
          <w:sz w:val="24"/>
          <w:szCs w:val="24"/>
        </w:rPr>
        <w:t xml:space="preserve"> </w:t>
      </w:r>
      <w:r w:rsidRPr="0010096F">
        <w:rPr>
          <w:sz w:val="24"/>
          <w:szCs w:val="24"/>
        </w:rPr>
        <w:t>с объектом</w:t>
      </w:r>
      <w:r w:rsidRPr="00017C75">
        <w:rPr>
          <w:sz w:val="24"/>
          <w:szCs w:val="24"/>
        </w:rPr>
        <w:t xml:space="preserve"> </w:t>
      </w:r>
      <w:r w:rsidRPr="0010096F">
        <w:rPr>
          <w:sz w:val="24"/>
          <w:szCs w:val="24"/>
        </w:rPr>
        <w:t xml:space="preserve">проектирования, и объектах, на </w:t>
      </w:r>
      <w:r w:rsidRPr="0010096F">
        <w:rPr>
          <w:sz w:val="24"/>
          <w:szCs w:val="24"/>
        </w:rPr>
        <w:lastRenderedPageBreak/>
        <w:t>которых предусматривается выполнение работ, должны обеспечивать</w:t>
      </w:r>
      <w:r w:rsidRPr="00913375">
        <w:rPr>
          <w:sz w:val="24"/>
          <w:szCs w:val="24"/>
        </w:rPr>
        <w:t xml:space="preserve"> </w:t>
      </w:r>
      <w:r w:rsidRPr="0010096F">
        <w:rPr>
          <w:sz w:val="24"/>
          <w:szCs w:val="24"/>
        </w:rPr>
        <w:t>свою работу при</w:t>
      </w:r>
      <w:r w:rsidRPr="00913375">
        <w:rPr>
          <w:sz w:val="24"/>
          <w:szCs w:val="24"/>
        </w:rPr>
        <w:t xml:space="preserve"> </w:t>
      </w:r>
      <w:r w:rsidRPr="0010096F">
        <w:rPr>
          <w:sz w:val="24"/>
          <w:szCs w:val="24"/>
        </w:rPr>
        <w:t>частоте 45,0-</w:t>
      </w:r>
      <w:r w:rsidRPr="00913375">
        <w:rPr>
          <w:sz w:val="24"/>
          <w:szCs w:val="24"/>
        </w:rPr>
        <w:t xml:space="preserve"> </w:t>
      </w:r>
      <w:r w:rsidRPr="0010096F">
        <w:rPr>
          <w:sz w:val="24"/>
          <w:szCs w:val="24"/>
        </w:rPr>
        <w:t>55,0 Гц.</w:t>
      </w:r>
    </w:p>
    <w:p w14:paraId="6E1DC5BC" w14:textId="77777777" w:rsidR="00977FE2" w:rsidRPr="00913375" w:rsidRDefault="00D46F42">
      <w:pPr>
        <w:pStyle w:val="1"/>
        <w:numPr>
          <w:ilvl w:val="1"/>
          <w:numId w:val="106"/>
        </w:numPr>
        <w:tabs>
          <w:tab w:val="left" w:pos="1418"/>
          <w:tab w:val="left" w:pos="1801"/>
        </w:tabs>
        <w:spacing w:before="128" w:line="276" w:lineRule="auto"/>
        <w:ind w:left="0" w:firstLine="709"/>
        <w:rPr>
          <w:sz w:val="24"/>
          <w:szCs w:val="24"/>
        </w:rPr>
        <w:pPrChange w:id="43" w:author="AO" w:date="2024-11-26T15:43:00Z">
          <w:pPr>
            <w:pStyle w:val="af5"/>
            <w:numPr>
              <w:ilvl w:val="2"/>
              <w:numId w:val="59"/>
            </w:numPr>
            <w:tabs>
              <w:tab w:val="left" w:pos="1134"/>
              <w:tab w:val="left" w:pos="1775"/>
            </w:tabs>
            <w:spacing w:line="276" w:lineRule="auto"/>
            <w:ind w:left="0" w:firstLine="709"/>
          </w:pPr>
        </w:pPrChange>
      </w:pPr>
      <w:r w:rsidRPr="00913375">
        <w:rPr>
          <w:sz w:val="24"/>
          <w:szCs w:val="24"/>
        </w:rPr>
        <w:t xml:space="preserve">В части технических решений по автоматизированной системе управления технологическим процессом (АСУ ТП) выполнить/определить: </w:t>
      </w:r>
    </w:p>
    <w:p w14:paraId="0737B376" w14:textId="709060B0" w:rsidR="00977FE2" w:rsidRPr="00553AC2" w:rsidRDefault="00D46F42">
      <w:pPr>
        <w:pStyle w:val="af5"/>
        <w:numPr>
          <w:ilvl w:val="2"/>
          <w:numId w:val="106"/>
        </w:numPr>
        <w:tabs>
          <w:tab w:val="left" w:pos="1134"/>
          <w:tab w:val="left" w:pos="1836"/>
        </w:tabs>
        <w:spacing w:line="276" w:lineRule="auto"/>
        <w:ind w:left="0" w:firstLine="709"/>
        <w:rPr>
          <w:sz w:val="24"/>
          <w:szCs w:val="24"/>
        </w:rPr>
        <w:pPrChange w:id="44" w:author="AO" w:date="2024-11-26T15:43:00Z">
          <w:pPr>
            <w:pStyle w:val="af5"/>
            <w:numPr>
              <w:ilvl w:val="3"/>
              <w:numId w:val="59"/>
            </w:numPr>
            <w:tabs>
              <w:tab w:val="left" w:pos="1134"/>
              <w:tab w:val="left" w:pos="1836"/>
            </w:tabs>
            <w:spacing w:line="276" w:lineRule="auto"/>
            <w:ind w:left="0" w:firstLine="709"/>
          </w:pPr>
        </w:pPrChange>
      </w:pPr>
      <w:r w:rsidRPr="00553AC2">
        <w:rPr>
          <w:sz w:val="24"/>
          <w:szCs w:val="24"/>
        </w:rPr>
        <w:t>Перечень функциональных</w:t>
      </w:r>
      <w:r w:rsidRPr="00553AC2">
        <w:rPr>
          <w:spacing w:val="-9"/>
          <w:sz w:val="24"/>
          <w:szCs w:val="24"/>
        </w:rPr>
        <w:t xml:space="preserve"> </w:t>
      </w:r>
      <w:r w:rsidRPr="00553AC2">
        <w:rPr>
          <w:sz w:val="24"/>
          <w:szCs w:val="24"/>
        </w:rPr>
        <w:t>подсистем и задач АСУ ТП</w:t>
      </w:r>
      <w:r w:rsidRPr="00553AC2">
        <w:rPr>
          <w:spacing w:val="-1"/>
          <w:sz w:val="24"/>
          <w:szCs w:val="24"/>
        </w:rPr>
        <w:t xml:space="preserve"> </w:t>
      </w:r>
      <w:r w:rsidRPr="00553AC2">
        <w:rPr>
          <w:sz w:val="24"/>
          <w:szCs w:val="24"/>
        </w:rPr>
        <w:t>на всех реконструируемых подстанциях.</w:t>
      </w:r>
      <w:r w:rsidRPr="00553AC2">
        <w:rPr>
          <w:spacing w:val="27"/>
          <w:sz w:val="24"/>
          <w:szCs w:val="24"/>
        </w:rPr>
        <w:t xml:space="preserve"> </w:t>
      </w:r>
      <w:r w:rsidRPr="00553AC2">
        <w:rPr>
          <w:sz w:val="24"/>
          <w:szCs w:val="24"/>
        </w:rPr>
        <w:t>Дать характеристику задач, решаемых</w:t>
      </w:r>
      <w:r w:rsidRPr="00553AC2">
        <w:rPr>
          <w:spacing w:val="24"/>
          <w:sz w:val="24"/>
          <w:szCs w:val="24"/>
        </w:rPr>
        <w:t xml:space="preserve"> </w:t>
      </w:r>
      <w:r w:rsidRPr="00553AC2">
        <w:rPr>
          <w:sz w:val="24"/>
          <w:szCs w:val="24"/>
        </w:rPr>
        <w:t>в АСУ ТП, по каждой</w:t>
      </w:r>
      <w:r w:rsidRPr="00553AC2">
        <w:rPr>
          <w:spacing w:val="20"/>
          <w:sz w:val="24"/>
          <w:szCs w:val="24"/>
        </w:rPr>
        <w:t xml:space="preserve"> </w:t>
      </w:r>
      <w:r w:rsidRPr="00553AC2">
        <w:rPr>
          <w:sz w:val="24"/>
          <w:szCs w:val="24"/>
        </w:rPr>
        <w:t>подсистеме,</w:t>
      </w:r>
      <w:r w:rsidRPr="00553AC2">
        <w:rPr>
          <w:spacing w:val="29"/>
          <w:sz w:val="24"/>
          <w:szCs w:val="24"/>
        </w:rPr>
        <w:t xml:space="preserve"> </w:t>
      </w:r>
      <w:r w:rsidRPr="00553AC2">
        <w:rPr>
          <w:sz w:val="24"/>
          <w:szCs w:val="24"/>
        </w:rPr>
        <w:t>включая систему</w:t>
      </w:r>
      <w:r w:rsidRPr="00553AC2">
        <w:rPr>
          <w:spacing w:val="40"/>
          <w:sz w:val="24"/>
          <w:szCs w:val="24"/>
        </w:rPr>
        <w:t xml:space="preserve"> </w:t>
      </w:r>
      <w:r w:rsidRPr="00553AC2">
        <w:rPr>
          <w:sz w:val="24"/>
          <w:szCs w:val="24"/>
        </w:rPr>
        <w:t>обмена</w:t>
      </w:r>
      <w:r w:rsidRPr="00553AC2">
        <w:rPr>
          <w:spacing w:val="40"/>
          <w:sz w:val="24"/>
          <w:szCs w:val="24"/>
        </w:rPr>
        <w:t xml:space="preserve"> </w:t>
      </w:r>
      <w:r w:rsidRPr="00553AC2">
        <w:rPr>
          <w:sz w:val="24"/>
          <w:szCs w:val="24"/>
        </w:rPr>
        <w:t>технологической</w:t>
      </w:r>
      <w:r w:rsidRPr="00553AC2">
        <w:rPr>
          <w:spacing w:val="40"/>
          <w:sz w:val="24"/>
          <w:szCs w:val="24"/>
        </w:rPr>
        <w:t xml:space="preserve"> </w:t>
      </w:r>
      <w:r w:rsidRPr="00553AC2">
        <w:rPr>
          <w:sz w:val="24"/>
          <w:szCs w:val="24"/>
        </w:rPr>
        <w:t>информацией</w:t>
      </w:r>
      <w:r w:rsidRPr="00553AC2">
        <w:rPr>
          <w:spacing w:val="80"/>
          <w:sz w:val="24"/>
          <w:szCs w:val="24"/>
        </w:rPr>
        <w:t xml:space="preserve"> </w:t>
      </w:r>
      <w:r w:rsidRPr="00553AC2">
        <w:rPr>
          <w:sz w:val="24"/>
          <w:szCs w:val="24"/>
        </w:rPr>
        <w:t>с</w:t>
      </w:r>
      <w:r w:rsidRPr="00553AC2">
        <w:rPr>
          <w:spacing w:val="40"/>
          <w:sz w:val="24"/>
          <w:szCs w:val="24"/>
        </w:rPr>
        <w:t xml:space="preserve"> </w:t>
      </w:r>
      <w:r w:rsidRPr="00553AC2">
        <w:rPr>
          <w:sz w:val="24"/>
          <w:szCs w:val="24"/>
        </w:rPr>
        <w:t>автоматизированной</w:t>
      </w:r>
      <w:r w:rsidRPr="00553AC2">
        <w:rPr>
          <w:spacing w:val="40"/>
          <w:sz w:val="24"/>
          <w:szCs w:val="24"/>
        </w:rPr>
        <w:t xml:space="preserve"> </w:t>
      </w:r>
      <w:r w:rsidRPr="00553AC2">
        <w:rPr>
          <w:sz w:val="24"/>
          <w:szCs w:val="24"/>
        </w:rPr>
        <w:t>системой</w:t>
      </w:r>
      <w:r w:rsidRPr="00553AC2">
        <w:rPr>
          <w:spacing w:val="40"/>
          <w:sz w:val="24"/>
          <w:szCs w:val="24"/>
        </w:rPr>
        <w:t xml:space="preserve"> </w:t>
      </w:r>
      <w:r w:rsidRPr="00553AC2">
        <w:rPr>
          <w:sz w:val="24"/>
          <w:szCs w:val="24"/>
        </w:rPr>
        <w:t>Системного оператора (СОТИАССО).</w:t>
      </w:r>
    </w:p>
    <w:p w14:paraId="7EEC7A93"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45" w:author="AO" w:date="2024-11-26T15:43:00Z">
          <w:pPr>
            <w:pStyle w:val="af5"/>
            <w:numPr>
              <w:ilvl w:val="3"/>
              <w:numId w:val="59"/>
            </w:numPr>
            <w:tabs>
              <w:tab w:val="left" w:pos="1134"/>
              <w:tab w:val="left" w:pos="1826"/>
            </w:tabs>
            <w:spacing w:line="276" w:lineRule="auto"/>
            <w:ind w:left="0" w:firstLine="709"/>
          </w:pPr>
        </w:pPrChange>
      </w:pPr>
      <w:r w:rsidRPr="0010096F">
        <w:rPr>
          <w:sz w:val="24"/>
          <w:szCs w:val="24"/>
        </w:rPr>
        <w:t>Структурную</w:t>
      </w:r>
      <w:r w:rsidRPr="0022171A">
        <w:rPr>
          <w:sz w:val="24"/>
          <w:szCs w:val="24"/>
        </w:rPr>
        <w:t xml:space="preserve"> </w:t>
      </w:r>
      <w:r w:rsidRPr="0010096F">
        <w:rPr>
          <w:sz w:val="24"/>
          <w:szCs w:val="24"/>
        </w:rPr>
        <w:t>схему</w:t>
      </w:r>
      <w:r w:rsidRPr="0022171A">
        <w:rPr>
          <w:sz w:val="24"/>
          <w:szCs w:val="24"/>
        </w:rPr>
        <w:t xml:space="preserve"> </w:t>
      </w:r>
      <w:r w:rsidRPr="0010096F">
        <w:rPr>
          <w:sz w:val="24"/>
          <w:szCs w:val="24"/>
        </w:rPr>
        <w:t>АСУ</w:t>
      </w:r>
      <w:r w:rsidRPr="0022171A">
        <w:rPr>
          <w:sz w:val="24"/>
          <w:szCs w:val="24"/>
        </w:rPr>
        <w:t xml:space="preserve"> ТП.</w:t>
      </w:r>
    </w:p>
    <w:p w14:paraId="512748E5" w14:textId="77777777" w:rsidR="00977FE2" w:rsidRPr="0010096F" w:rsidRDefault="00D46F42">
      <w:pPr>
        <w:pStyle w:val="af5"/>
        <w:numPr>
          <w:ilvl w:val="2"/>
          <w:numId w:val="106"/>
        </w:numPr>
        <w:tabs>
          <w:tab w:val="left" w:pos="1134"/>
          <w:tab w:val="left" w:pos="1836"/>
        </w:tabs>
        <w:spacing w:line="276" w:lineRule="auto"/>
        <w:ind w:left="0" w:firstLine="709"/>
        <w:rPr>
          <w:sz w:val="24"/>
          <w:szCs w:val="24"/>
        </w:rPr>
        <w:pPrChange w:id="46" w:author="AO" w:date="2024-11-26T15:43:00Z">
          <w:pPr>
            <w:pStyle w:val="af5"/>
            <w:numPr>
              <w:ilvl w:val="3"/>
              <w:numId w:val="59"/>
            </w:numPr>
            <w:tabs>
              <w:tab w:val="left" w:pos="1134"/>
              <w:tab w:val="left" w:pos="1933"/>
            </w:tabs>
            <w:spacing w:line="276" w:lineRule="auto"/>
            <w:ind w:left="0" w:firstLine="709"/>
          </w:pPr>
        </w:pPrChange>
      </w:pPr>
      <w:r w:rsidRPr="0010096F">
        <w:rPr>
          <w:sz w:val="24"/>
          <w:szCs w:val="24"/>
        </w:rPr>
        <w:t>Перечень</w:t>
      </w:r>
      <w:r w:rsidRPr="0022171A">
        <w:rPr>
          <w:sz w:val="24"/>
          <w:szCs w:val="24"/>
        </w:rPr>
        <w:t xml:space="preserve"> </w:t>
      </w:r>
      <w:r w:rsidRPr="0010096F">
        <w:rPr>
          <w:sz w:val="24"/>
          <w:szCs w:val="24"/>
        </w:rPr>
        <w:t>аналоговых сигналов, собираемых и обрабатываемых в АСУ ТП представить в виде таблицы, которая должна содержать:</w:t>
      </w:r>
    </w:p>
    <w:p w14:paraId="6B245DD1" w14:textId="77777777" w:rsidR="00977FE2" w:rsidRPr="0010096F" w:rsidRDefault="00D46F42" w:rsidP="007900C6">
      <w:pPr>
        <w:pStyle w:val="af5"/>
        <w:numPr>
          <w:ilvl w:val="0"/>
          <w:numId w:val="49"/>
        </w:numPr>
        <w:tabs>
          <w:tab w:val="left" w:pos="1134"/>
          <w:tab w:val="left" w:pos="1560"/>
        </w:tabs>
        <w:spacing w:line="276" w:lineRule="auto"/>
        <w:ind w:left="0" w:firstLine="709"/>
        <w:rPr>
          <w:sz w:val="24"/>
          <w:szCs w:val="24"/>
        </w:rPr>
      </w:pPr>
      <w:r w:rsidRPr="0010096F">
        <w:rPr>
          <w:sz w:val="24"/>
          <w:szCs w:val="24"/>
        </w:rPr>
        <w:t>тип</w:t>
      </w:r>
      <w:r w:rsidRPr="0010096F">
        <w:rPr>
          <w:spacing w:val="-1"/>
          <w:sz w:val="24"/>
          <w:szCs w:val="24"/>
        </w:rPr>
        <w:t xml:space="preserve"> </w:t>
      </w:r>
      <w:r w:rsidRPr="0010096F">
        <w:rPr>
          <w:spacing w:val="-2"/>
          <w:sz w:val="24"/>
          <w:szCs w:val="24"/>
        </w:rPr>
        <w:t>присоединения;</w:t>
      </w:r>
    </w:p>
    <w:p w14:paraId="6D3018F4" w14:textId="77777777" w:rsidR="00977FE2" w:rsidRPr="0010096F" w:rsidRDefault="00D46F42" w:rsidP="007900C6">
      <w:pPr>
        <w:pStyle w:val="af5"/>
        <w:numPr>
          <w:ilvl w:val="0"/>
          <w:numId w:val="49"/>
        </w:numPr>
        <w:tabs>
          <w:tab w:val="left" w:pos="1134"/>
          <w:tab w:val="left" w:pos="1560"/>
        </w:tabs>
        <w:spacing w:line="276" w:lineRule="auto"/>
        <w:ind w:left="0" w:firstLine="709"/>
        <w:rPr>
          <w:sz w:val="24"/>
          <w:szCs w:val="24"/>
        </w:rPr>
      </w:pPr>
      <w:r w:rsidRPr="0010096F">
        <w:rPr>
          <w:sz w:val="24"/>
          <w:szCs w:val="24"/>
        </w:rPr>
        <w:t>количество</w:t>
      </w:r>
      <w:r w:rsidRPr="0010096F">
        <w:rPr>
          <w:spacing w:val="-2"/>
          <w:sz w:val="24"/>
          <w:szCs w:val="24"/>
        </w:rPr>
        <w:t xml:space="preserve"> </w:t>
      </w:r>
      <w:r w:rsidRPr="0010096F">
        <w:rPr>
          <w:sz w:val="24"/>
          <w:szCs w:val="24"/>
        </w:rPr>
        <w:t>присоединений</w:t>
      </w:r>
      <w:r w:rsidRPr="0010096F">
        <w:rPr>
          <w:spacing w:val="3"/>
          <w:sz w:val="24"/>
          <w:szCs w:val="24"/>
        </w:rPr>
        <w:t xml:space="preserve"> </w:t>
      </w:r>
      <w:r w:rsidRPr="0010096F">
        <w:rPr>
          <w:sz w:val="24"/>
          <w:szCs w:val="24"/>
        </w:rPr>
        <w:t>данного</w:t>
      </w:r>
      <w:r w:rsidRPr="0010096F">
        <w:rPr>
          <w:spacing w:val="2"/>
          <w:sz w:val="24"/>
          <w:szCs w:val="24"/>
        </w:rPr>
        <w:t xml:space="preserve"> </w:t>
      </w:r>
      <w:r w:rsidRPr="0010096F">
        <w:rPr>
          <w:spacing w:val="-2"/>
          <w:sz w:val="24"/>
          <w:szCs w:val="24"/>
        </w:rPr>
        <w:t>типа;</w:t>
      </w:r>
    </w:p>
    <w:p w14:paraId="693A368F" w14:textId="77777777" w:rsidR="00977FE2" w:rsidRPr="0010096F" w:rsidRDefault="00D46F42" w:rsidP="007900C6">
      <w:pPr>
        <w:pStyle w:val="af5"/>
        <w:numPr>
          <w:ilvl w:val="0"/>
          <w:numId w:val="49"/>
        </w:numPr>
        <w:tabs>
          <w:tab w:val="left" w:pos="1134"/>
          <w:tab w:val="left" w:pos="1560"/>
        </w:tabs>
        <w:spacing w:before="4" w:line="276" w:lineRule="auto"/>
        <w:ind w:left="0" w:firstLine="709"/>
        <w:rPr>
          <w:sz w:val="24"/>
          <w:szCs w:val="24"/>
        </w:rPr>
      </w:pPr>
      <w:r w:rsidRPr="0010096F">
        <w:rPr>
          <w:sz w:val="24"/>
          <w:szCs w:val="24"/>
        </w:rPr>
        <w:t>наименование контролируемых</w:t>
      </w:r>
      <w:r w:rsidRPr="0010096F">
        <w:rPr>
          <w:spacing w:val="-7"/>
          <w:sz w:val="24"/>
          <w:szCs w:val="24"/>
        </w:rPr>
        <w:t xml:space="preserve"> </w:t>
      </w:r>
      <w:r w:rsidRPr="0010096F">
        <w:rPr>
          <w:sz w:val="24"/>
          <w:szCs w:val="24"/>
        </w:rPr>
        <w:t>параметров; количество</w:t>
      </w:r>
      <w:r w:rsidRPr="0010096F">
        <w:rPr>
          <w:spacing w:val="-8"/>
          <w:sz w:val="24"/>
          <w:szCs w:val="24"/>
        </w:rPr>
        <w:t xml:space="preserve"> </w:t>
      </w:r>
      <w:r w:rsidRPr="0010096F">
        <w:rPr>
          <w:sz w:val="24"/>
          <w:szCs w:val="24"/>
        </w:rPr>
        <w:t>сигналов</w:t>
      </w:r>
      <w:r w:rsidRPr="0010096F">
        <w:rPr>
          <w:spacing w:val="-1"/>
          <w:sz w:val="24"/>
          <w:szCs w:val="24"/>
        </w:rPr>
        <w:t xml:space="preserve"> </w:t>
      </w:r>
      <w:r w:rsidRPr="0010096F">
        <w:rPr>
          <w:sz w:val="24"/>
          <w:szCs w:val="24"/>
        </w:rPr>
        <w:t>по</w:t>
      </w:r>
      <w:r w:rsidRPr="0010096F">
        <w:rPr>
          <w:spacing w:val="-15"/>
          <w:sz w:val="24"/>
          <w:szCs w:val="24"/>
        </w:rPr>
        <w:t xml:space="preserve"> </w:t>
      </w:r>
      <w:r w:rsidRPr="0010096F">
        <w:rPr>
          <w:sz w:val="24"/>
          <w:szCs w:val="24"/>
        </w:rPr>
        <w:t>каждому</w:t>
      </w:r>
      <w:r w:rsidRPr="0010096F">
        <w:rPr>
          <w:spacing w:val="-7"/>
          <w:sz w:val="24"/>
          <w:szCs w:val="24"/>
        </w:rPr>
        <w:t xml:space="preserve"> </w:t>
      </w:r>
      <w:r w:rsidRPr="0010096F">
        <w:rPr>
          <w:sz w:val="24"/>
          <w:szCs w:val="24"/>
        </w:rPr>
        <w:t>параметру;</w:t>
      </w:r>
    </w:p>
    <w:p w14:paraId="794BF7C5" w14:textId="77777777" w:rsidR="00977FE2" w:rsidRPr="0010096F" w:rsidRDefault="00D46F42" w:rsidP="007900C6">
      <w:pPr>
        <w:pStyle w:val="af5"/>
        <w:numPr>
          <w:ilvl w:val="0"/>
          <w:numId w:val="49"/>
        </w:numPr>
        <w:tabs>
          <w:tab w:val="left" w:pos="1134"/>
          <w:tab w:val="left" w:pos="1560"/>
          <w:tab w:val="left" w:pos="2554"/>
          <w:tab w:val="left" w:pos="4050"/>
          <w:tab w:val="left" w:pos="5601"/>
          <w:tab w:val="left" w:pos="6465"/>
          <w:tab w:val="left" w:pos="7591"/>
          <w:tab w:val="left" w:pos="8894"/>
        </w:tabs>
        <w:spacing w:before="8" w:line="276" w:lineRule="auto"/>
        <w:ind w:left="0" w:firstLine="709"/>
        <w:rPr>
          <w:sz w:val="24"/>
          <w:szCs w:val="24"/>
        </w:rPr>
      </w:pPr>
      <w:r w:rsidRPr="0010096F">
        <w:rPr>
          <w:spacing w:val="-2"/>
          <w:sz w:val="24"/>
          <w:szCs w:val="24"/>
        </w:rPr>
        <w:t>источник</w:t>
      </w:r>
      <w:r w:rsidRPr="0010096F">
        <w:rPr>
          <w:sz w:val="24"/>
          <w:szCs w:val="24"/>
        </w:rPr>
        <w:t xml:space="preserve"> </w:t>
      </w:r>
      <w:r w:rsidRPr="0010096F">
        <w:rPr>
          <w:spacing w:val="-2"/>
          <w:sz w:val="24"/>
          <w:szCs w:val="24"/>
        </w:rPr>
        <w:t>информации</w:t>
      </w:r>
      <w:r w:rsidRPr="0010096F">
        <w:rPr>
          <w:sz w:val="24"/>
          <w:szCs w:val="24"/>
        </w:rPr>
        <w:t xml:space="preserve"> с</w:t>
      </w:r>
      <w:r w:rsidRPr="0010096F">
        <w:rPr>
          <w:spacing w:val="80"/>
          <w:sz w:val="24"/>
          <w:szCs w:val="24"/>
        </w:rPr>
        <w:t xml:space="preserve"> </w:t>
      </w:r>
      <w:r w:rsidRPr="0010096F">
        <w:rPr>
          <w:sz w:val="24"/>
          <w:szCs w:val="24"/>
        </w:rPr>
        <w:t xml:space="preserve">указанием </w:t>
      </w:r>
      <w:r w:rsidRPr="0010096F">
        <w:rPr>
          <w:spacing w:val="-2"/>
          <w:sz w:val="24"/>
          <w:szCs w:val="24"/>
        </w:rPr>
        <w:t>класса</w:t>
      </w:r>
      <w:r w:rsidRPr="0010096F">
        <w:rPr>
          <w:sz w:val="24"/>
          <w:szCs w:val="24"/>
        </w:rPr>
        <w:t xml:space="preserve"> </w:t>
      </w:r>
      <w:r w:rsidRPr="0010096F">
        <w:rPr>
          <w:spacing w:val="-2"/>
          <w:sz w:val="24"/>
          <w:szCs w:val="24"/>
        </w:rPr>
        <w:t>точности</w:t>
      </w:r>
      <w:r w:rsidRPr="0010096F">
        <w:rPr>
          <w:sz w:val="24"/>
          <w:szCs w:val="24"/>
        </w:rPr>
        <w:t xml:space="preserve"> </w:t>
      </w:r>
      <w:r w:rsidRPr="0010096F">
        <w:rPr>
          <w:spacing w:val="-2"/>
          <w:sz w:val="24"/>
          <w:szCs w:val="24"/>
        </w:rPr>
        <w:t>(цифровые</w:t>
      </w:r>
      <w:r w:rsidRPr="0010096F">
        <w:rPr>
          <w:sz w:val="24"/>
          <w:szCs w:val="24"/>
        </w:rPr>
        <w:t xml:space="preserve"> и</w:t>
      </w:r>
      <w:r w:rsidRPr="0010096F">
        <w:rPr>
          <w:spacing w:val="80"/>
          <w:sz w:val="24"/>
          <w:szCs w:val="24"/>
        </w:rPr>
        <w:t xml:space="preserve"> </w:t>
      </w:r>
      <w:r w:rsidRPr="0010096F">
        <w:rPr>
          <w:sz w:val="24"/>
          <w:szCs w:val="24"/>
        </w:rPr>
        <w:t xml:space="preserve">аналоговые </w:t>
      </w:r>
      <w:r w:rsidRPr="0010096F">
        <w:rPr>
          <w:spacing w:val="-2"/>
          <w:sz w:val="24"/>
          <w:szCs w:val="24"/>
        </w:rPr>
        <w:t>преобразователи).</w:t>
      </w:r>
    </w:p>
    <w:p w14:paraId="726D2904" w14:textId="77777777" w:rsidR="00977FE2" w:rsidRPr="0010096F" w:rsidRDefault="00D46F42" w:rsidP="007900C6">
      <w:pPr>
        <w:pStyle w:val="af4"/>
        <w:numPr>
          <w:ilvl w:val="0"/>
          <w:numId w:val="49"/>
        </w:numPr>
        <w:tabs>
          <w:tab w:val="left" w:pos="1134"/>
          <w:tab w:val="left" w:pos="1560"/>
        </w:tabs>
        <w:spacing w:before="10" w:line="276" w:lineRule="auto"/>
        <w:ind w:left="0" w:firstLine="709"/>
      </w:pPr>
      <w:r w:rsidRPr="0010096F">
        <w:t>Перечень</w:t>
      </w:r>
      <w:r w:rsidRPr="0010096F">
        <w:rPr>
          <w:spacing w:val="80"/>
        </w:rPr>
        <w:t xml:space="preserve"> </w:t>
      </w:r>
      <w:r w:rsidRPr="0010096F">
        <w:t>входных</w:t>
      </w:r>
      <w:r w:rsidRPr="0010096F">
        <w:rPr>
          <w:spacing w:val="80"/>
        </w:rPr>
        <w:t xml:space="preserve"> </w:t>
      </w:r>
      <w:r w:rsidRPr="0010096F">
        <w:t>дискретных</w:t>
      </w:r>
      <w:r w:rsidRPr="0010096F">
        <w:rPr>
          <w:spacing w:val="80"/>
        </w:rPr>
        <w:t xml:space="preserve"> </w:t>
      </w:r>
      <w:r w:rsidRPr="0010096F">
        <w:t>сигналов</w:t>
      </w:r>
      <w:r w:rsidRPr="0010096F">
        <w:rPr>
          <w:spacing w:val="80"/>
        </w:rPr>
        <w:t xml:space="preserve"> </w:t>
      </w:r>
      <w:r w:rsidRPr="0010096F">
        <w:t>типа</w:t>
      </w:r>
      <w:r w:rsidRPr="0010096F">
        <w:rPr>
          <w:spacing w:val="80"/>
        </w:rPr>
        <w:t xml:space="preserve"> </w:t>
      </w:r>
      <w:r w:rsidRPr="0010096F">
        <w:t>«сухой</w:t>
      </w:r>
      <w:r w:rsidRPr="0010096F">
        <w:rPr>
          <w:spacing w:val="80"/>
        </w:rPr>
        <w:t xml:space="preserve"> </w:t>
      </w:r>
      <w:r w:rsidRPr="0010096F">
        <w:t>контакт»</w:t>
      </w:r>
      <w:r w:rsidRPr="0010096F">
        <w:rPr>
          <w:spacing w:val="80"/>
        </w:rPr>
        <w:t xml:space="preserve"> </w:t>
      </w:r>
      <w:r w:rsidRPr="0010096F">
        <w:t>представить</w:t>
      </w:r>
      <w:r w:rsidRPr="0010096F">
        <w:rPr>
          <w:spacing w:val="80"/>
        </w:rPr>
        <w:t xml:space="preserve"> </w:t>
      </w:r>
      <w:r w:rsidRPr="0010096F">
        <w:t>в</w:t>
      </w:r>
      <w:r w:rsidRPr="0010096F">
        <w:rPr>
          <w:spacing w:val="80"/>
        </w:rPr>
        <w:t xml:space="preserve"> </w:t>
      </w:r>
      <w:r w:rsidRPr="0010096F">
        <w:t>виде таблицы, которая должна содержать:</w:t>
      </w:r>
    </w:p>
    <w:p w14:paraId="60CB6062" w14:textId="77777777" w:rsidR="00977FE2" w:rsidRPr="0010096F" w:rsidRDefault="00D46F42" w:rsidP="007900C6">
      <w:pPr>
        <w:pStyle w:val="af4"/>
        <w:numPr>
          <w:ilvl w:val="0"/>
          <w:numId w:val="49"/>
        </w:numPr>
        <w:tabs>
          <w:tab w:val="left" w:pos="1134"/>
          <w:tab w:val="left" w:pos="1560"/>
        </w:tabs>
        <w:spacing w:before="1" w:line="276" w:lineRule="auto"/>
        <w:ind w:left="0" w:firstLine="709"/>
      </w:pPr>
      <w:r w:rsidRPr="0010096F">
        <w:t>наименование</w:t>
      </w:r>
      <w:r w:rsidRPr="0010096F">
        <w:rPr>
          <w:spacing w:val="-10"/>
        </w:rPr>
        <w:t xml:space="preserve"> </w:t>
      </w:r>
      <w:r w:rsidRPr="0010096F">
        <w:t>сигнала;</w:t>
      </w:r>
    </w:p>
    <w:p w14:paraId="753D7906" w14:textId="77777777" w:rsidR="00977FE2" w:rsidRPr="0010096F" w:rsidRDefault="00D46F42" w:rsidP="007900C6">
      <w:pPr>
        <w:pStyle w:val="af4"/>
        <w:numPr>
          <w:ilvl w:val="0"/>
          <w:numId w:val="49"/>
        </w:numPr>
        <w:tabs>
          <w:tab w:val="left" w:pos="1134"/>
          <w:tab w:val="left" w:pos="1560"/>
        </w:tabs>
        <w:spacing w:before="1" w:line="276" w:lineRule="auto"/>
        <w:ind w:left="0" w:firstLine="709"/>
      </w:pPr>
      <w:r w:rsidRPr="0010096F">
        <w:t>тип оборудования;</w:t>
      </w:r>
    </w:p>
    <w:p w14:paraId="5258CAD2" w14:textId="77777777" w:rsidR="00977FE2" w:rsidRPr="0010096F" w:rsidRDefault="00D46F42" w:rsidP="007900C6">
      <w:pPr>
        <w:pStyle w:val="af4"/>
        <w:numPr>
          <w:ilvl w:val="0"/>
          <w:numId w:val="49"/>
        </w:numPr>
        <w:tabs>
          <w:tab w:val="left" w:pos="1134"/>
          <w:tab w:val="left" w:pos="1560"/>
        </w:tabs>
        <w:spacing w:line="276" w:lineRule="auto"/>
        <w:ind w:left="0" w:firstLine="709"/>
      </w:pPr>
      <w:r w:rsidRPr="0010096F">
        <w:lastRenderedPageBreak/>
        <w:t>количество</w:t>
      </w:r>
      <w:r w:rsidRPr="0010096F">
        <w:rPr>
          <w:spacing w:val="-3"/>
        </w:rPr>
        <w:t xml:space="preserve"> </w:t>
      </w:r>
      <w:r w:rsidRPr="0010096F">
        <w:t>оборудования</w:t>
      </w:r>
      <w:r w:rsidRPr="0010096F">
        <w:rPr>
          <w:spacing w:val="5"/>
        </w:rPr>
        <w:t xml:space="preserve"> </w:t>
      </w:r>
      <w:r w:rsidRPr="0010096F">
        <w:t>данного</w:t>
      </w:r>
      <w:r w:rsidRPr="0010096F">
        <w:rPr>
          <w:spacing w:val="-1"/>
        </w:rPr>
        <w:t xml:space="preserve"> </w:t>
      </w:r>
      <w:r w:rsidRPr="0010096F">
        <w:rPr>
          <w:spacing w:val="-2"/>
        </w:rPr>
        <w:t>типа;</w:t>
      </w:r>
    </w:p>
    <w:p w14:paraId="3369CD01" w14:textId="77777777" w:rsidR="00977FE2" w:rsidRPr="0010096F" w:rsidRDefault="00D46F42" w:rsidP="007900C6">
      <w:pPr>
        <w:pStyle w:val="af5"/>
        <w:numPr>
          <w:ilvl w:val="0"/>
          <w:numId w:val="28"/>
        </w:numPr>
        <w:tabs>
          <w:tab w:val="left" w:pos="1134"/>
          <w:tab w:val="left" w:pos="1400"/>
        </w:tabs>
        <w:spacing w:before="60" w:line="276" w:lineRule="auto"/>
        <w:ind w:left="0" w:firstLine="709"/>
        <w:rPr>
          <w:sz w:val="24"/>
          <w:szCs w:val="24"/>
        </w:rPr>
      </w:pPr>
      <w:r w:rsidRPr="0010096F">
        <w:rPr>
          <w:sz w:val="24"/>
          <w:szCs w:val="24"/>
        </w:rPr>
        <w:t>количество</w:t>
      </w:r>
      <w:r w:rsidRPr="0010096F">
        <w:rPr>
          <w:spacing w:val="5"/>
          <w:sz w:val="24"/>
          <w:szCs w:val="24"/>
        </w:rPr>
        <w:t xml:space="preserve"> </w:t>
      </w:r>
      <w:r w:rsidRPr="0010096F">
        <w:rPr>
          <w:sz w:val="24"/>
          <w:szCs w:val="24"/>
        </w:rPr>
        <w:t>входных</w:t>
      </w:r>
      <w:r w:rsidRPr="0010096F">
        <w:rPr>
          <w:spacing w:val="-1"/>
          <w:sz w:val="24"/>
          <w:szCs w:val="24"/>
        </w:rPr>
        <w:t xml:space="preserve"> </w:t>
      </w:r>
      <w:r w:rsidRPr="0010096F">
        <w:rPr>
          <w:sz w:val="24"/>
          <w:szCs w:val="24"/>
        </w:rPr>
        <w:t>сигналов</w:t>
      </w:r>
      <w:r w:rsidRPr="0010096F">
        <w:rPr>
          <w:spacing w:val="-1"/>
          <w:sz w:val="24"/>
          <w:szCs w:val="24"/>
        </w:rPr>
        <w:t xml:space="preserve"> </w:t>
      </w:r>
      <w:r w:rsidRPr="0010096F">
        <w:rPr>
          <w:sz w:val="24"/>
          <w:szCs w:val="24"/>
        </w:rPr>
        <w:t>каждого</w:t>
      </w:r>
      <w:r w:rsidRPr="0010096F">
        <w:rPr>
          <w:spacing w:val="-5"/>
          <w:sz w:val="24"/>
          <w:szCs w:val="24"/>
        </w:rPr>
        <w:t xml:space="preserve"> </w:t>
      </w:r>
      <w:r w:rsidRPr="0010096F">
        <w:rPr>
          <w:sz w:val="24"/>
          <w:szCs w:val="24"/>
        </w:rPr>
        <w:t>наименования</w:t>
      </w:r>
      <w:r w:rsidRPr="0010096F">
        <w:rPr>
          <w:spacing w:val="12"/>
          <w:sz w:val="24"/>
          <w:szCs w:val="24"/>
        </w:rPr>
        <w:t xml:space="preserve"> </w:t>
      </w:r>
      <w:r w:rsidRPr="0010096F">
        <w:rPr>
          <w:sz w:val="24"/>
          <w:szCs w:val="24"/>
        </w:rPr>
        <w:t>(SP,</w:t>
      </w:r>
      <w:r w:rsidRPr="0010096F">
        <w:rPr>
          <w:spacing w:val="-6"/>
          <w:sz w:val="24"/>
          <w:szCs w:val="24"/>
        </w:rPr>
        <w:t xml:space="preserve"> </w:t>
      </w:r>
      <w:r w:rsidRPr="0010096F">
        <w:rPr>
          <w:spacing w:val="-4"/>
          <w:sz w:val="24"/>
          <w:szCs w:val="24"/>
        </w:rPr>
        <w:t xml:space="preserve">DP); </w:t>
      </w:r>
      <w:r w:rsidRPr="0010096F">
        <w:rPr>
          <w:sz w:val="24"/>
          <w:szCs w:val="24"/>
        </w:rPr>
        <w:t>источник</w:t>
      </w:r>
      <w:r w:rsidRPr="0010096F">
        <w:rPr>
          <w:spacing w:val="2"/>
          <w:sz w:val="24"/>
          <w:szCs w:val="24"/>
        </w:rPr>
        <w:t xml:space="preserve"> </w:t>
      </w:r>
      <w:r w:rsidRPr="0010096F">
        <w:rPr>
          <w:spacing w:val="-2"/>
          <w:sz w:val="24"/>
          <w:szCs w:val="24"/>
        </w:rPr>
        <w:t>информации.</w:t>
      </w:r>
    </w:p>
    <w:p w14:paraId="7CEA7CB8" w14:textId="77777777" w:rsidR="00977FE2" w:rsidRPr="0010096F" w:rsidRDefault="00D46F42" w:rsidP="007900C6">
      <w:pPr>
        <w:pStyle w:val="af4"/>
        <w:tabs>
          <w:tab w:val="left" w:pos="1134"/>
        </w:tabs>
        <w:spacing w:before="3" w:line="276" w:lineRule="auto"/>
        <w:ind w:firstLine="709"/>
      </w:pPr>
      <w:r w:rsidRPr="0010096F">
        <w:t>Перечень</w:t>
      </w:r>
      <w:r w:rsidRPr="0010096F">
        <w:rPr>
          <w:spacing w:val="28"/>
        </w:rPr>
        <w:t xml:space="preserve"> </w:t>
      </w:r>
      <w:r w:rsidRPr="0010096F">
        <w:t>входных</w:t>
      </w:r>
      <w:r w:rsidRPr="0010096F">
        <w:rPr>
          <w:spacing w:val="35"/>
        </w:rPr>
        <w:t xml:space="preserve"> </w:t>
      </w:r>
      <w:r w:rsidRPr="0010096F">
        <w:t>дискретных</w:t>
      </w:r>
      <w:r w:rsidRPr="0010096F">
        <w:rPr>
          <w:spacing w:val="40"/>
        </w:rPr>
        <w:t xml:space="preserve"> </w:t>
      </w:r>
      <w:r w:rsidRPr="0010096F">
        <w:t>сигналов,</w:t>
      </w:r>
      <w:r w:rsidRPr="0010096F">
        <w:rPr>
          <w:spacing w:val="36"/>
        </w:rPr>
        <w:t xml:space="preserve"> </w:t>
      </w:r>
      <w:r w:rsidRPr="0010096F">
        <w:t>передаваемых</w:t>
      </w:r>
      <w:r w:rsidRPr="0010096F">
        <w:rPr>
          <w:spacing w:val="39"/>
        </w:rPr>
        <w:t xml:space="preserve"> </w:t>
      </w:r>
      <w:r w:rsidRPr="0010096F">
        <w:t>цифровым</w:t>
      </w:r>
      <w:r w:rsidRPr="0010096F">
        <w:rPr>
          <w:spacing w:val="38"/>
        </w:rPr>
        <w:t xml:space="preserve"> </w:t>
      </w:r>
      <w:r w:rsidRPr="0010096F">
        <w:t>кодом</w:t>
      </w:r>
      <w:r w:rsidRPr="0010096F">
        <w:rPr>
          <w:spacing w:val="31"/>
        </w:rPr>
        <w:t xml:space="preserve"> </w:t>
      </w:r>
      <w:r w:rsidRPr="0010096F">
        <w:t>представить</w:t>
      </w:r>
      <w:r w:rsidRPr="0010096F">
        <w:rPr>
          <w:spacing w:val="38"/>
        </w:rPr>
        <w:t xml:space="preserve"> </w:t>
      </w:r>
      <w:r w:rsidRPr="0010096F">
        <w:t>в виде таблицы, которая должна содержать:</w:t>
      </w:r>
    </w:p>
    <w:p w14:paraId="4ABFAB7C" w14:textId="77777777" w:rsidR="00977FE2" w:rsidRPr="0010096F" w:rsidRDefault="00D46F42" w:rsidP="007900C6">
      <w:pPr>
        <w:pStyle w:val="af5"/>
        <w:numPr>
          <w:ilvl w:val="0"/>
          <w:numId w:val="28"/>
        </w:numPr>
        <w:tabs>
          <w:tab w:val="left" w:pos="1134"/>
          <w:tab w:val="left" w:pos="1501"/>
        </w:tabs>
        <w:spacing w:line="276" w:lineRule="auto"/>
        <w:ind w:left="0" w:firstLine="709"/>
        <w:rPr>
          <w:sz w:val="24"/>
          <w:szCs w:val="24"/>
        </w:rPr>
      </w:pPr>
      <w:r w:rsidRPr="0010096F">
        <w:rPr>
          <w:sz w:val="24"/>
          <w:szCs w:val="24"/>
        </w:rPr>
        <w:t xml:space="preserve">наименование </w:t>
      </w:r>
      <w:r w:rsidRPr="0010096F">
        <w:rPr>
          <w:spacing w:val="-2"/>
          <w:sz w:val="24"/>
          <w:szCs w:val="24"/>
        </w:rPr>
        <w:t>сигнала;</w:t>
      </w:r>
    </w:p>
    <w:p w14:paraId="36228BA4" w14:textId="77777777" w:rsidR="00977FE2" w:rsidRPr="0010096F" w:rsidRDefault="00D46F42" w:rsidP="007900C6">
      <w:pPr>
        <w:pStyle w:val="af5"/>
        <w:numPr>
          <w:ilvl w:val="0"/>
          <w:numId w:val="28"/>
        </w:numPr>
        <w:tabs>
          <w:tab w:val="left" w:pos="1134"/>
          <w:tab w:val="left" w:pos="1500"/>
        </w:tabs>
        <w:spacing w:before="3" w:line="276" w:lineRule="auto"/>
        <w:ind w:left="0" w:firstLine="709"/>
        <w:rPr>
          <w:sz w:val="24"/>
          <w:szCs w:val="24"/>
        </w:rPr>
      </w:pPr>
      <w:r w:rsidRPr="0010096F">
        <w:rPr>
          <w:sz w:val="24"/>
          <w:szCs w:val="24"/>
        </w:rPr>
        <w:t xml:space="preserve">тип </w:t>
      </w:r>
      <w:r w:rsidRPr="0010096F">
        <w:rPr>
          <w:spacing w:val="-2"/>
          <w:sz w:val="24"/>
          <w:szCs w:val="24"/>
        </w:rPr>
        <w:t>оборудования;</w:t>
      </w:r>
    </w:p>
    <w:p w14:paraId="6653D304" w14:textId="77777777" w:rsidR="00977FE2" w:rsidRPr="0010096F" w:rsidRDefault="00D46F42" w:rsidP="007900C6">
      <w:pPr>
        <w:pStyle w:val="af5"/>
        <w:numPr>
          <w:ilvl w:val="0"/>
          <w:numId w:val="28"/>
        </w:numPr>
        <w:tabs>
          <w:tab w:val="left" w:pos="1134"/>
          <w:tab w:val="left" w:pos="1496"/>
        </w:tabs>
        <w:spacing w:before="3" w:line="276" w:lineRule="auto"/>
        <w:ind w:left="0" w:firstLine="709"/>
        <w:rPr>
          <w:sz w:val="24"/>
          <w:szCs w:val="24"/>
        </w:rPr>
      </w:pPr>
      <w:r w:rsidRPr="0010096F">
        <w:rPr>
          <w:sz w:val="24"/>
          <w:szCs w:val="24"/>
        </w:rPr>
        <w:t>количество</w:t>
      </w:r>
      <w:r w:rsidRPr="0010096F">
        <w:rPr>
          <w:spacing w:val="6"/>
          <w:sz w:val="24"/>
          <w:szCs w:val="24"/>
        </w:rPr>
        <w:t xml:space="preserve"> </w:t>
      </w:r>
      <w:r w:rsidRPr="0010096F">
        <w:rPr>
          <w:sz w:val="24"/>
          <w:szCs w:val="24"/>
        </w:rPr>
        <w:t>оборудования</w:t>
      </w:r>
      <w:r w:rsidRPr="0010096F">
        <w:rPr>
          <w:spacing w:val="6"/>
          <w:sz w:val="24"/>
          <w:szCs w:val="24"/>
        </w:rPr>
        <w:t xml:space="preserve"> </w:t>
      </w:r>
      <w:r w:rsidRPr="0010096F">
        <w:rPr>
          <w:sz w:val="24"/>
          <w:szCs w:val="24"/>
        </w:rPr>
        <w:t>данного</w:t>
      </w:r>
      <w:r w:rsidRPr="0010096F">
        <w:rPr>
          <w:spacing w:val="4"/>
          <w:sz w:val="24"/>
          <w:szCs w:val="24"/>
        </w:rPr>
        <w:t xml:space="preserve"> </w:t>
      </w:r>
      <w:r w:rsidRPr="0010096F">
        <w:rPr>
          <w:spacing w:val="-2"/>
          <w:sz w:val="24"/>
          <w:szCs w:val="24"/>
        </w:rPr>
        <w:t>типа;</w:t>
      </w:r>
    </w:p>
    <w:p w14:paraId="38D32263" w14:textId="77777777" w:rsidR="00977FE2" w:rsidRPr="0010096F" w:rsidRDefault="00D46F42" w:rsidP="007900C6">
      <w:pPr>
        <w:pStyle w:val="af5"/>
        <w:numPr>
          <w:ilvl w:val="0"/>
          <w:numId w:val="28"/>
        </w:numPr>
        <w:tabs>
          <w:tab w:val="left" w:pos="1134"/>
          <w:tab w:val="left" w:pos="1501"/>
        </w:tabs>
        <w:spacing w:line="276" w:lineRule="auto"/>
        <w:ind w:left="0" w:firstLine="709"/>
        <w:rPr>
          <w:sz w:val="24"/>
          <w:szCs w:val="24"/>
        </w:rPr>
      </w:pPr>
      <w:r w:rsidRPr="0010096F">
        <w:rPr>
          <w:sz w:val="24"/>
          <w:szCs w:val="24"/>
        </w:rPr>
        <w:t>количество</w:t>
      </w:r>
      <w:r w:rsidRPr="0010096F">
        <w:rPr>
          <w:spacing w:val="5"/>
          <w:sz w:val="24"/>
          <w:szCs w:val="24"/>
        </w:rPr>
        <w:t xml:space="preserve"> </w:t>
      </w:r>
      <w:r w:rsidRPr="0010096F">
        <w:rPr>
          <w:sz w:val="24"/>
          <w:szCs w:val="24"/>
        </w:rPr>
        <w:t>сигналов</w:t>
      </w:r>
      <w:r w:rsidRPr="0010096F">
        <w:rPr>
          <w:spacing w:val="1"/>
          <w:sz w:val="24"/>
          <w:szCs w:val="24"/>
        </w:rPr>
        <w:t xml:space="preserve"> </w:t>
      </w:r>
      <w:r w:rsidRPr="0010096F">
        <w:rPr>
          <w:sz w:val="24"/>
          <w:szCs w:val="24"/>
        </w:rPr>
        <w:t>каждого</w:t>
      </w:r>
      <w:r w:rsidRPr="0010096F">
        <w:rPr>
          <w:spacing w:val="2"/>
          <w:sz w:val="24"/>
          <w:szCs w:val="24"/>
        </w:rPr>
        <w:t xml:space="preserve"> </w:t>
      </w:r>
      <w:r w:rsidRPr="0010096F">
        <w:rPr>
          <w:spacing w:val="-2"/>
          <w:sz w:val="24"/>
          <w:szCs w:val="24"/>
        </w:rPr>
        <w:t>наименования.</w:t>
      </w:r>
    </w:p>
    <w:p w14:paraId="16DAF2F4" w14:textId="77777777" w:rsidR="00977FE2" w:rsidRPr="0010096F" w:rsidRDefault="00D46F42" w:rsidP="007900C6">
      <w:pPr>
        <w:pStyle w:val="af4"/>
        <w:tabs>
          <w:tab w:val="left" w:pos="1134"/>
        </w:tabs>
        <w:spacing w:before="2" w:line="276" w:lineRule="auto"/>
        <w:ind w:firstLine="709"/>
      </w:pPr>
      <w:r w:rsidRPr="0010096F">
        <w:t>Определить</w:t>
      </w:r>
      <w:r w:rsidRPr="0010096F">
        <w:rPr>
          <w:spacing w:val="5"/>
        </w:rPr>
        <w:t xml:space="preserve"> </w:t>
      </w:r>
      <w:r w:rsidRPr="0010096F">
        <w:t>общее</w:t>
      </w:r>
      <w:r w:rsidRPr="0010096F">
        <w:rPr>
          <w:spacing w:val="-2"/>
        </w:rPr>
        <w:t xml:space="preserve"> </w:t>
      </w:r>
      <w:r w:rsidRPr="0010096F">
        <w:t>количество</w:t>
      </w:r>
      <w:r w:rsidRPr="0010096F">
        <w:rPr>
          <w:spacing w:val="2"/>
        </w:rPr>
        <w:t xml:space="preserve"> </w:t>
      </w:r>
      <w:r w:rsidRPr="0010096F">
        <w:t>сигналов</w:t>
      </w:r>
      <w:r w:rsidRPr="0010096F">
        <w:rPr>
          <w:spacing w:val="-2"/>
        </w:rPr>
        <w:t xml:space="preserve"> </w:t>
      </w:r>
      <w:r w:rsidRPr="0010096F">
        <w:t>по</w:t>
      </w:r>
      <w:r w:rsidRPr="0010096F">
        <w:rPr>
          <w:spacing w:val="-12"/>
        </w:rPr>
        <w:t xml:space="preserve"> </w:t>
      </w:r>
      <w:r w:rsidRPr="0010096F">
        <w:t>каждому</w:t>
      </w:r>
      <w:r w:rsidRPr="0010096F">
        <w:rPr>
          <w:spacing w:val="4"/>
        </w:rPr>
        <w:t xml:space="preserve"> </w:t>
      </w:r>
      <w:r w:rsidRPr="0010096F">
        <w:t>типу</w:t>
      </w:r>
      <w:r w:rsidRPr="0010096F">
        <w:rPr>
          <w:spacing w:val="-8"/>
        </w:rPr>
        <w:t xml:space="preserve"> </w:t>
      </w:r>
      <w:r w:rsidRPr="0010096F">
        <w:rPr>
          <w:spacing w:val="-2"/>
        </w:rPr>
        <w:t>оборудования.</w:t>
      </w:r>
    </w:p>
    <w:p w14:paraId="68A73CF3"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47" w:author="AO" w:date="2024-11-26T15:43:00Z">
          <w:pPr>
            <w:pStyle w:val="af5"/>
            <w:numPr>
              <w:ilvl w:val="3"/>
              <w:numId w:val="59"/>
            </w:numPr>
            <w:tabs>
              <w:tab w:val="left" w:pos="1134"/>
              <w:tab w:val="left" w:pos="2063"/>
            </w:tabs>
            <w:spacing w:before="3" w:line="276" w:lineRule="auto"/>
            <w:ind w:left="0" w:firstLine="709"/>
          </w:pPr>
        </w:pPrChange>
      </w:pPr>
      <w:r w:rsidRPr="0010096F">
        <w:rPr>
          <w:sz w:val="24"/>
          <w:szCs w:val="24"/>
        </w:rPr>
        <w:t>Представить обобщенный расчет количества сигналов по каждому виду оборудования с</w:t>
      </w:r>
      <w:r w:rsidRPr="0022171A">
        <w:rPr>
          <w:sz w:val="24"/>
          <w:szCs w:val="24"/>
        </w:rPr>
        <w:t xml:space="preserve"> </w:t>
      </w:r>
      <w:r w:rsidRPr="0010096F">
        <w:rPr>
          <w:sz w:val="24"/>
          <w:szCs w:val="24"/>
        </w:rPr>
        <w:t>разбивкой</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подсистемам</w:t>
      </w:r>
      <w:r w:rsidRPr="0022171A">
        <w:rPr>
          <w:sz w:val="24"/>
          <w:szCs w:val="24"/>
        </w:rPr>
        <w:t xml:space="preserve"> </w:t>
      </w:r>
      <w:r w:rsidRPr="0010096F">
        <w:rPr>
          <w:sz w:val="24"/>
          <w:szCs w:val="24"/>
        </w:rPr>
        <w:t>и</w:t>
      </w:r>
      <w:r w:rsidRPr="0022171A">
        <w:rPr>
          <w:sz w:val="24"/>
          <w:szCs w:val="24"/>
        </w:rPr>
        <w:t xml:space="preserve"> </w:t>
      </w:r>
      <w:r w:rsidRPr="0010096F">
        <w:rPr>
          <w:sz w:val="24"/>
          <w:szCs w:val="24"/>
        </w:rPr>
        <w:t>общее</w:t>
      </w:r>
      <w:r w:rsidRPr="0022171A">
        <w:rPr>
          <w:sz w:val="24"/>
          <w:szCs w:val="24"/>
        </w:rPr>
        <w:t xml:space="preserve"> </w:t>
      </w:r>
      <w:r w:rsidRPr="0010096F">
        <w:rPr>
          <w:sz w:val="24"/>
          <w:szCs w:val="24"/>
        </w:rPr>
        <w:t>количество сигналов, собираемых</w:t>
      </w:r>
      <w:r w:rsidRPr="0022171A">
        <w:rPr>
          <w:sz w:val="24"/>
          <w:szCs w:val="24"/>
        </w:rPr>
        <w:t xml:space="preserve"> </w:t>
      </w:r>
      <w:r w:rsidRPr="0010096F">
        <w:rPr>
          <w:sz w:val="24"/>
          <w:szCs w:val="24"/>
        </w:rPr>
        <w:t>в</w:t>
      </w:r>
      <w:r w:rsidRPr="0022171A">
        <w:rPr>
          <w:sz w:val="24"/>
          <w:szCs w:val="24"/>
        </w:rPr>
        <w:t xml:space="preserve"> </w:t>
      </w:r>
      <w:r w:rsidRPr="0010096F">
        <w:rPr>
          <w:sz w:val="24"/>
          <w:szCs w:val="24"/>
        </w:rPr>
        <w:t>АСУ</w:t>
      </w:r>
      <w:r w:rsidRPr="0022171A">
        <w:rPr>
          <w:sz w:val="24"/>
          <w:szCs w:val="24"/>
        </w:rPr>
        <w:t xml:space="preserve"> </w:t>
      </w:r>
      <w:r w:rsidRPr="0010096F">
        <w:rPr>
          <w:sz w:val="24"/>
          <w:szCs w:val="24"/>
        </w:rPr>
        <w:t>ТП.</w:t>
      </w:r>
    </w:p>
    <w:p w14:paraId="72DA2CF6" w14:textId="66D749D3"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48" w:author="AO" w:date="2024-11-26T15:43:00Z">
          <w:pPr>
            <w:pStyle w:val="af5"/>
            <w:numPr>
              <w:ilvl w:val="3"/>
              <w:numId w:val="59"/>
            </w:numPr>
            <w:tabs>
              <w:tab w:val="left" w:pos="1134"/>
              <w:tab w:val="left" w:pos="2018"/>
            </w:tabs>
            <w:spacing w:line="276" w:lineRule="auto"/>
            <w:ind w:left="0" w:firstLine="709"/>
          </w:pPr>
        </w:pPrChange>
      </w:pPr>
      <w:r w:rsidRPr="0010096F">
        <w:rPr>
          <w:sz w:val="24"/>
          <w:szCs w:val="24"/>
        </w:rPr>
        <w:t>Решения по организации измерений, организуемых средствами АСУ ТП и интег</w:t>
      </w:r>
      <w:r w:rsidRPr="00D7495E">
        <w:rPr>
          <w:sz w:val="24"/>
          <w:szCs w:val="24"/>
        </w:rPr>
        <w:t>рируемых в АСУ ТП, и их метрологическому обеспечению выполнить в соответствии с требованиями</w:t>
      </w:r>
      <w:r w:rsidRPr="0022171A">
        <w:rPr>
          <w:sz w:val="24"/>
          <w:szCs w:val="24"/>
        </w:rPr>
        <w:t xml:space="preserve"> </w:t>
      </w:r>
      <w:r w:rsidRPr="00D7495E">
        <w:rPr>
          <w:sz w:val="24"/>
          <w:szCs w:val="24"/>
        </w:rPr>
        <w:t xml:space="preserve">пп. </w:t>
      </w:r>
      <w:r w:rsidR="000A1505">
        <w:rPr>
          <w:sz w:val="24"/>
          <w:szCs w:val="24"/>
        </w:rPr>
        <w:t>4</w:t>
      </w:r>
      <w:r w:rsidR="00E128CC">
        <w:rPr>
          <w:sz w:val="24"/>
          <w:szCs w:val="24"/>
        </w:rPr>
        <w:t>4</w:t>
      </w:r>
      <w:r w:rsidR="000A1505">
        <w:rPr>
          <w:sz w:val="24"/>
          <w:szCs w:val="24"/>
        </w:rPr>
        <w:t>.3.1-</w:t>
      </w:r>
      <w:r w:rsidR="00E128CC">
        <w:rPr>
          <w:sz w:val="24"/>
          <w:szCs w:val="24"/>
        </w:rPr>
        <w:t>44.3.3</w:t>
      </w:r>
      <w:r w:rsidRPr="00D7495E">
        <w:rPr>
          <w:sz w:val="24"/>
          <w:szCs w:val="24"/>
        </w:rPr>
        <w:t xml:space="preserve"> настоящего ЗП с оформлением</w:t>
      </w:r>
      <w:r w:rsidRPr="0022171A">
        <w:rPr>
          <w:sz w:val="24"/>
          <w:szCs w:val="24"/>
        </w:rPr>
        <w:t xml:space="preserve"> </w:t>
      </w:r>
      <w:r w:rsidRPr="00D7495E">
        <w:rPr>
          <w:sz w:val="24"/>
          <w:szCs w:val="24"/>
        </w:rPr>
        <w:t>самостоятельным подразделом.</w:t>
      </w:r>
    </w:p>
    <w:p w14:paraId="36FBCEC8"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49" w:author="AO" w:date="2024-11-26T15:43:00Z">
          <w:pPr>
            <w:pStyle w:val="af5"/>
            <w:numPr>
              <w:ilvl w:val="3"/>
              <w:numId w:val="59"/>
            </w:numPr>
            <w:tabs>
              <w:tab w:val="left" w:pos="1134"/>
              <w:tab w:val="left" w:pos="1915"/>
            </w:tabs>
            <w:spacing w:line="276" w:lineRule="auto"/>
            <w:ind w:left="0" w:firstLine="709"/>
          </w:pPr>
        </w:pPrChange>
      </w:pPr>
      <w:r w:rsidRPr="0010096F">
        <w:rPr>
          <w:sz w:val="24"/>
          <w:szCs w:val="24"/>
        </w:rPr>
        <w:t>Решения</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организации</w:t>
      </w:r>
      <w:r w:rsidRPr="0022171A">
        <w:rPr>
          <w:sz w:val="24"/>
          <w:szCs w:val="24"/>
        </w:rPr>
        <w:t xml:space="preserve"> </w:t>
      </w:r>
      <w:r w:rsidRPr="0010096F">
        <w:rPr>
          <w:sz w:val="24"/>
          <w:szCs w:val="24"/>
        </w:rPr>
        <w:t>автоматизированных</w:t>
      </w:r>
      <w:r w:rsidRPr="0022171A">
        <w:rPr>
          <w:sz w:val="24"/>
          <w:szCs w:val="24"/>
        </w:rPr>
        <w:t xml:space="preserve"> </w:t>
      </w:r>
      <w:r w:rsidRPr="0010096F">
        <w:rPr>
          <w:sz w:val="24"/>
          <w:szCs w:val="24"/>
        </w:rPr>
        <w:t>рабочих</w:t>
      </w:r>
      <w:r w:rsidRPr="0022171A">
        <w:rPr>
          <w:sz w:val="24"/>
          <w:szCs w:val="24"/>
        </w:rPr>
        <w:t xml:space="preserve"> </w:t>
      </w:r>
      <w:r w:rsidRPr="0010096F">
        <w:rPr>
          <w:sz w:val="24"/>
          <w:szCs w:val="24"/>
        </w:rPr>
        <w:t>мест</w:t>
      </w:r>
      <w:r w:rsidRPr="0022171A">
        <w:rPr>
          <w:sz w:val="24"/>
          <w:szCs w:val="24"/>
        </w:rPr>
        <w:t xml:space="preserve"> (АРМ):</w:t>
      </w:r>
    </w:p>
    <w:p w14:paraId="75389A68" w14:textId="77777777" w:rsidR="00977FE2" w:rsidRPr="0010096F" w:rsidRDefault="00D46F42" w:rsidP="007900C6">
      <w:pPr>
        <w:pStyle w:val="af5"/>
        <w:numPr>
          <w:ilvl w:val="0"/>
          <w:numId w:val="27"/>
        </w:numPr>
        <w:tabs>
          <w:tab w:val="left" w:pos="993"/>
          <w:tab w:val="left" w:pos="1134"/>
          <w:tab w:val="left" w:pos="1488"/>
        </w:tabs>
        <w:spacing w:line="276" w:lineRule="auto"/>
        <w:ind w:left="0" w:firstLine="709"/>
        <w:rPr>
          <w:sz w:val="24"/>
          <w:szCs w:val="24"/>
        </w:rPr>
      </w:pPr>
      <w:r w:rsidRPr="0010096F">
        <w:rPr>
          <w:sz w:val="24"/>
          <w:szCs w:val="24"/>
        </w:rPr>
        <w:t>определение</w:t>
      </w:r>
      <w:r w:rsidRPr="0010096F">
        <w:rPr>
          <w:spacing w:val="10"/>
          <w:sz w:val="24"/>
          <w:szCs w:val="24"/>
        </w:rPr>
        <w:t xml:space="preserve"> </w:t>
      </w:r>
      <w:r w:rsidRPr="0010096F">
        <w:rPr>
          <w:sz w:val="24"/>
          <w:szCs w:val="24"/>
        </w:rPr>
        <w:t>количества</w:t>
      </w:r>
      <w:r w:rsidRPr="0010096F">
        <w:rPr>
          <w:spacing w:val="13"/>
          <w:sz w:val="24"/>
          <w:szCs w:val="24"/>
        </w:rPr>
        <w:t xml:space="preserve"> </w:t>
      </w:r>
      <w:r w:rsidRPr="0010096F">
        <w:rPr>
          <w:sz w:val="24"/>
          <w:szCs w:val="24"/>
        </w:rPr>
        <w:t>АРМ</w:t>
      </w:r>
      <w:r w:rsidRPr="0010096F">
        <w:rPr>
          <w:spacing w:val="-5"/>
          <w:sz w:val="24"/>
          <w:szCs w:val="24"/>
        </w:rPr>
        <w:t xml:space="preserve"> </w:t>
      </w:r>
      <w:r w:rsidRPr="0010096F">
        <w:rPr>
          <w:sz w:val="24"/>
          <w:szCs w:val="24"/>
        </w:rPr>
        <w:t>на</w:t>
      </w:r>
      <w:r w:rsidRPr="0010096F">
        <w:rPr>
          <w:spacing w:val="-10"/>
          <w:sz w:val="24"/>
          <w:szCs w:val="24"/>
        </w:rPr>
        <w:t xml:space="preserve"> </w:t>
      </w:r>
      <w:r w:rsidRPr="0010096F">
        <w:rPr>
          <w:spacing w:val="-5"/>
          <w:sz w:val="24"/>
          <w:szCs w:val="24"/>
        </w:rPr>
        <w:t>ПС;</w:t>
      </w:r>
    </w:p>
    <w:p w14:paraId="17887A20" w14:textId="77777777" w:rsidR="00977FE2" w:rsidRPr="0010096F" w:rsidRDefault="00D46F42" w:rsidP="007900C6">
      <w:pPr>
        <w:pStyle w:val="af5"/>
        <w:numPr>
          <w:ilvl w:val="0"/>
          <w:numId w:val="27"/>
        </w:numPr>
        <w:tabs>
          <w:tab w:val="left" w:pos="993"/>
          <w:tab w:val="left" w:pos="1134"/>
          <w:tab w:val="left" w:pos="1488"/>
        </w:tabs>
        <w:spacing w:before="1" w:line="276" w:lineRule="auto"/>
        <w:ind w:left="0" w:firstLine="709"/>
        <w:rPr>
          <w:sz w:val="24"/>
          <w:szCs w:val="24"/>
        </w:rPr>
      </w:pPr>
      <w:r w:rsidRPr="0010096F">
        <w:rPr>
          <w:sz w:val="24"/>
          <w:szCs w:val="24"/>
        </w:rPr>
        <w:t>определение</w:t>
      </w:r>
      <w:r w:rsidRPr="0010096F">
        <w:rPr>
          <w:spacing w:val="7"/>
          <w:sz w:val="24"/>
          <w:szCs w:val="24"/>
        </w:rPr>
        <w:t xml:space="preserve"> </w:t>
      </w:r>
      <w:r w:rsidRPr="0010096F">
        <w:rPr>
          <w:sz w:val="24"/>
          <w:szCs w:val="24"/>
        </w:rPr>
        <w:t>функций</w:t>
      </w:r>
      <w:r w:rsidRPr="0010096F">
        <w:rPr>
          <w:spacing w:val="7"/>
          <w:sz w:val="24"/>
          <w:szCs w:val="24"/>
        </w:rPr>
        <w:t xml:space="preserve"> </w:t>
      </w:r>
      <w:r w:rsidRPr="0010096F">
        <w:rPr>
          <w:sz w:val="24"/>
          <w:szCs w:val="24"/>
        </w:rPr>
        <w:t>для</w:t>
      </w:r>
      <w:r w:rsidRPr="0010096F">
        <w:rPr>
          <w:spacing w:val="-7"/>
          <w:sz w:val="24"/>
          <w:szCs w:val="24"/>
        </w:rPr>
        <w:t xml:space="preserve"> </w:t>
      </w:r>
      <w:r w:rsidRPr="0010096F">
        <w:rPr>
          <w:sz w:val="24"/>
          <w:szCs w:val="24"/>
        </w:rPr>
        <w:t>каждого</w:t>
      </w:r>
      <w:r w:rsidRPr="0010096F">
        <w:rPr>
          <w:spacing w:val="3"/>
          <w:sz w:val="24"/>
          <w:szCs w:val="24"/>
        </w:rPr>
        <w:t xml:space="preserve"> </w:t>
      </w:r>
      <w:r w:rsidRPr="0010096F">
        <w:rPr>
          <w:sz w:val="24"/>
          <w:szCs w:val="24"/>
        </w:rPr>
        <w:t>типа</w:t>
      </w:r>
      <w:r w:rsidRPr="0010096F">
        <w:rPr>
          <w:spacing w:val="-8"/>
          <w:sz w:val="24"/>
          <w:szCs w:val="24"/>
        </w:rPr>
        <w:t xml:space="preserve"> </w:t>
      </w:r>
      <w:r w:rsidRPr="0010096F">
        <w:rPr>
          <w:spacing w:val="-4"/>
          <w:sz w:val="24"/>
          <w:szCs w:val="24"/>
        </w:rPr>
        <w:t>АРМ;</w:t>
      </w:r>
    </w:p>
    <w:p w14:paraId="69C1D84B" w14:textId="77777777" w:rsidR="00977FE2" w:rsidRPr="0010096F" w:rsidRDefault="00D46F42" w:rsidP="007900C6">
      <w:pPr>
        <w:pStyle w:val="af5"/>
        <w:numPr>
          <w:ilvl w:val="0"/>
          <w:numId w:val="27"/>
        </w:numPr>
        <w:tabs>
          <w:tab w:val="left" w:pos="993"/>
          <w:tab w:val="left" w:pos="1134"/>
          <w:tab w:val="left" w:pos="1488"/>
          <w:tab w:val="left" w:pos="2986"/>
          <w:tab w:val="left" w:pos="4671"/>
          <w:tab w:val="left" w:pos="6254"/>
          <w:tab w:val="left" w:pos="8567"/>
          <w:tab w:val="left" w:pos="8886"/>
        </w:tabs>
        <w:spacing w:line="276" w:lineRule="auto"/>
        <w:ind w:left="0" w:firstLine="709"/>
        <w:rPr>
          <w:sz w:val="24"/>
          <w:szCs w:val="24"/>
        </w:rPr>
      </w:pPr>
      <w:r w:rsidRPr="0010096F">
        <w:rPr>
          <w:spacing w:val="-2"/>
          <w:sz w:val="24"/>
          <w:szCs w:val="24"/>
        </w:rPr>
        <w:t>определение</w:t>
      </w:r>
      <w:r w:rsidRPr="0010096F">
        <w:rPr>
          <w:sz w:val="24"/>
          <w:szCs w:val="24"/>
        </w:rPr>
        <w:t xml:space="preserve"> </w:t>
      </w:r>
      <w:r w:rsidRPr="0010096F">
        <w:rPr>
          <w:spacing w:val="-2"/>
          <w:sz w:val="24"/>
          <w:szCs w:val="24"/>
        </w:rPr>
        <w:t>конфигурации</w:t>
      </w:r>
      <w:r w:rsidRPr="0010096F">
        <w:rPr>
          <w:sz w:val="24"/>
          <w:szCs w:val="24"/>
        </w:rPr>
        <w:t xml:space="preserve"> для</w:t>
      </w:r>
      <w:r w:rsidRPr="0010096F">
        <w:rPr>
          <w:spacing w:val="80"/>
          <w:sz w:val="24"/>
          <w:szCs w:val="24"/>
        </w:rPr>
        <w:t xml:space="preserve"> </w:t>
      </w:r>
      <w:r w:rsidRPr="0010096F">
        <w:rPr>
          <w:sz w:val="24"/>
          <w:szCs w:val="24"/>
        </w:rPr>
        <w:t>каждого типа</w:t>
      </w:r>
      <w:r w:rsidRPr="0010096F">
        <w:rPr>
          <w:spacing w:val="80"/>
          <w:sz w:val="24"/>
          <w:szCs w:val="24"/>
        </w:rPr>
        <w:t xml:space="preserve"> </w:t>
      </w:r>
      <w:r w:rsidRPr="0010096F">
        <w:rPr>
          <w:sz w:val="24"/>
          <w:szCs w:val="24"/>
        </w:rPr>
        <w:t>АРМ</w:t>
      </w:r>
      <w:r w:rsidRPr="0010096F">
        <w:rPr>
          <w:spacing w:val="80"/>
          <w:sz w:val="24"/>
          <w:szCs w:val="24"/>
        </w:rPr>
        <w:t xml:space="preserve"> </w:t>
      </w:r>
      <w:r w:rsidRPr="0010096F">
        <w:rPr>
          <w:sz w:val="24"/>
          <w:szCs w:val="24"/>
        </w:rPr>
        <w:lastRenderedPageBreak/>
        <w:t xml:space="preserve">(состав </w:t>
      </w:r>
      <w:r w:rsidRPr="0010096F">
        <w:rPr>
          <w:spacing w:val="-10"/>
          <w:sz w:val="24"/>
          <w:szCs w:val="24"/>
        </w:rPr>
        <w:t>и</w:t>
      </w:r>
      <w:r w:rsidRPr="0010096F">
        <w:rPr>
          <w:sz w:val="24"/>
          <w:szCs w:val="24"/>
        </w:rPr>
        <w:t xml:space="preserve"> </w:t>
      </w:r>
      <w:r w:rsidRPr="0010096F">
        <w:rPr>
          <w:spacing w:val="-2"/>
          <w:sz w:val="24"/>
          <w:szCs w:val="24"/>
        </w:rPr>
        <w:t xml:space="preserve">характеристики </w:t>
      </w:r>
      <w:r w:rsidRPr="0010096F">
        <w:rPr>
          <w:sz w:val="24"/>
          <w:szCs w:val="24"/>
        </w:rPr>
        <w:t>аппаратного обеспечения);</w:t>
      </w:r>
    </w:p>
    <w:p w14:paraId="4C9397B4" w14:textId="77777777" w:rsidR="00977FE2" w:rsidRPr="0010096F" w:rsidRDefault="00D46F42" w:rsidP="007900C6">
      <w:pPr>
        <w:pStyle w:val="af5"/>
        <w:numPr>
          <w:ilvl w:val="0"/>
          <w:numId w:val="27"/>
        </w:numPr>
        <w:tabs>
          <w:tab w:val="left" w:pos="993"/>
          <w:tab w:val="left" w:pos="1134"/>
          <w:tab w:val="left" w:pos="1489"/>
        </w:tabs>
        <w:spacing w:before="1" w:line="276" w:lineRule="auto"/>
        <w:ind w:left="0" w:firstLine="709"/>
        <w:rPr>
          <w:sz w:val="24"/>
          <w:szCs w:val="24"/>
        </w:rPr>
      </w:pPr>
      <w:r w:rsidRPr="0010096F">
        <w:rPr>
          <w:sz w:val="24"/>
          <w:szCs w:val="24"/>
        </w:rPr>
        <w:t>характеристика</w:t>
      </w:r>
      <w:r w:rsidRPr="0010096F">
        <w:rPr>
          <w:spacing w:val="35"/>
          <w:sz w:val="24"/>
          <w:szCs w:val="24"/>
        </w:rPr>
        <w:t xml:space="preserve"> </w:t>
      </w:r>
      <w:r w:rsidRPr="0010096F">
        <w:rPr>
          <w:sz w:val="24"/>
          <w:szCs w:val="24"/>
        </w:rPr>
        <w:t>программного</w:t>
      </w:r>
      <w:r w:rsidRPr="0010096F">
        <w:rPr>
          <w:spacing w:val="40"/>
          <w:sz w:val="24"/>
          <w:szCs w:val="24"/>
        </w:rPr>
        <w:t xml:space="preserve"> </w:t>
      </w:r>
      <w:r w:rsidRPr="0010096F">
        <w:rPr>
          <w:sz w:val="24"/>
          <w:szCs w:val="24"/>
        </w:rPr>
        <w:t>обеспечения</w:t>
      </w:r>
      <w:r w:rsidRPr="0010096F">
        <w:rPr>
          <w:spacing w:val="40"/>
          <w:sz w:val="24"/>
          <w:szCs w:val="24"/>
        </w:rPr>
        <w:t xml:space="preserve"> </w:t>
      </w:r>
      <w:r w:rsidRPr="0010096F">
        <w:rPr>
          <w:sz w:val="24"/>
          <w:szCs w:val="24"/>
        </w:rPr>
        <w:t>(ПО)</w:t>
      </w:r>
      <w:r w:rsidRPr="0010096F">
        <w:rPr>
          <w:spacing w:val="40"/>
          <w:sz w:val="24"/>
          <w:szCs w:val="24"/>
        </w:rPr>
        <w:t xml:space="preserve"> </w:t>
      </w:r>
      <w:r w:rsidRPr="0010096F">
        <w:rPr>
          <w:sz w:val="24"/>
          <w:szCs w:val="24"/>
        </w:rPr>
        <w:t>для</w:t>
      </w:r>
      <w:r w:rsidRPr="0010096F">
        <w:rPr>
          <w:spacing w:val="40"/>
          <w:sz w:val="24"/>
          <w:szCs w:val="24"/>
        </w:rPr>
        <w:t xml:space="preserve"> </w:t>
      </w:r>
      <w:r w:rsidRPr="0010096F">
        <w:rPr>
          <w:sz w:val="24"/>
          <w:szCs w:val="24"/>
        </w:rPr>
        <w:t>каждого</w:t>
      </w:r>
      <w:r w:rsidRPr="0010096F">
        <w:rPr>
          <w:spacing w:val="40"/>
          <w:sz w:val="24"/>
          <w:szCs w:val="24"/>
        </w:rPr>
        <w:t xml:space="preserve"> </w:t>
      </w:r>
      <w:r w:rsidRPr="0010096F">
        <w:rPr>
          <w:sz w:val="24"/>
          <w:szCs w:val="24"/>
        </w:rPr>
        <w:t>типа</w:t>
      </w:r>
      <w:r w:rsidRPr="0010096F">
        <w:rPr>
          <w:spacing w:val="40"/>
          <w:sz w:val="24"/>
          <w:szCs w:val="24"/>
        </w:rPr>
        <w:t xml:space="preserve"> </w:t>
      </w:r>
      <w:r w:rsidRPr="0010096F">
        <w:rPr>
          <w:sz w:val="24"/>
          <w:szCs w:val="24"/>
        </w:rPr>
        <w:t>АРМ</w:t>
      </w:r>
      <w:r w:rsidRPr="0010096F">
        <w:rPr>
          <w:spacing w:val="40"/>
          <w:sz w:val="24"/>
          <w:szCs w:val="24"/>
        </w:rPr>
        <w:t xml:space="preserve"> </w:t>
      </w:r>
      <w:r w:rsidRPr="0010096F">
        <w:rPr>
          <w:sz w:val="24"/>
          <w:szCs w:val="24"/>
        </w:rPr>
        <w:t>(состав</w:t>
      </w:r>
      <w:r w:rsidRPr="0010096F">
        <w:rPr>
          <w:spacing w:val="40"/>
          <w:sz w:val="24"/>
          <w:szCs w:val="24"/>
        </w:rPr>
        <w:t xml:space="preserve"> </w:t>
      </w:r>
      <w:r w:rsidRPr="0010096F">
        <w:rPr>
          <w:sz w:val="24"/>
          <w:szCs w:val="24"/>
        </w:rPr>
        <w:t>и функциональное назначение каждого вида ПО);</w:t>
      </w:r>
    </w:p>
    <w:p w14:paraId="552FA1CA" w14:textId="77777777" w:rsidR="00977FE2" w:rsidRPr="0010096F" w:rsidRDefault="00D46F42" w:rsidP="007900C6">
      <w:pPr>
        <w:pStyle w:val="af5"/>
        <w:numPr>
          <w:ilvl w:val="0"/>
          <w:numId w:val="27"/>
        </w:numPr>
        <w:tabs>
          <w:tab w:val="left" w:pos="993"/>
          <w:tab w:val="left" w:pos="1134"/>
          <w:tab w:val="left" w:pos="1488"/>
        </w:tabs>
        <w:spacing w:line="276" w:lineRule="auto"/>
        <w:ind w:left="0" w:firstLine="709"/>
        <w:rPr>
          <w:sz w:val="24"/>
          <w:szCs w:val="24"/>
        </w:rPr>
      </w:pPr>
      <w:r w:rsidRPr="0010096F">
        <w:rPr>
          <w:sz w:val="24"/>
          <w:szCs w:val="24"/>
        </w:rPr>
        <w:t>решения по конфигурации</w:t>
      </w:r>
      <w:r w:rsidRPr="0010096F">
        <w:rPr>
          <w:spacing w:val="30"/>
          <w:sz w:val="24"/>
          <w:szCs w:val="24"/>
        </w:rPr>
        <w:t xml:space="preserve"> </w:t>
      </w:r>
      <w:r w:rsidRPr="0010096F">
        <w:rPr>
          <w:sz w:val="24"/>
          <w:szCs w:val="24"/>
        </w:rPr>
        <w:t>и приоритетности вывода информации</w:t>
      </w:r>
      <w:r w:rsidRPr="0010096F">
        <w:rPr>
          <w:spacing w:val="29"/>
          <w:sz w:val="24"/>
          <w:szCs w:val="24"/>
        </w:rPr>
        <w:t xml:space="preserve"> </w:t>
      </w:r>
      <w:r w:rsidRPr="0010096F">
        <w:rPr>
          <w:sz w:val="24"/>
          <w:szCs w:val="24"/>
        </w:rPr>
        <w:t>на интерфейс</w:t>
      </w:r>
      <w:r w:rsidRPr="0010096F">
        <w:rPr>
          <w:spacing w:val="30"/>
          <w:sz w:val="24"/>
          <w:szCs w:val="24"/>
        </w:rPr>
        <w:t xml:space="preserve"> </w:t>
      </w:r>
      <w:r w:rsidRPr="0010096F">
        <w:rPr>
          <w:sz w:val="24"/>
          <w:szCs w:val="24"/>
        </w:rPr>
        <w:t>АСУ ТП оперативного персонала ПС (АРМ ОП).</w:t>
      </w:r>
    </w:p>
    <w:p w14:paraId="1F5EB493"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0" w:author="AO" w:date="2024-11-26T15:43:00Z">
          <w:pPr>
            <w:pStyle w:val="af5"/>
            <w:numPr>
              <w:ilvl w:val="3"/>
              <w:numId w:val="59"/>
            </w:numPr>
            <w:tabs>
              <w:tab w:val="left" w:pos="1134"/>
              <w:tab w:val="left" w:pos="1963"/>
            </w:tabs>
            <w:spacing w:line="276" w:lineRule="auto"/>
            <w:ind w:left="0" w:firstLine="709"/>
          </w:pPr>
        </w:pPrChange>
      </w:pPr>
      <w:r w:rsidRPr="0010096F">
        <w:rPr>
          <w:sz w:val="24"/>
          <w:szCs w:val="24"/>
        </w:rPr>
        <w:t>Решения</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обмену</w:t>
      </w:r>
      <w:r w:rsidRPr="0022171A">
        <w:rPr>
          <w:sz w:val="24"/>
          <w:szCs w:val="24"/>
        </w:rPr>
        <w:t xml:space="preserve"> </w:t>
      </w:r>
      <w:r w:rsidRPr="0010096F">
        <w:rPr>
          <w:sz w:val="24"/>
          <w:szCs w:val="24"/>
        </w:rPr>
        <w:t>оперативной</w:t>
      </w:r>
      <w:r w:rsidRPr="0022171A">
        <w:rPr>
          <w:sz w:val="24"/>
          <w:szCs w:val="24"/>
        </w:rPr>
        <w:t xml:space="preserve"> </w:t>
      </w:r>
      <w:r w:rsidRPr="0010096F">
        <w:rPr>
          <w:sz w:val="24"/>
          <w:szCs w:val="24"/>
        </w:rPr>
        <w:t>технологической</w:t>
      </w:r>
      <w:r w:rsidRPr="0022171A">
        <w:rPr>
          <w:sz w:val="24"/>
          <w:szCs w:val="24"/>
        </w:rPr>
        <w:t xml:space="preserve"> </w:t>
      </w:r>
      <w:r w:rsidRPr="0010096F">
        <w:rPr>
          <w:sz w:val="24"/>
          <w:szCs w:val="24"/>
        </w:rPr>
        <w:t>информацией</w:t>
      </w:r>
      <w:r w:rsidRPr="0022171A">
        <w:rPr>
          <w:sz w:val="24"/>
          <w:szCs w:val="24"/>
        </w:rPr>
        <w:t xml:space="preserve"> </w:t>
      </w:r>
      <w:r w:rsidRPr="0010096F">
        <w:rPr>
          <w:sz w:val="24"/>
          <w:szCs w:val="24"/>
        </w:rPr>
        <w:t>с</w:t>
      </w:r>
      <w:r w:rsidRPr="0022171A">
        <w:rPr>
          <w:sz w:val="24"/>
          <w:szCs w:val="24"/>
        </w:rPr>
        <w:t xml:space="preserve"> </w:t>
      </w:r>
      <w:r w:rsidRPr="0010096F">
        <w:rPr>
          <w:sz w:val="24"/>
          <w:szCs w:val="24"/>
        </w:rPr>
        <w:t>ЦУС</w:t>
      </w:r>
      <w:r w:rsidRPr="0022171A">
        <w:rPr>
          <w:sz w:val="24"/>
          <w:szCs w:val="24"/>
        </w:rPr>
        <w:t xml:space="preserve"> </w:t>
      </w:r>
      <w:r w:rsidRPr="0010096F">
        <w:rPr>
          <w:sz w:val="24"/>
          <w:szCs w:val="24"/>
        </w:rPr>
        <w:t>и</w:t>
      </w:r>
      <w:r w:rsidRPr="0022171A">
        <w:rPr>
          <w:sz w:val="24"/>
          <w:szCs w:val="24"/>
        </w:rPr>
        <w:t xml:space="preserve"> </w:t>
      </w:r>
      <w:r w:rsidRPr="0010096F">
        <w:rPr>
          <w:sz w:val="24"/>
          <w:szCs w:val="24"/>
        </w:rPr>
        <w:t>ДЦ АО «СО ЕЭС» на базе протоколов МЭК: выбор направления обмена, определение состава и объема информации, обобщенный расчет данных каждого</w:t>
      </w:r>
      <w:r w:rsidRPr="0022171A">
        <w:rPr>
          <w:sz w:val="24"/>
          <w:szCs w:val="24"/>
        </w:rPr>
        <w:t xml:space="preserve"> </w:t>
      </w:r>
      <w:r w:rsidRPr="0010096F">
        <w:rPr>
          <w:sz w:val="24"/>
          <w:szCs w:val="24"/>
        </w:rPr>
        <w:t>типа</w:t>
      </w:r>
      <w:r w:rsidRPr="0022171A">
        <w:rPr>
          <w:sz w:val="24"/>
          <w:szCs w:val="24"/>
        </w:rPr>
        <w:t xml:space="preserve"> </w:t>
      </w:r>
      <w:r w:rsidRPr="0010096F">
        <w:rPr>
          <w:sz w:val="24"/>
          <w:szCs w:val="24"/>
        </w:rPr>
        <w:t>для каждого направления обмена по</w:t>
      </w:r>
      <w:r w:rsidRPr="0022171A">
        <w:rPr>
          <w:sz w:val="24"/>
          <w:szCs w:val="24"/>
        </w:rPr>
        <w:t xml:space="preserve"> </w:t>
      </w:r>
      <w:r w:rsidRPr="0010096F">
        <w:rPr>
          <w:sz w:val="24"/>
          <w:szCs w:val="24"/>
        </w:rPr>
        <w:t>вновь</w:t>
      </w:r>
      <w:r w:rsidRPr="0022171A">
        <w:rPr>
          <w:sz w:val="24"/>
          <w:szCs w:val="24"/>
        </w:rPr>
        <w:t xml:space="preserve"> </w:t>
      </w:r>
      <w:r w:rsidRPr="0010096F">
        <w:rPr>
          <w:sz w:val="24"/>
          <w:szCs w:val="24"/>
        </w:rPr>
        <w:t>вводимому</w:t>
      </w:r>
      <w:r w:rsidRPr="0022171A">
        <w:rPr>
          <w:sz w:val="24"/>
          <w:szCs w:val="24"/>
        </w:rPr>
        <w:t xml:space="preserve"> </w:t>
      </w:r>
      <w:r w:rsidRPr="0010096F">
        <w:rPr>
          <w:sz w:val="24"/>
          <w:szCs w:val="24"/>
        </w:rPr>
        <w:t>(модернизируемому)</w:t>
      </w:r>
      <w:r w:rsidRPr="0022171A">
        <w:rPr>
          <w:sz w:val="24"/>
          <w:szCs w:val="24"/>
        </w:rPr>
        <w:t xml:space="preserve"> </w:t>
      </w:r>
      <w:r w:rsidRPr="0010096F">
        <w:rPr>
          <w:sz w:val="24"/>
          <w:szCs w:val="24"/>
        </w:rPr>
        <w:t>оборудованию,</w:t>
      </w:r>
      <w:r w:rsidRPr="0022171A">
        <w:rPr>
          <w:sz w:val="24"/>
          <w:szCs w:val="24"/>
        </w:rPr>
        <w:t xml:space="preserve"> </w:t>
      </w:r>
      <w:r w:rsidRPr="0010096F">
        <w:rPr>
          <w:sz w:val="24"/>
          <w:szCs w:val="24"/>
        </w:rPr>
        <w:t>расчет</w:t>
      </w:r>
      <w:r w:rsidRPr="0022171A">
        <w:rPr>
          <w:sz w:val="24"/>
          <w:szCs w:val="24"/>
        </w:rPr>
        <w:t xml:space="preserve"> </w:t>
      </w:r>
      <w:r w:rsidRPr="0010096F">
        <w:rPr>
          <w:sz w:val="24"/>
          <w:szCs w:val="24"/>
        </w:rPr>
        <w:t>требуемой</w:t>
      </w:r>
      <w:r w:rsidRPr="0022171A">
        <w:rPr>
          <w:sz w:val="24"/>
          <w:szCs w:val="24"/>
        </w:rPr>
        <w:t xml:space="preserve"> </w:t>
      </w:r>
      <w:r w:rsidRPr="0010096F">
        <w:rPr>
          <w:sz w:val="24"/>
          <w:szCs w:val="24"/>
        </w:rPr>
        <w:t>пропускной способности</w:t>
      </w:r>
      <w:r w:rsidRPr="0022171A">
        <w:rPr>
          <w:sz w:val="24"/>
          <w:szCs w:val="24"/>
        </w:rPr>
        <w:t xml:space="preserve"> </w:t>
      </w:r>
      <w:r w:rsidRPr="0010096F">
        <w:rPr>
          <w:sz w:val="24"/>
          <w:szCs w:val="24"/>
        </w:rPr>
        <w:t>каналов</w:t>
      </w:r>
      <w:r w:rsidRPr="0022171A">
        <w:rPr>
          <w:sz w:val="24"/>
          <w:szCs w:val="24"/>
        </w:rPr>
        <w:t xml:space="preserve"> связи.</w:t>
      </w:r>
    </w:p>
    <w:p w14:paraId="0F423E5A" w14:textId="77777777" w:rsidR="00977FE2" w:rsidRPr="0010096F" w:rsidRDefault="00D46F42" w:rsidP="007900C6">
      <w:pPr>
        <w:pStyle w:val="af4"/>
        <w:tabs>
          <w:tab w:val="left" w:pos="993"/>
          <w:tab w:val="left" w:pos="1134"/>
        </w:tabs>
        <w:spacing w:line="276" w:lineRule="auto"/>
        <w:ind w:firstLine="709"/>
      </w:pPr>
      <w:r w:rsidRPr="0010096F">
        <w:t>Перечень</w:t>
      </w:r>
      <w:r w:rsidRPr="0010096F">
        <w:rPr>
          <w:spacing w:val="61"/>
        </w:rPr>
        <w:t xml:space="preserve"> </w:t>
      </w:r>
      <w:r w:rsidRPr="0010096F">
        <w:t>сигналов</w:t>
      </w:r>
      <w:r w:rsidRPr="0010096F">
        <w:rPr>
          <w:spacing w:val="58"/>
        </w:rPr>
        <w:t xml:space="preserve"> </w:t>
      </w:r>
      <w:r w:rsidRPr="0010096F">
        <w:t>ТИ,</w:t>
      </w:r>
      <w:r w:rsidRPr="0010096F">
        <w:rPr>
          <w:spacing w:val="49"/>
        </w:rPr>
        <w:t xml:space="preserve"> </w:t>
      </w:r>
      <w:r w:rsidRPr="0010096F">
        <w:t>ТС</w:t>
      </w:r>
      <w:r w:rsidRPr="0010096F">
        <w:rPr>
          <w:spacing w:val="49"/>
        </w:rPr>
        <w:t xml:space="preserve"> </w:t>
      </w:r>
      <w:r w:rsidRPr="0010096F">
        <w:t>и</w:t>
      </w:r>
      <w:r w:rsidRPr="0010096F">
        <w:rPr>
          <w:spacing w:val="42"/>
        </w:rPr>
        <w:t xml:space="preserve"> </w:t>
      </w:r>
      <w:r w:rsidRPr="0010096F">
        <w:t>ТУ,</w:t>
      </w:r>
      <w:r w:rsidRPr="0010096F">
        <w:rPr>
          <w:spacing w:val="54"/>
        </w:rPr>
        <w:t xml:space="preserve"> </w:t>
      </w:r>
      <w:r w:rsidRPr="0010096F">
        <w:t>передаваемых</w:t>
      </w:r>
      <w:r w:rsidRPr="0010096F">
        <w:rPr>
          <w:spacing w:val="70"/>
        </w:rPr>
        <w:t xml:space="preserve"> </w:t>
      </w:r>
      <w:r w:rsidRPr="0010096F">
        <w:t>в</w:t>
      </w:r>
      <w:r w:rsidRPr="0010096F">
        <w:rPr>
          <w:spacing w:val="43"/>
        </w:rPr>
        <w:t xml:space="preserve"> </w:t>
      </w:r>
      <w:r w:rsidRPr="0010096F">
        <w:t>ЦУС,</w:t>
      </w:r>
      <w:r w:rsidRPr="0010096F">
        <w:rPr>
          <w:spacing w:val="51"/>
        </w:rPr>
        <w:t xml:space="preserve"> </w:t>
      </w:r>
      <w:r w:rsidRPr="0010096F">
        <w:t>ДЦ</w:t>
      </w:r>
      <w:r w:rsidRPr="0010096F">
        <w:rPr>
          <w:spacing w:val="10"/>
        </w:rPr>
        <w:t xml:space="preserve"> </w:t>
      </w:r>
      <w:r w:rsidRPr="0010096F">
        <w:t>Филиала</w:t>
      </w:r>
      <w:r w:rsidRPr="0010096F">
        <w:rPr>
          <w:spacing w:val="67"/>
        </w:rPr>
        <w:t xml:space="preserve"> </w:t>
      </w:r>
      <w:r w:rsidRPr="0010096F">
        <w:t>АО</w:t>
      </w:r>
      <w:r w:rsidRPr="0010096F">
        <w:rPr>
          <w:spacing w:val="55"/>
        </w:rPr>
        <w:t xml:space="preserve"> </w:t>
      </w:r>
      <w:r w:rsidRPr="0010096F">
        <w:t>«СО</w:t>
      </w:r>
      <w:r w:rsidRPr="0010096F">
        <w:rPr>
          <w:spacing w:val="53"/>
        </w:rPr>
        <w:t xml:space="preserve"> </w:t>
      </w:r>
      <w:r w:rsidRPr="0010096F">
        <w:rPr>
          <w:spacing w:val="-4"/>
        </w:rPr>
        <w:t xml:space="preserve">ЕЭС» </w:t>
      </w:r>
      <w:r w:rsidRPr="0010096F">
        <w:t>Черноморское</w:t>
      </w:r>
      <w:r w:rsidRPr="0010096F">
        <w:rPr>
          <w:spacing w:val="8"/>
        </w:rPr>
        <w:t xml:space="preserve"> </w:t>
      </w:r>
      <w:r w:rsidRPr="0010096F">
        <w:t>РДУ,</w:t>
      </w:r>
      <w:r w:rsidRPr="0010096F">
        <w:rPr>
          <w:spacing w:val="-15"/>
        </w:rPr>
        <w:t xml:space="preserve"> </w:t>
      </w:r>
      <w:r w:rsidRPr="0010096F">
        <w:t>представить</w:t>
      </w:r>
      <w:r w:rsidRPr="0010096F">
        <w:rPr>
          <w:spacing w:val="4"/>
        </w:rPr>
        <w:t xml:space="preserve"> </w:t>
      </w:r>
      <w:r w:rsidRPr="0010096F">
        <w:t>в</w:t>
      </w:r>
      <w:r w:rsidRPr="0010096F">
        <w:rPr>
          <w:spacing w:val="-13"/>
        </w:rPr>
        <w:t xml:space="preserve"> </w:t>
      </w:r>
      <w:r w:rsidRPr="0010096F">
        <w:t>виде</w:t>
      </w:r>
      <w:r w:rsidRPr="0010096F">
        <w:rPr>
          <w:spacing w:val="-6"/>
        </w:rPr>
        <w:t xml:space="preserve"> </w:t>
      </w:r>
      <w:r w:rsidRPr="0010096F">
        <w:t>таблицы,</w:t>
      </w:r>
      <w:r w:rsidRPr="0010096F">
        <w:rPr>
          <w:spacing w:val="7"/>
        </w:rPr>
        <w:t xml:space="preserve"> </w:t>
      </w:r>
      <w:r w:rsidRPr="0010096F">
        <w:t>которая</w:t>
      </w:r>
      <w:r w:rsidRPr="0010096F">
        <w:rPr>
          <w:spacing w:val="2"/>
        </w:rPr>
        <w:t xml:space="preserve"> </w:t>
      </w:r>
      <w:r w:rsidRPr="0010096F">
        <w:t>должна</w:t>
      </w:r>
      <w:r w:rsidRPr="0010096F">
        <w:rPr>
          <w:spacing w:val="-10"/>
        </w:rPr>
        <w:t xml:space="preserve"> </w:t>
      </w:r>
      <w:r w:rsidRPr="0010096F">
        <w:rPr>
          <w:spacing w:val="-2"/>
        </w:rPr>
        <w:t>содержать:</w:t>
      </w:r>
    </w:p>
    <w:p w14:paraId="7B5EB917" w14:textId="77777777" w:rsidR="00977FE2" w:rsidRPr="0010096F" w:rsidRDefault="00D46F42" w:rsidP="007900C6">
      <w:pPr>
        <w:pStyle w:val="af5"/>
        <w:numPr>
          <w:ilvl w:val="0"/>
          <w:numId w:val="26"/>
        </w:numPr>
        <w:tabs>
          <w:tab w:val="left" w:pos="993"/>
          <w:tab w:val="left" w:pos="1134"/>
          <w:tab w:val="left" w:pos="1479"/>
        </w:tabs>
        <w:spacing w:before="3" w:line="276" w:lineRule="auto"/>
        <w:ind w:left="0" w:firstLine="709"/>
        <w:rPr>
          <w:sz w:val="24"/>
          <w:szCs w:val="24"/>
        </w:rPr>
      </w:pPr>
      <w:r w:rsidRPr="0010096F">
        <w:rPr>
          <w:sz w:val="24"/>
          <w:szCs w:val="24"/>
        </w:rPr>
        <w:t>диспетчерское</w:t>
      </w:r>
      <w:r w:rsidRPr="0010096F">
        <w:rPr>
          <w:spacing w:val="12"/>
          <w:sz w:val="24"/>
          <w:szCs w:val="24"/>
        </w:rPr>
        <w:t xml:space="preserve"> </w:t>
      </w:r>
      <w:r w:rsidRPr="0010096F">
        <w:rPr>
          <w:sz w:val="24"/>
          <w:szCs w:val="24"/>
        </w:rPr>
        <w:t>наименование</w:t>
      </w:r>
      <w:r w:rsidRPr="0010096F">
        <w:rPr>
          <w:spacing w:val="10"/>
          <w:sz w:val="24"/>
          <w:szCs w:val="24"/>
        </w:rPr>
        <w:t xml:space="preserve"> </w:t>
      </w:r>
      <w:r w:rsidRPr="0010096F">
        <w:rPr>
          <w:sz w:val="24"/>
          <w:szCs w:val="24"/>
        </w:rPr>
        <w:t>присоединения,</w:t>
      </w:r>
      <w:r w:rsidRPr="0010096F">
        <w:rPr>
          <w:spacing w:val="-15"/>
          <w:sz w:val="24"/>
          <w:szCs w:val="24"/>
        </w:rPr>
        <w:t xml:space="preserve"> </w:t>
      </w:r>
      <w:r w:rsidRPr="0010096F">
        <w:rPr>
          <w:sz w:val="24"/>
          <w:szCs w:val="24"/>
        </w:rPr>
        <w:t>системы</w:t>
      </w:r>
      <w:r w:rsidRPr="0010096F">
        <w:rPr>
          <w:spacing w:val="-11"/>
          <w:sz w:val="24"/>
          <w:szCs w:val="24"/>
        </w:rPr>
        <w:t xml:space="preserve"> </w:t>
      </w:r>
      <w:r w:rsidRPr="0010096F">
        <w:rPr>
          <w:sz w:val="24"/>
          <w:szCs w:val="24"/>
        </w:rPr>
        <w:t>(секции)</w:t>
      </w:r>
      <w:r w:rsidRPr="0010096F">
        <w:rPr>
          <w:spacing w:val="-6"/>
          <w:sz w:val="24"/>
          <w:szCs w:val="24"/>
        </w:rPr>
        <w:t xml:space="preserve"> </w:t>
      </w:r>
      <w:r w:rsidRPr="0010096F">
        <w:rPr>
          <w:spacing w:val="-4"/>
          <w:sz w:val="24"/>
          <w:szCs w:val="24"/>
        </w:rPr>
        <w:t>шин;</w:t>
      </w:r>
    </w:p>
    <w:p w14:paraId="7BEFA29C" w14:textId="77777777" w:rsidR="00977FE2" w:rsidRPr="0010096F" w:rsidRDefault="00D46F42" w:rsidP="007900C6">
      <w:pPr>
        <w:pStyle w:val="af5"/>
        <w:numPr>
          <w:ilvl w:val="0"/>
          <w:numId w:val="26"/>
        </w:numPr>
        <w:tabs>
          <w:tab w:val="left" w:pos="993"/>
          <w:tab w:val="left" w:pos="1134"/>
          <w:tab w:val="left" w:pos="1482"/>
        </w:tabs>
        <w:spacing w:line="276" w:lineRule="auto"/>
        <w:ind w:left="0" w:firstLine="709"/>
        <w:rPr>
          <w:sz w:val="24"/>
          <w:szCs w:val="24"/>
        </w:rPr>
      </w:pPr>
      <w:r w:rsidRPr="0010096F">
        <w:rPr>
          <w:sz w:val="24"/>
          <w:szCs w:val="24"/>
        </w:rPr>
        <w:t>перечень</w:t>
      </w:r>
      <w:r w:rsidRPr="0010096F">
        <w:rPr>
          <w:spacing w:val="4"/>
          <w:sz w:val="24"/>
          <w:szCs w:val="24"/>
        </w:rPr>
        <w:t xml:space="preserve"> </w:t>
      </w:r>
      <w:r w:rsidRPr="0010096F">
        <w:rPr>
          <w:sz w:val="24"/>
          <w:szCs w:val="24"/>
        </w:rPr>
        <w:t>сигналов</w:t>
      </w:r>
      <w:r w:rsidRPr="0010096F">
        <w:rPr>
          <w:spacing w:val="9"/>
          <w:sz w:val="24"/>
          <w:szCs w:val="24"/>
        </w:rPr>
        <w:t xml:space="preserve"> </w:t>
      </w:r>
      <w:r w:rsidRPr="0010096F">
        <w:rPr>
          <w:sz w:val="24"/>
          <w:szCs w:val="24"/>
        </w:rPr>
        <w:t>ТИ,</w:t>
      </w:r>
      <w:r w:rsidRPr="0010096F">
        <w:rPr>
          <w:spacing w:val="-10"/>
          <w:sz w:val="24"/>
          <w:szCs w:val="24"/>
        </w:rPr>
        <w:t xml:space="preserve"> </w:t>
      </w:r>
      <w:r w:rsidRPr="0010096F">
        <w:rPr>
          <w:sz w:val="24"/>
          <w:szCs w:val="24"/>
        </w:rPr>
        <w:t>ТС</w:t>
      </w:r>
      <w:r w:rsidRPr="0010096F">
        <w:rPr>
          <w:spacing w:val="-7"/>
          <w:sz w:val="24"/>
          <w:szCs w:val="24"/>
        </w:rPr>
        <w:t xml:space="preserve"> </w:t>
      </w:r>
      <w:r w:rsidRPr="0010096F">
        <w:rPr>
          <w:sz w:val="24"/>
          <w:szCs w:val="24"/>
        </w:rPr>
        <w:t>и</w:t>
      </w:r>
      <w:r w:rsidRPr="0010096F">
        <w:rPr>
          <w:spacing w:val="-11"/>
          <w:sz w:val="24"/>
          <w:szCs w:val="24"/>
        </w:rPr>
        <w:t xml:space="preserve"> </w:t>
      </w:r>
      <w:r w:rsidRPr="0010096F">
        <w:rPr>
          <w:sz w:val="24"/>
          <w:szCs w:val="24"/>
        </w:rPr>
        <w:t>ТУ,</w:t>
      </w:r>
      <w:r w:rsidRPr="0010096F">
        <w:rPr>
          <w:spacing w:val="-1"/>
          <w:sz w:val="24"/>
          <w:szCs w:val="24"/>
        </w:rPr>
        <w:t xml:space="preserve"> </w:t>
      </w:r>
      <w:r w:rsidRPr="0010096F">
        <w:rPr>
          <w:sz w:val="24"/>
          <w:szCs w:val="24"/>
        </w:rPr>
        <w:t>передаваемых</w:t>
      </w:r>
      <w:r w:rsidRPr="0010096F">
        <w:rPr>
          <w:spacing w:val="21"/>
          <w:sz w:val="24"/>
          <w:szCs w:val="24"/>
        </w:rPr>
        <w:t xml:space="preserve"> </w:t>
      </w:r>
      <w:r w:rsidRPr="0010096F">
        <w:rPr>
          <w:sz w:val="24"/>
          <w:szCs w:val="24"/>
        </w:rPr>
        <w:t>в</w:t>
      </w:r>
      <w:r w:rsidRPr="0010096F">
        <w:rPr>
          <w:spacing w:val="-11"/>
          <w:sz w:val="24"/>
          <w:szCs w:val="24"/>
        </w:rPr>
        <w:t xml:space="preserve"> </w:t>
      </w:r>
      <w:r w:rsidRPr="0010096F">
        <w:rPr>
          <w:spacing w:val="-4"/>
          <w:sz w:val="24"/>
          <w:szCs w:val="24"/>
        </w:rPr>
        <w:t>ЦУС;</w:t>
      </w:r>
    </w:p>
    <w:p w14:paraId="333E333C" w14:textId="77777777" w:rsidR="00977FE2" w:rsidRPr="0010096F" w:rsidRDefault="00D46F42" w:rsidP="007900C6">
      <w:pPr>
        <w:pStyle w:val="af5"/>
        <w:numPr>
          <w:ilvl w:val="0"/>
          <w:numId w:val="26"/>
        </w:numPr>
        <w:tabs>
          <w:tab w:val="left" w:pos="993"/>
          <w:tab w:val="left" w:pos="1134"/>
          <w:tab w:val="left" w:pos="1482"/>
        </w:tabs>
        <w:spacing w:line="276" w:lineRule="auto"/>
        <w:ind w:left="0" w:firstLine="709"/>
        <w:rPr>
          <w:sz w:val="24"/>
          <w:szCs w:val="24"/>
        </w:rPr>
      </w:pPr>
      <w:r w:rsidRPr="0010096F">
        <w:rPr>
          <w:sz w:val="24"/>
          <w:szCs w:val="24"/>
        </w:rPr>
        <w:t>перечень</w:t>
      </w:r>
      <w:r w:rsidRPr="0010096F">
        <w:rPr>
          <w:spacing w:val="58"/>
          <w:sz w:val="24"/>
          <w:szCs w:val="24"/>
        </w:rPr>
        <w:t xml:space="preserve"> </w:t>
      </w:r>
      <w:r w:rsidRPr="0010096F">
        <w:rPr>
          <w:sz w:val="24"/>
          <w:szCs w:val="24"/>
        </w:rPr>
        <w:t>сигналов</w:t>
      </w:r>
      <w:r w:rsidRPr="0010096F">
        <w:rPr>
          <w:spacing w:val="50"/>
          <w:sz w:val="24"/>
          <w:szCs w:val="24"/>
        </w:rPr>
        <w:t xml:space="preserve"> </w:t>
      </w:r>
      <w:r w:rsidRPr="0010096F">
        <w:rPr>
          <w:sz w:val="24"/>
          <w:szCs w:val="24"/>
        </w:rPr>
        <w:t>ТИ,</w:t>
      </w:r>
      <w:r w:rsidRPr="0010096F">
        <w:rPr>
          <w:spacing w:val="51"/>
          <w:sz w:val="24"/>
          <w:szCs w:val="24"/>
        </w:rPr>
        <w:t xml:space="preserve"> </w:t>
      </w:r>
      <w:r w:rsidRPr="0010096F">
        <w:rPr>
          <w:sz w:val="24"/>
          <w:szCs w:val="24"/>
        </w:rPr>
        <w:t>ТС</w:t>
      </w:r>
      <w:r w:rsidRPr="0010096F">
        <w:rPr>
          <w:spacing w:val="79"/>
          <w:sz w:val="24"/>
          <w:szCs w:val="24"/>
        </w:rPr>
        <w:t xml:space="preserve"> </w:t>
      </w:r>
      <w:r w:rsidRPr="0010096F">
        <w:rPr>
          <w:sz w:val="24"/>
          <w:szCs w:val="24"/>
        </w:rPr>
        <w:t>и</w:t>
      </w:r>
      <w:r w:rsidRPr="0010096F">
        <w:rPr>
          <w:spacing w:val="74"/>
          <w:sz w:val="24"/>
          <w:szCs w:val="24"/>
        </w:rPr>
        <w:t xml:space="preserve"> </w:t>
      </w:r>
      <w:r w:rsidRPr="0010096F">
        <w:rPr>
          <w:sz w:val="24"/>
          <w:szCs w:val="24"/>
        </w:rPr>
        <w:t>ТУ,</w:t>
      </w:r>
      <w:r w:rsidRPr="0010096F">
        <w:rPr>
          <w:spacing w:val="52"/>
          <w:sz w:val="24"/>
          <w:szCs w:val="24"/>
        </w:rPr>
        <w:t xml:space="preserve"> </w:t>
      </w:r>
      <w:r w:rsidRPr="0010096F">
        <w:rPr>
          <w:sz w:val="24"/>
          <w:szCs w:val="24"/>
        </w:rPr>
        <w:t>передаваемых</w:t>
      </w:r>
      <w:r w:rsidRPr="0010096F">
        <w:rPr>
          <w:spacing w:val="62"/>
          <w:sz w:val="24"/>
          <w:szCs w:val="24"/>
        </w:rPr>
        <w:t xml:space="preserve"> </w:t>
      </w:r>
      <w:r w:rsidRPr="0010096F">
        <w:rPr>
          <w:sz w:val="24"/>
          <w:szCs w:val="24"/>
        </w:rPr>
        <w:t>в</w:t>
      </w:r>
      <w:r w:rsidRPr="0010096F">
        <w:rPr>
          <w:spacing w:val="73"/>
          <w:sz w:val="24"/>
          <w:szCs w:val="24"/>
        </w:rPr>
        <w:t xml:space="preserve"> </w:t>
      </w:r>
      <w:r w:rsidRPr="0010096F">
        <w:rPr>
          <w:sz w:val="24"/>
          <w:szCs w:val="24"/>
        </w:rPr>
        <w:t>ЦУС</w:t>
      </w:r>
      <w:r w:rsidRPr="0010096F">
        <w:rPr>
          <w:spacing w:val="52"/>
          <w:sz w:val="24"/>
          <w:szCs w:val="24"/>
        </w:rPr>
        <w:t xml:space="preserve"> </w:t>
      </w:r>
      <w:r w:rsidRPr="0010096F">
        <w:rPr>
          <w:sz w:val="24"/>
          <w:szCs w:val="24"/>
        </w:rPr>
        <w:t>АО</w:t>
      </w:r>
      <w:r w:rsidRPr="0010096F">
        <w:rPr>
          <w:spacing w:val="58"/>
          <w:sz w:val="24"/>
          <w:szCs w:val="24"/>
        </w:rPr>
        <w:t xml:space="preserve"> </w:t>
      </w:r>
      <w:r w:rsidRPr="0010096F">
        <w:rPr>
          <w:sz w:val="24"/>
          <w:szCs w:val="24"/>
        </w:rPr>
        <w:t>«Крымэнерго»,</w:t>
      </w:r>
      <w:r w:rsidRPr="0010096F">
        <w:rPr>
          <w:spacing w:val="67"/>
          <w:sz w:val="24"/>
          <w:szCs w:val="24"/>
        </w:rPr>
        <w:t xml:space="preserve"> </w:t>
      </w:r>
      <w:r w:rsidRPr="0010096F">
        <w:rPr>
          <w:spacing w:val="-5"/>
          <w:sz w:val="24"/>
          <w:szCs w:val="24"/>
        </w:rPr>
        <w:t xml:space="preserve">ДЦ </w:t>
      </w:r>
      <w:r w:rsidRPr="0010096F">
        <w:rPr>
          <w:sz w:val="24"/>
          <w:szCs w:val="24"/>
        </w:rPr>
        <w:t>Филиала АО «СО</w:t>
      </w:r>
      <w:r w:rsidRPr="0010096F">
        <w:rPr>
          <w:spacing w:val="-8"/>
          <w:sz w:val="24"/>
          <w:szCs w:val="24"/>
        </w:rPr>
        <w:t xml:space="preserve"> </w:t>
      </w:r>
      <w:r w:rsidRPr="0010096F">
        <w:rPr>
          <w:sz w:val="24"/>
          <w:szCs w:val="24"/>
        </w:rPr>
        <w:t>ЕЭС»</w:t>
      </w:r>
      <w:r w:rsidRPr="0010096F">
        <w:rPr>
          <w:spacing w:val="1"/>
          <w:sz w:val="24"/>
          <w:szCs w:val="24"/>
        </w:rPr>
        <w:t xml:space="preserve"> </w:t>
      </w:r>
      <w:r w:rsidRPr="0010096F">
        <w:rPr>
          <w:sz w:val="24"/>
          <w:szCs w:val="24"/>
        </w:rPr>
        <w:t>Черноморское</w:t>
      </w:r>
      <w:r w:rsidRPr="0010096F">
        <w:rPr>
          <w:spacing w:val="7"/>
          <w:sz w:val="24"/>
          <w:szCs w:val="24"/>
        </w:rPr>
        <w:t xml:space="preserve"> </w:t>
      </w:r>
      <w:r w:rsidRPr="0010096F">
        <w:rPr>
          <w:spacing w:val="-4"/>
          <w:sz w:val="24"/>
          <w:szCs w:val="24"/>
        </w:rPr>
        <w:t>РДУ.</w:t>
      </w:r>
    </w:p>
    <w:p w14:paraId="7440424F" w14:textId="77777777" w:rsidR="00977FE2" w:rsidRPr="0010096F" w:rsidRDefault="00D46F42" w:rsidP="007900C6">
      <w:pPr>
        <w:pStyle w:val="af4"/>
        <w:tabs>
          <w:tab w:val="left" w:pos="993"/>
          <w:tab w:val="left" w:pos="1134"/>
        </w:tabs>
        <w:spacing w:line="276" w:lineRule="auto"/>
        <w:ind w:firstLine="709"/>
      </w:pPr>
      <w:r w:rsidRPr="0010096F">
        <w:t xml:space="preserve">Перечень сигналов ТИ, ТС и ТУ должен определяться в соответствии с утвержденными схемами электрическими </w:t>
      </w:r>
      <w:r w:rsidRPr="0010096F">
        <w:lastRenderedPageBreak/>
        <w:t>принципиальными проектируемых объектов и соответствовать стандарту организации ОАО «ФСК ЕЭС» «Выбор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 СТО 56947007-29.130.01.092-2011.</w:t>
      </w:r>
    </w:p>
    <w:p w14:paraId="603CD5C5" w14:textId="77777777" w:rsidR="00977FE2" w:rsidRPr="0010096F" w:rsidRDefault="00D46F42" w:rsidP="007900C6">
      <w:pPr>
        <w:pStyle w:val="af4"/>
        <w:tabs>
          <w:tab w:val="left" w:pos="993"/>
          <w:tab w:val="left" w:pos="1134"/>
        </w:tabs>
        <w:spacing w:line="276" w:lineRule="auto"/>
        <w:ind w:firstLine="709"/>
      </w:pPr>
      <w:r w:rsidRPr="0010096F">
        <w:t>Решения</w:t>
      </w:r>
      <w:r w:rsidRPr="0010096F">
        <w:rPr>
          <w:spacing w:val="66"/>
        </w:rPr>
        <w:t xml:space="preserve"> </w:t>
      </w:r>
      <w:r w:rsidRPr="0010096F">
        <w:t>по</w:t>
      </w:r>
      <w:r w:rsidRPr="0010096F">
        <w:rPr>
          <w:spacing w:val="52"/>
        </w:rPr>
        <w:t xml:space="preserve"> </w:t>
      </w:r>
      <w:r w:rsidRPr="0010096F">
        <w:t>обмену</w:t>
      </w:r>
      <w:r w:rsidRPr="0010096F">
        <w:rPr>
          <w:spacing w:val="76"/>
        </w:rPr>
        <w:t xml:space="preserve"> </w:t>
      </w:r>
      <w:r w:rsidRPr="0010096F">
        <w:t>технологической</w:t>
      </w:r>
      <w:r w:rsidRPr="0010096F">
        <w:rPr>
          <w:spacing w:val="75"/>
        </w:rPr>
        <w:t xml:space="preserve"> </w:t>
      </w:r>
      <w:r w:rsidRPr="0010096F">
        <w:t>информацией</w:t>
      </w:r>
      <w:r w:rsidRPr="0010096F">
        <w:rPr>
          <w:spacing w:val="77"/>
        </w:rPr>
        <w:t xml:space="preserve"> </w:t>
      </w:r>
      <w:r w:rsidRPr="0010096F">
        <w:t>с</w:t>
      </w:r>
      <w:r w:rsidRPr="0010096F">
        <w:rPr>
          <w:spacing w:val="73"/>
        </w:rPr>
        <w:t xml:space="preserve"> </w:t>
      </w:r>
      <w:r w:rsidRPr="0010096F">
        <w:t>ДЦ</w:t>
      </w:r>
      <w:r w:rsidRPr="0010096F">
        <w:rPr>
          <w:spacing w:val="56"/>
        </w:rPr>
        <w:t xml:space="preserve"> </w:t>
      </w:r>
      <w:r w:rsidRPr="0010096F">
        <w:t>Филиала</w:t>
      </w:r>
      <w:r w:rsidRPr="0010096F">
        <w:rPr>
          <w:spacing w:val="73"/>
        </w:rPr>
        <w:t xml:space="preserve"> </w:t>
      </w:r>
      <w:r w:rsidRPr="0010096F">
        <w:t>АО</w:t>
      </w:r>
      <w:r w:rsidRPr="0010096F">
        <w:rPr>
          <w:spacing w:val="68"/>
        </w:rPr>
        <w:t xml:space="preserve"> </w:t>
      </w:r>
      <w:r w:rsidRPr="0010096F">
        <w:t>«СО</w:t>
      </w:r>
      <w:r w:rsidRPr="0010096F">
        <w:rPr>
          <w:spacing w:val="63"/>
        </w:rPr>
        <w:t xml:space="preserve"> </w:t>
      </w:r>
      <w:r w:rsidRPr="0010096F">
        <w:rPr>
          <w:spacing w:val="-4"/>
        </w:rPr>
        <w:t xml:space="preserve">ЕЭС» </w:t>
      </w:r>
      <w:r w:rsidRPr="0010096F">
        <w:t>Черноморское</w:t>
      </w:r>
      <w:r w:rsidRPr="0010096F">
        <w:rPr>
          <w:spacing w:val="40"/>
        </w:rPr>
        <w:t xml:space="preserve"> </w:t>
      </w:r>
      <w:r w:rsidRPr="0010096F">
        <w:t>РДУ должны соответствовать</w:t>
      </w:r>
      <w:r w:rsidRPr="007900C6">
        <w:rPr>
          <w:highlight w:val="white"/>
        </w:rPr>
        <w:t xml:space="preserve"> «Положению</w:t>
      </w:r>
      <w:r w:rsidRPr="007900C6">
        <w:rPr>
          <w:spacing w:val="35"/>
          <w:highlight w:val="white"/>
        </w:rPr>
        <w:t xml:space="preserve"> </w:t>
      </w:r>
      <w:r w:rsidRPr="007900C6">
        <w:rPr>
          <w:highlight w:val="white"/>
        </w:rPr>
        <w:t>об информационном взаимодействии между ОАО «СО ЕЭС» и ОАО «ФСК ЕЭС» в</w:t>
      </w:r>
      <w:r w:rsidRPr="007900C6">
        <w:rPr>
          <w:spacing w:val="-3"/>
          <w:highlight w:val="white"/>
        </w:rPr>
        <w:t xml:space="preserve"> </w:t>
      </w:r>
      <w:r w:rsidRPr="007900C6">
        <w:rPr>
          <w:highlight w:val="white"/>
        </w:rPr>
        <w:t>сфере обмена технологической</w:t>
      </w:r>
      <w:r w:rsidRPr="007900C6">
        <w:rPr>
          <w:spacing w:val="-8"/>
          <w:highlight w:val="white"/>
        </w:rPr>
        <w:t xml:space="preserve"> </w:t>
      </w:r>
      <w:r w:rsidRPr="007900C6">
        <w:rPr>
          <w:highlight w:val="white"/>
        </w:rPr>
        <w:t>информацией»</w:t>
      </w:r>
      <w:r w:rsidRPr="004F5939">
        <w:t>.</w:t>
      </w:r>
    </w:p>
    <w:p w14:paraId="18E1D730" w14:textId="77777777" w:rsidR="00977FE2" w:rsidRPr="0010096F" w:rsidRDefault="00D46F42" w:rsidP="007900C6">
      <w:pPr>
        <w:pStyle w:val="af4"/>
        <w:tabs>
          <w:tab w:val="left" w:pos="993"/>
          <w:tab w:val="left" w:pos="1134"/>
        </w:tabs>
        <w:spacing w:line="276" w:lineRule="auto"/>
        <w:ind w:firstLine="709"/>
      </w:pPr>
      <w:r w:rsidRPr="0010096F">
        <w:t>Для</w:t>
      </w:r>
      <w:r w:rsidRPr="0010096F">
        <w:rPr>
          <w:spacing w:val="40"/>
        </w:rPr>
        <w:t xml:space="preserve"> </w:t>
      </w:r>
      <w:r w:rsidRPr="0010096F">
        <w:t>объекта</w:t>
      </w:r>
      <w:r w:rsidRPr="0010096F">
        <w:rPr>
          <w:spacing w:val="37"/>
        </w:rPr>
        <w:t xml:space="preserve"> </w:t>
      </w:r>
      <w:r w:rsidRPr="0010096F">
        <w:t>строительства</w:t>
      </w:r>
      <w:r w:rsidRPr="0010096F">
        <w:rPr>
          <w:spacing w:val="40"/>
        </w:rPr>
        <w:t xml:space="preserve"> </w:t>
      </w:r>
      <w:r w:rsidRPr="0010096F">
        <w:t>должно</w:t>
      </w:r>
      <w:r w:rsidRPr="0010096F">
        <w:rPr>
          <w:spacing w:val="40"/>
        </w:rPr>
        <w:t xml:space="preserve"> </w:t>
      </w:r>
      <w:r w:rsidRPr="0010096F">
        <w:t>быть</w:t>
      </w:r>
      <w:r w:rsidRPr="0010096F">
        <w:rPr>
          <w:spacing w:val="39"/>
        </w:rPr>
        <w:t xml:space="preserve"> </w:t>
      </w:r>
      <w:r w:rsidRPr="0010096F">
        <w:t>предусмотрено</w:t>
      </w:r>
      <w:r w:rsidRPr="0010096F">
        <w:rPr>
          <w:spacing w:val="40"/>
        </w:rPr>
        <w:t xml:space="preserve"> </w:t>
      </w:r>
      <w:r w:rsidRPr="0010096F">
        <w:t>два</w:t>
      </w:r>
      <w:r w:rsidRPr="0010096F">
        <w:rPr>
          <w:spacing w:val="39"/>
        </w:rPr>
        <w:t xml:space="preserve"> </w:t>
      </w:r>
      <w:r w:rsidRPr="0010096F">
        <w:t>независимых</w:t>
      </w:r>
      <w:r w:rsidRPr="0010096F">
        <w:rPr>
          <w:spacing w:val="40"/>
        </w:rPr>
        <w:t xml:space="preserve"> </w:t>
      </w:r>
      <w:r w:rsidRPr="0010096F">
        <w:t>канала</w:t>
      </w:r>
      <w:r w:rsidRPr="0010096F">
        <w:rPr>
          <w:spacing w:val="40"/>
        </w:rPr>
        <w:t xml:space="preserve"> </w:t>
      </w:r>
      <w:r w:rsidRPr="0010096F">
        <w:t>связи для передачи телеинформации.</w:t>
      </w:r>
    </w:p>
    <w:p w14:paraId="2B090024" w14:textId="77777777" w:rsidR="00977FE2" w:rsidRPr="0010096F" w:rsidRDefault="00D46F42" w:rsidP="007900C6">
      <w:pPr>
        <w:pStyle w:val="af4"/>
        <w:tabs>
          <w:tab w:val="left" w:pos="993"/>
          <w:tab w:val="left" w:pos="1134"/>
          <w:tab w:val="left" w:pos="2318"/>
          <w:tab w:val="left" w:pos="2478"/>
          <w:tab w:val="left" w:pos="3484"/>
          <w:tab w:val="left" w:pos="3856"/>
          <w:tab w:val="left" w:pos="4476"/>
          <w:tab w:val="left" w:pos="4940"/>
          <w:tab w:val="left" w:pos="5116"/>
          <w:tab w:val="left" w:pos="5459"/>
          <w:tab w:val="left" w:pos="5498"/>
          <w:tab w:val="left" w:pos="6915"/>
          <w:tab w:val="left" w:pos="7591"/>
          <w:tab w:val="left" w:pos="7877"/>
          <w:tab w:val="left" w:pos="7950"/>
          <w:tab w:val="left" w:pos="8852"/>
          <w:tab w:val="left" w:pos="9684"/>
          <w:tab w:val="left" w:pos="10347"/>
        </w:tabs>
        <w:spacing w:line="276" w:lineRule="auto"/>
        <w:ind w:firstLine="709"/>
      </w:pPr>
      <w:r w:rsidRPr="0010096F">
        <w:rPr>
          <w:spacing w:val="-2"/>
        </w:rPr>
        <w:t>Протокол</w:t>
      </w:r>
      <w:r w:rsidRPr="0010096F">
        <w:t xml:space="preserve"> </w:t>
      </w:r>
      <w:r w:rsidRPr="0010096F">
        <w:rPr>
          <w:spacing w:val="-2"/>
        </w:rPr>
        <w:t>передачи</w:t>
      </w:r>
      <w:r w:rsidRPr="0010096F">
        <w:t xml:space="preserve"> </w:t>
      </w:r>
      <w:r w:rsidRPr="0010096F">
        <w:rPr>
          <w:spacing w:val="-2"/>
        </w:rPr>
        <w:t>данных</w:t>
      </w:r>
      <w:r w:rsidRPr="0010096F">
        <w:t xml:space="preserve"> </w:t>
      </w:r>
      <w:r w:rsidRPr="0010096F">
        <w:rPr>
          <w:spacing w:val="-6"/>
        </w:rPr>
        <w:t>на</w:t>
      </w:r>
      <w:r w:rsidRPr="0010096F">
        <w:t xml:space="preserve"> </w:t>
      </w:r>
      <w:r w:rsidRPr="0010096F">
        <w:rPr>
          <w:spacing w:val="-6"/>
        </w:rPr>
        <w:t>ДП</w:t>
      </w:r>
      <w:r w:rsidRPr="0010096F">
        <w:t xml:space="preserve"> </w:t>
      </w:r>
      <w:r w:rsidRPr="0010096F">
        <w:rPr>
          <w:spacing w:val="-2"/>
        </w:rPr>
        <w:t>Ялтинского</w:t>
      </w:r>
      <w:r w:rsidRPr="0010096F">
        <w:t xml:space="preserve"> </w:t>
      </w:r>
      <w:r w:rsidRPr="0010096F">
        <w:rPr>
          <w:spacing w:val="-4"/>
        </w:rPr>
        <w:t>РЭС</w:t>
      </w:r>
      <w:r w:rsidRPr="0010096F">
        <w:t xml:space="preserve"> </w:t>
      </w:r>
      <w:r w:rsidRPr="0010096F">
        <w:rPr>
          <w:spacing w:val="-10"/>
        </w:rPr>
        <w:t>и</w:t>
      </w:r>
      <w:r w:rsidRPr="0010096F">
        <w:t xml:space="preserve"> </w:t>
      </w:r>
      <w:r w:rsidRPr="0010096F">
        <w:rPr>
          <w:spacing w:val="-2"/>
        </w:rPr>
        <w:t>Алуштинского</w:t>
      </w:r>
      <w:r w:rsidRPr="0010096F">
        <w:t xml:space="preserve"> </w:t>
      </w:r>
      <w:r w:rsidRPr="0010096F">
        <w:rPr>
          <w:spacing w:val="-4"/>
        </w:rPr>
        <w:t>РЭС</w:t>
      </w:r>
      <w:r w:rsidRPr="0010096F">
        <w:t xml:space="preserve"> </w:t>
      </w:r>
      <w:r w:rsidRPr="0010096F">
        <w:rPr>
          <w:spacing w:val="-10"/>
        </w:rPr>
        <w:t xml:space="preserve">- </w:t>
      </w:r>
      <w:r w:rsidRPr="0010096F">
        <w:rPr>
          <w:spacing w:val="-4"/>
        </w:rPr>
        <w:t>МЭК</w:t>
      </w:r>
      <w:r w:rsidRPr="0010096F">
        <w:rPr>
          <w:spacing w:val="7"/>
        </w:rPr>
        <w:t xml:space="preserve"> </w:t>
      </w:r>
      <w:r w:rsidRPr="0010096F">
        <w:rPr>
          <w:spacing w:val="-4"/>
        </w:rPr>
        <w:t>60870-5-104.</w:t>
      </w:r>
      <w:r w:rsidRPr="0010096F">
        <w:t xml:space="preserve"> </w:t>
      </w:r>
      <w:r w:rsidRPr="0010096F">
        <w:rPr>
          <w:spacing w:val="-2"/>
        </w:rPr>
        <w:t>Реализация</w:t>
      </w:r>
      <w:r w:rsidRPr="0010096F">
        <w:t xml:space="preserve"> </w:t>
      </w:r>
      <w:r w:rsidRPr="0010096F">
        <w:rPr>
          <w:spacing w:val="-2"/>
        </w:rPr>
        <w:t>протокола</w:t>
      </w:r>
      <w:r w:rsidRPr="0010096F">
        <w:t xml:space="preserve"> </w:t>
      </w:r>
      <w:r w:rsidRPr="0010096F">
        <w:rPr>
          <w:spacing w:val="-10"/>
        </w:rPr>
        <w:t>и</w:t>
      </w:r>
      <w:r w:rsidRPr="0010096F">
        <w:t xml:space="preserve"> </w:t>
      </w:r>
      <w:r w:rsidRPr="0010096F">
        <w:rPr>
          <w:spacing w:val="-2"/>
        </w:rPr>
        <w:t>организация</w:t>
      </w:r>
      <w:r w:rsidRPr="0010096F">
        <w:t xml:space="preserve"> </w:t>
      </w:r>
      <w:r w:rsidRPr="0010096F">
        <w:rPr>
          <w:spacing w:val="-2"/>
        </w:rPr>
        <w:t>обмена</w:t>
      </w:r>
      <w:r w:rsidRPr="0010096F">
        <w:t xml:space="preserve"> </w:t>
      </w:r>
      <w:r w:rsidRPr="0010096F">
        <w:rPr>
          <w:spacing w:val="-2"/>
        </w:rPr>
        <w:t>должна</w:t>
      </w:r>
      <w:r w:rsidRPr="0010096F">
        <w:t xml:space="preserve"> </w:t>
      </w:r>
      <w:r w:rsidRPr="0010096F">
        <w:rPr>
          <w:spacing w:val="-2"/>
        </w:rPr>
        <w:t xml:space="preserve">соответствовать </w:t>
      </w:r>
      <w:r w:rsidRPr="0010096F">
        <w:t>«Методическим</w:t>
      </w:r>
      <w:r w:rsidRPr="0010096F">
        <w:rPr>
          <w:spacing w:val="80"/>
        </w:rPr>
        <w:t xml:space="preserve"> </w:t>
      </w:r>
      <w:r w:rsidRPr="0010096F">
        <w:t>рекомендациям по</w:t>
      </w:r>
      <w:r w:rsidRPr="0010096F">
        <w:rPr>
          <w:spacing w:val="80"/>
        </w:rPr>
        <w:t xml:space="preserve"> </w:t>
      </w:r>
      <w:r w:rsidRPr="0010096F">
        <w:t>реализации</w:t>
      </w:r>
      <w:r w:rsidRPr="0010096F">
        <w:rPr>
          <w:spacing w:val="80"/>
        </w:rPr>
        <w:t xml:space="preserve"> </w:t>
      </w:r>
      <w:r w:rsidRPr="0010096F">
        <w:t>информационного</w:t>
      </w:r>
      <w:r w:rsidRPr="0010096F">
        <w:rPr>
          <w:spacing w:val="80"/>
        </w:rPr>
        <w:t xml:space="preserve"> </w:t>
      </w:r>
      <w:r w:rsidRPr="0010096F">
        <w:t>обмена</w:t>
      </w:r>
      <w:r w:rsidRPr="0010096F">
        <w:rPr>
          <w:spacing w:val="80"/>
        </w:rPr>
        <w:t xml:space="preserve"> </w:t>
      </w:r>
      <w:r w:rsidRPr="0010096F">
        <w:t>энергообъектов</w:t>
      </w:r>
      <w:r w:rsidRPr="0010096F">
        <w:rPr>
          <w:spacing w:val="40"/>
        </w:rPr>
        <w:t xml:space="preserve"> </w:t>
      </w:r>
      <w:r w:rsidRPr="0010096F">
        <w:t xml:space="preserve">с </w:t>
      </w:r>
      <w:r w:rsidRPr="0010096F">
        <w:rPr>
          <w:spacing w:val="-2"/>
        </w:rPr>
        <w:t>корпоративной</w:t>
      </w:r>
      <w:r w:rsidRPr="0010096F">
        <w:t xml:space="preserve"> </w:t>
      </w:r>
      <w:r w:rsidRPr="0010096F">
        <w:rPr>
          <w:spacing w:val="-4"/>
        </w:rPr>
        <w:t>информационной</w:t>
      </w:r>
      <w:r w:rsidRPr="0010096F">
        <w:t xml:space="preserve"> </w:t>
      </w:r>
      <w:r w:rsidRPr="0010096F">
        <w:rPr>
          <w:spacing w:val="-2"/>
        </w:rPr>
        <w:t>системой</w:t>
      </w:r>
      <w:r w:rsidRPr="0010096F">
        <w:t xml:space="preserve"> </w:t>
      </w:r>
      <w:r w:rsidRPr="0010096F">
        <w:rPr>
          <w:spacing w:val="-5"/>
        </w:rPr>
        <w:t>АО</w:t>
      </w:r>
      <w:r w:rsidRPr="0010096F">
        <w:t xml:space="preserve"> </w:t>
      </w:r>
      <w:r w:rsidRPr="0010096F">
        <w:rPr>
          <w:spacing w:val="-5"/>
        </w:rPr>
        <w:t>«СО</w:t>
      </w:r>
      <w:r w:rsidRPr="0010096F">
        <w:t xml:space="preserve"> </w:t>
      </w:r>
      <w:r w:rsidRPr="0010096F">
        <w:rPr>
          <w:spacing w:val="-4"/>
        </w:rPr>
        <w:t>ЕЭС»</w:t>
      </w:r>
      <w:r w:rsidRPr="0010096F">
        <w:t xml:space="preserve"> </w:t>
      </w:r>
      <w:r w:rsidRPr="0010096F">
        <w:rPr>
          <w:spacing w:val="-5"/>
        </w:rPr>
        <w:t>по</w:t>
      </w:r>
      <w:r w:rsidRPr="0010096F">
        <w:t xml:space="preserve"> </w:t>
      </w:r>
      <w:r w:rsidRPr="0010096F">
        <w:rPr>
          <w:spacing w:val="-2"/>
        </w:rPr>
        <w:t>протоколу</w:t>
      </w:r>
      <w:r w:rsidRPr="0010096F">
        <w:t xml:space="preserve"> </w:t>
      </w:r>
      <w:r w:rsidRPr="0010096F">
        <w:rPr>
          <w:spacing w:val="-4"/>
        </w:rPr>
        <w:t>ГОСТ</w:t>
      </w:r>
      <w:r w:rsidRPr="0010096F">
        <w:t xml:space="preserve"> </w:t>
      </w:r>
      <w:r w:rsidRPr="0010096F">
        <w:rPr>
          <w:spacing w:val="-10"/>
        </w:rPr>
        <w:t xml:space="preserve">Р </w:t>
      </w:r>
      <w:r w:rsidRPr="0010096F">
        <w:rPr>
          <w:spacing w:val="-2"/>
        </w:rPr>
        <w:t>МЭК</w:t>
      </w:r>
      <w:r w:rsidRPr="0010096F">
        <w:t xml:space="preserve"> </w:t>
      </w:r>
      <w:r w:rsidRPr="0010096F">
        <w:rPr>
          <w:spacing w:val="-2"/>
        </w:rPr>
        <w:t>60870-5-104».</w:t>
      </w:r>
    </w:p>
    <w:p w14:paraId="1357254B"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1" w:author="AO" w:date="2024-11-26T15:43:00Z">
          <w:pPr>
            <w:pStyle w:val="af5"/>
            <w:numPr>
              <w:ilvl w:val="3"/>
              <w:numId w:val="59"/>
            </w:numPr>
            <w:tabs>
              <w:tab w:val="left" w:pos="1134"/>
              <w:tab w:val="left" w:pos="1776"/>
              <w:tab w:val="left" w:pos="1988"/>
              <w:tab w:val="left" w:pos="2323"/>
              <w:tab w:val="left" w:pos="2756"/>
              <w:tab w:val="left" w:pos="3470"/>
              <w:tab w:val="left" w:pos="4032"/>
              <w:tab w:val="left" w:pos="5737"/>
              <w:tab w:val="left" w:pos="7694"/>
              <w:tab w:val="left" w:pos="9301"/>
            </w:tabs>
            <w:spacing w:line="276" w:lineRule="auto"/>
            <w:ind w:left="0" w:firstLine="709"/>
          </w:pPr>
        </w:pPrChange>
      </w:pPr>
      <w:r w:rsidRPr="0010096F">
        <w:rPr>
          <w:sz w:val="24"/>
          <w:szCs w:val="24"/>
        </w:rPr>
        <w:t>Решения</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организации</w:t>
      </w:r>
      <w:r w:rsidRPr="0022171A">
        <w:rPr>
          <w:sz w:val="24"/>
          <w:szCs w:val="24"/>
        </w:rPr>
        <w:t xml:space="preserve"> </w:t>
      </w:r>
      <w:r w:rsidRPr="0010096F">
        <w:rPr>
          <w:sz w:val="24"/>
          <w:szCs w:val="24"/>
        </w:rPr>
        <w:t>дистанционного</w:t>
      </w:r>
      <w:r w:rsidRPr="0022171A">
        <w:rPr>
          <w:sz w:val="24"/>
          <w:szCs w:val="24"/>
        </w:rPr>
        <w:t xml:space="preserve"> </w:t>
      </w:r>
      <w:r w:rsidRPr="0010096F">
        <w:rPr>
          <w:sz w:val="24"/>
          <w:szCs w:val="24"/>
        </w:rPr>
        <w:t>(внешнего</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отношеншо</w:t>
      </w:r>
      <w:r w:rsidRPr="0022171A">
        <w:rPr>
          <w:sz w:val="24"/>
          <w:szCs w:val="24"/>
        </w:rPr>
        <w:t xml:space="preserve"> </w:t>
      </w:r>
      <w:r w:rsidRPr="0010096F">
        <w:rPr>
          <w:sz w:val="24"/>
          <w:szCs w:val="24"/>
        </w:rPr>
        <w:t>к</w:t>
      </w:r>
      <w:r w:rsidRPr="0022171A">
        <w:rPr>
          <w:sz w:val="24"/>
          <w:szCs w:val="24"/>
        </w:rPr>
        <w:t xml:space="preserve"> </w:t>
      </w:r>
      <w:r w:rsidRPr="0010096F">
        <w:rPr>
          <w:sz w:val="24"/>
          <w:szCs w:val="24"/>
        </w:rPr>
        <w:t xml:space="preserve">ПС) </w:t>
      </w:r>
      <w:r w:rsidRPr="0022171A">
        <w:rPr>
          <w:sz w:val="24"/>
          <w:szCs w:val="24"/>
        </w:rPr>
        <w:t>управления</w:t>
      </w:r>
      <w:r w:rsidRPr="0010096F">
        <w:rPr>
          <w:sz w:val="24"/>
          <w:szCs w:val="24"/>
        </w:rPr>
        <w:t xml:space="preserve"> </w:t>
      </w:r>
      <w:r w:rsidRPr="0022171A">
        <w:rPr>
          <w:sz w:val="24"/>
          <w:szCs w:val="24"/>
        </w:rPr>
        <w:t>КА</w:t>
      </w:r>
      <w:r w:rsidRPr="0010096F">
        <w:rPr>
          <w:sz w:val="24"/>
          <w:szCs w:val="24"/>
        </w:rPr>
        <w:t xml:space="preserve"> </w:t>
      </w:r>
      <w:r w:rsidRPr="0022171A">
        <w:rPr>
          <w:sz w:val="24"/>
          <w:szCs w:val="24"/>
        </w:rPr>
        <w:t>из</w:t>
      </w:r>
      <w:r w:rsidRPr="0010096F">
        <w:rPr>
          <w:sz w:val="24"/>
          <w:szCs w:val="24"/>
        </w:rPr>
        <w:t xml:space="preserve"> </w:t>
      </w:r>
      <w:r w:rsidRPr="0022171A">
        <w:rPr>
          <w:sz w:val="24"/>
          <w:szCs w:val="24"/>
        </w:rPr>
        <w:t>ЦУС</w:t>
      </w:r>
      <w:r w:rsidRPr="0010096F">
        <w:rPr>
          <w:sz w:val="24"/>
          <w:szCs w:val="24"/>
        </w:rPr>
        <w:t xml:space="preserve"> </w:t>
      </w:r>
      <w:r w:rsidRPr="0022171A">
        <w:rPr>
          <w:sz w:val="24"/>
          <w:szCs w:val="24"/>
        </w:rPr>
        <w:t>АО</w:t>
      </w:r>
      <w:r w:rsidRPr="0010096F">
        <w:rPr>
          <w:sz w:val="24"/>
          <w:szCs w:val="24"/>
        </w:rPr>
        <w:t xml:space="preserve"> </w:t>
      </w:r>
      <w:r w:rsidRPr="0022171A">
        <w:rPr>
          <w:sz w:val="24"/>
          <w:szCs w:val="24"/>
        </w:rPr>
        <w:t>«Крымэнерго»</w:t>
      </w:r>
      <w:r w:rsidRPr="0010096F">
        <w:rPr>
          <w:sz w:val="24"/>
          <w:szCs w:val="24"/>
        </w:rPr>
        <w:t xml:space="preserve"> с</w:t>
      </w:r>
      <w:r w:rsidRPr="0022171A">
        <w:rPr>
          <w:sz w:val="24"/>
          <w:szCs w:val="24"/>
        </w:rPr>
        <w:t xml:space="preserve"> </w:t>
      </w:r>
      <w:r w:rsidRPr="0010096F">
        <w:rPr>
          <w:sz w:val="24"/>
          <w:szCs w:val="24"/>
        </w:rPr>
        <w:t xml:space="preserve">обязательным </w:t>
      </w:r>
      <w:r w:rsidRPr="0022171A">
        <w:rPr>
          <w:sz w:val="24"/>
          <w:szCs w:val="24"/>
        </w:rPr>
        <w:t>соблюдением</w:t>
      </w:r>
      <w:r w:rsidRPr="0010096F">
        <w:rPr>
          <w:sz w:val="24"/>
          <w:szCs w:val="24"/>
        </w:rPr>
        <w:t xml:space="preserve"> </w:t>
      </w:r>
      <w:r w:rsidRPr="0022171A">
        <w:rPr>
          <w:sz w:val="24"/>
          <w:szCs w:val="24"/>
        </w:rPr>
        <w:t xml:space="preserve">требований </w:t>
      </w:r>
      <w:r w:rsidRPr="0010096F">
        <w:rPr>
          <w:sz w:val="24"/>
          <w:szCs w:val="24"/>
        </w:rPr>
        <w:t>информационной</w:t>
      </w:r>
      <w:r w:rsidRPr="0022171A">
        <w:rPr>
          <w:sz w:val="24"/>
          <w:szCs w:val="24"/>
        </w:rPr>
        <w:t xml:space="preserve"> безопасности.</w:t>
      </w:r>
    </w:p>
    <w:p w14:paraId="113E7B47" w14:textId="77777777" w:rsidR="00977FE2" w:rsidRPr="0010096F" w:rsidRDefault="00D46F42" w:rsidP="007900C6">
      <w:pPr>
        <w:pStyle w:val="af4"/>
        <w:tabs>
          <w:tab w:val="left" w:pos="1134"/>
        </w:tabs>
        <w:spacing w:line="276" w:lineRule="auto"/>
        <w:ind w:firstLine="709"/>
      </w:pPr>
      <w:r w:rsidRPr="0010096F">
        <w:t>Рассмотреть</w:t>
      </w:r>
      <w:r w:rsidRPr="0010096F">
        <w:rPr>
          <w:spacing w:val="69"/>
        </w:rPr>
        <w:t xml:space="preserve"> </w:t>
      </w:r>
      <w:r w:rsidRPr="0010096F">
        <w:t>возможность</w:t>
      </w:r>
      <w:r w:rsidRPr="0010096F">
        <w:rPr>
          <w:spacing w:val="74"/>
        </w:rPr>
        <w:t xml:space="preserve"> </w:t>
      </w:r>
      <w:r w:rsidRPr="0010096F">
        <w:t>применения</w:t>
      </w:r>
      <w:r w:rsidRPr="0010096F">
        <w:rPr>
          <w:spacing w:val="66"/>
        </w:rPr>
        <w:t xml:space="preserve"> </w:t>
      </w:r>
      <w:r w:rsidRPr="0010096F">
        <w:t>технологического</w:t>
      </w:r>
      <w:r w:rsidRPr="0010096F">
        <w:rPr>
          <w:spacing w:val="68"/>
        </w:rPr>
        <w:t xml:space="preserve"> </w:t>
      </w:r>
      <w:r w:rsidRPr="0010096F">
        <w:t>видеонаблюдения</w:t>
      </w:r>
      <w:r w:rsidRPr="0010096F">
        <w:rPr>
          <w:spacing w:val="63"/>
        </w:rPr>
        <w:t xml:space="preserve"> </w:t>
      </w:r>
      <w:r w:rsidRPr="0010096F">
        <w:t>для</w:t>
      </w:r>
      <w:r w:rsidRPr="0010096F">
        <w:rPr>
          <w:spacing w:val="68"/>
        </w:rPr>
        <w:t xml:space="preserve"> </w:t>
      </w:r>
      <w:r w:rsidRPr="0010096F">
        <w:rPr>
          <w:spacing w:val="-2"/>
        </w:rPr>
        <w:t xml:space="preserve">целей </w:t>
      </w:r>
      <w:r w:rsidRPr="0010096F">
        <w:t>дистанционного</w:t>
      </w:r>
      <w:r w:rsidRPr="0010096F">
        <w:rPr>
          <w:spacing w:val="5"/>
        </w:rPr>
        <w:t xml:space="preserve"> </w:t>
      </w:r>
      <w:r w:rsidRPr="0010096F">
        <w:t>управления</w:t>
      </w:r>
      <w:r w:rsidRPr="0010096F">
        <w:rPr>
          <w:spacing w:val="9"/>
        </w:rPr>
        <w:t xml:space="preserve"> </w:t>
      </w:r>
      <w:r w:rsidRPr="0010096F">
        <w:rPr>
          <w:spacing w:val="-5"/>
        </w:rPr>
        <w:t>КА.</w:t>
      </w:r>
    </w:p>
    <w:p w14:paraId="250BFBC8"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2" w:author="AO" w:date="2024-11-26T15:43:00Z">
          <w:pPr>
            <w:pStyle w:val="af5"/>
            <w:numPr>
              <w:ilvl w:val="3"/>
              <w:numId w:val="59"/>
            </w:numPr>
            <w:tabs>
              <w:tab w:val="left" w:pos="1134"/>
              <w:tab w:val="left" w:pos="2011"/>
            </w:tabs>
            <w:spacing w:before="13" w:line="276" w:lineRule="auto"/>
            <w:ind w:left="0" w:firstLine="709"/>
          </w:pPr>
        </w:pPrChange>
      </w:pPr>
      <w:r w:rsidRPr="0010096F">
        <w:rPr>
          <w:sz w:val="24"/>
          <w:szCs w:val="24"/>
        </w:rPr>
        <w:lastRenderedPageBreak/>
        <w:t>Решения по диагностике, надежности, отказоустойчивости и резервированию системы АСУ ТП, а также резервному управлению первичным оборудованием при отказах АСУ ТП. Решения по организации оперативных блокировок.</w:t>
      </w:r>
    </w:p>
    <w:p w14:paraId="57C6E8D8"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3" w:author="AO" w:date="2024-11-26T15:43:00Z">
          <w:pPr>
            <w:pStyle w:val="af5"/>
            <w:numPr>
              <w:ilvl w:val="3"/>
              <w:numId w:val="59"/>
            </w:numPr>
            <w:tabs>
              <w:tab w:val="left" w:pos="1134"/>
              <w:tab w:val="left" w:pos="2049"/>
            </w:tabs>
            <w:spacing w:line="276" w:lineRule="auto"/>
            <w:ind w:left="0" w:firstLine="709"/>
          </w:pPr>
        </w:pPrChange>
      </w:pPr>
      <w:r w:rsidRPr="0010096F">
        <w:rPr>
          <w:sz w:val="24"/>
          <w:szCs w:val="24"/>
        </w:rPr>
        <w:t>Решения</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подсистеме</w:t>
      </w:r>
      <w:r w:rsidRPr="0022171A">
        <w:rPr>
          <w:sz w:val="24"/>
          <w:szCs w:val="24"/>
        </w:rPr>
        <w:t xml:space="preserve"> </w:t>
      </w:r>
      <w:r w:rsidRPr="0010096F">
        <w:rPr>
          <w:sz w:val="24"/>
          <w:szCs w:val="24"/>
        </w:rPr>
        <w:t>мониторинга</w:t>
      </w:r>
      <w:r w:rsidRPr="0022171A">
        <w:rPr>
          <w:sz w:val="24"/>
          <w:szCs w:val="24"/>
        </w:rPr>
        <w:t xml:space="preserve"> </w:t>
      </w:r>
      <w:r w:rsidRPr="0010096F">
        <w:rPr>
          <w:sz w:val="24"/>
          <w:szCs w:val="24"/>
        </w:rPr>
        <w:t>и</w:t>
      </w:r>
      <w:r w:rsidRPr="0022171A">
        <w:rPr>
          <w:sz w:val="24"/>
          <w:szCs w:val="24"/>
        </w:rPr>
        <w:t xml:space="preserve"> </w:t>
      </w:r>
      <w:r w:rsidRPr="0010096F">
        <w:rPr>
          <w:sz w:val="24"/>
          <w:szCs w:val="24"/>
        </w:rPr>
        <w:t>управления</w:t>
      </w:r>
      <w:r w:rsidRPr="0022171A">
        <w:rPr>
          <w:sz w:val="24"/>
          <w:szCs w:val="24"/>
        </w:rPr>
        <w:t xml:space="preserve"> </w:t>
      </w:r>
      <w:r w:rsidRPr="0010096F">
        <w:rPr>
          <w:sz w:val="24"/>
          <w:szCs w:val="24"/>
        </w:rPr>
        <w:t>инженерными</w:t>
      </w:r>
      <w:r w:rsidRPr="0022171A">
        <w:rPr>
          <w:sz w:val="24"/>
          <w:szCs w:val="24"/>
        </w:rPr>
        <w:t xml:space="preserve"> </w:t>
      </w:r>
      <w:r w:rsidRPr="0010096F">
        <w:rPr>
          <w:sz w:val="24"/>
          <w:szCs w:val="24"/>
        </w:rPr>
        <w:t>системами</w:t>
      </w:r>
      <w:r w:rsidRPr="0022171A">
        <w:rPr>
          <w:sz w:val="24"/>
          <w:szCs w:val="24"/>
        </w:rPr>
        <w:t xml:space="preserve"> ПС.</w:t>
      </w:r>
    </w:p>
    <w:p w14:paraId="04DF815C"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4" w:author="AO" w:date="2024-11-26T15:43:00Z">
          <w:pPr>
            <w:pStyle w:val="af5"/>
            <w:numPr>
              <w:ilvl w:val="3"/>
              <w:numId w:val="59"/>
            </w:numPr>
            <w:tabs>
              <w:tab w:val="left" w:pos="1134"/>
              <w:tab w:val="left" w:pos="2169"/>
            </w:tabs>
            <w:spacing w:before="2" w:line="276" w:lineRule="auto"/>
            <w:ind w:left="0" w:firstLine="709"/>
          </w:pPr>
        </w:pPrChange>
      </w:pPr>
      <w:r w:rsidRPr="0010096F">
        <w:rPr>
          <w:sz w:val="24"/>
          <w:szCs w:val="24"/>
        </w:rPr>
        <w:t>Решения по мониторингу и диагностике основного оборудования ПС с применением стандарта организации ОАО «ФСК ЕЭС» «Системы мониторинга силовых трансформаторов и</w:t>
      </w:r>
      <w:r w:rsidRPr="0022171A">
        <w:rPr>
          <w:sz w:val="24"/>
          <w:szCs w:val="24"/>
        </w:rPr>
        <w:t xml:space="preserve"> </w:t>
      </w:r>
      <w:r w:rsidRPr="0010096F">
        <w:rPr>
          <w:sz w:val="24"/>
          <w:szCs w:val="24"/>
        </w:rPr>
        <w:t>автотрансформаторов.</w:t>
      </w:r>
      <w:r w:rsidRPr="0022171A">
        <w:rPr>
          <w:sz w:val="24"/>
          <w:szCs w:val="24"/>
        </w:rPr>
        <w:t xml:space="preserve"> </w:t>
      </w:r>
      <w:r w:rsidRPr="0010096F">
        <w:rPr>
          <w:sz w:val="24"/>
          <w:szCs w:val="24"/>
        </w:rPr>
        <w:t>Общие технические требования».</w:t>
      </w:r>
    </w:p>
    <w:p w14:paraId="0D726690"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5" w:author="AO" w:date="2024-11-26T15:43:00Z">
          <w:pPr>
            <w:pStyle w:val="af5"/>
            <w:numPr>
              <w:ilvl w:val="3"/>
              <w:numId w:val="59"/>
            </w:numPr>
            <w:tabs>
              <w:tab w:val="left" w:pos="1134"/>
              <w:tab w:val="left" w:pos="2088"/>
            </w:tabs>
            <w:spacing w:line="276" w:lineRule="auto"/>
            <w:ind w:left="0" w:firstLine="709"/>
          </w:pPr>
        </w:pPrChange>
      </w:pPr>
      <w:r w:rsidRPr="0010096F">
        <w:rPr>
          <w:sz w:val="24"/>
          <w:szCs w:val="24"/>
        </w:rPr>
        <w:t>Решения по интеграции (информационному обмену) в АСУ ТП устройств</w:t>
      </w:r>
      <w:r w:rsidRPr="0022171A">
        <w:rPr>
          <w:sz w:val="24"/>
          <w:szCs w:val="24"/>
        </w:rPr>
        <w:t xml:space="preserve"> </w:t>
      </w:r>
      <w:r w:rsidRPr="0010096F">
        <w:rPr>
          <w:sz w:val="24"/>
          <w:szCs w:val="24"/>
        </w:rPr>
        <w:t>РЗ,</w:t>
      </w:r>
      <w:r w:rsidRPr="0022171A">
        <w:rPr>
          <w:sz w:val="24"/>
          <w:szCs w:val="24"/>
        </w:rPr>
        <w:t xml:space="preserve"> </w:t>
      </w:r>
      <w:r w:rsidRPr="0010096F">
        <w:rPr>
          <w:sz w:val="24"/>
          <w:szCs w:val="24"/>
        </w:rPr>
        <w:t>СА, ПА и РА, РАСП, мониторинга и диагностики состояния основного оборудования и инженерных систем ПС, взаимодействие</w:t>
      </w:r>
      <w:r w:rsidRPr="0022171A">
        <w:rPr>
          <w:sz w:val="24"/>
          <w:szCs w:val="24"/>
        </w:rPr>
        <w:t xml:space="preserve"> </w:t>
      </w:r>
      <w:r w:rsidRPr="0010096F">
        <w:rPr>
          <w:sz w:val="24"/>
          <w:szCs w:val="24"/>
        </w:rPr>
        <w:t>с</w:t>
      </w:r>
      <w:r w:rsidRPr="0022171A">
        <w:rPr>
          <w:sz w:val="24"/>
          <w:szCs w:val="24"/>
        </w:rPr>
        <w:t xml:space="preserve"> </w:t>
      </w:r>
      <w:r w:rsidRPr="0010096F">
        <w:rPr>
          <w:sz w:val="24"/>
          <w:szCs w:val="24"/>
        </w:rPr>
        <w:t>оборудованием</w:t>
      </w:r>
      <w:r w:rsidRPr="0022171A">
        <w:rPr>
          <w:sz w:val="24"/>
          <w:szCs w:val="24"/>
        </w:rPr>
        <w:t xml:space="preserve"> </w:t>
      </w:r>
      <w:r w:rsidRPr="0010096F">
        <w:rPr>
          <w:sz w:val="24"/>
          <w:szCs w:val="24"/>
        </w:rPr>
        <w:t>системы связи на</w:t>
      </w:r>
      <w:r w:rsidRPr="0022171A">
        <w:rPr>
          <w:sz w:val="24"/>
          <w:szCs w:val="24"/>
        </w:rPr>
        <w:t xml:space="preserve"> </w:t>
      </w:r>
      <w:r w:rsidRPr="0010096F">
        <w:rPr>
          <w:sz w:val="24"/>
          <w:szCs w:val="24"/>
        </w:rPr>
        <w:t xml:space="preserve">основе стандартных </w:t>
      </w:r>
      <w:r w:rsidRPr="0022171A">
        <w:rPr>
          <w:sz w:val="24"/>
          <w:szCs w:val="24"/>
        </w:rPr>
        <w:t>протоколов.</w:t>
      </w:r>
    </w:p>
    <w:p w14:paraId="78D5685E"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6" w:author="AO" w:date="2024-11-26T15:43:00Z">
          <w:pPr>
            <w:pStyle w:val="af5"/>
            <w:numPr>
              <w:ilvl w:val="3"/>
              <w:numId w:val="59"/>
            </w:numPr>
            <w:tabs>
              <w:tab w:val="left" w:pos="1134"/>
              <w:tab w:val="left" w:pos="2165"/>
            </w:tabs>
            <w:spacing w:before="9" w:line="276" w:lineRule="auto"/>
            <w:ind w:left="0" w:firstLine="709"/>
          </w:pPr>
        </w:pPrChange>
      </w:pPr>
      <w:r w:rsidRPr="0010096F">
        <w:rPr>
          <w:sz w:val="24"/>
          <w:szCs w:val="24"/>
        </w:rPr>
        <w:t>Решения по организации системы единого времени (СЕВ) и временной синхронизации всех МП устройств, имеющих цифровой обмен.</w:t>
      </w:r>
    </w:p>
    <w:p w14:paraId="2E11D7FC"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7" w:author="AO" w:date="2024-11-26T15:43:00Z">
          <w:pPr>
            <w:pStyle w:val="af5"/>
            <w:numPr>
              <w:ilvl w:val="3"/>
              <w:numId w:val="59"/>
            </w:numPr>
            <w:tabs>
              <w:tab w:val="left" w:pos="1134"/>
              <w:tab w:val="left" w:pos="2097"/>
            </w:tabs>
            <w:spacing w:before="6" w:line="276" w:lineRule="auto"/>
            <w:ind w:left="0" w:firstLine="709"/>
          </w:pPr>
        </w:pPrChange>
      </w:pPr>
      <w:r w:rsidRPr="0010096F">
        <w:rPr>
          <w:sz w:val="24"/>
          <w:szCs w:val="24"/>
        </w:rPr>
        <w:t>Решения по организации электропитания устройств АСУ ТП. Предусмотреть время автономной работы не менее 2-х часов.</w:t>
      </w:r>
    </w:p>
    <w:p w14:paraId="7D979F82"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8" w:author="AO" w:date="2024-11-26T15:43:00Z">
          <w:pPr>
            <w:pStyle w:val="af5"/>
            <w:numPr>
              <w:ilvl w:val="3"/>
              <w:numId w:val="59"/>
            </w:numPr>
            <w:tabs>
              <w:tab w:val="left" w:pos="1134"/>
              <w:tab w:val="left" w:pos="2036"/>
            </w:tabs>
            <w:spacing w:before="4" w:line="276" w:lineRule="auto"/>
            <w:ind w:left="0" w:firstLine="709"/>
          </w:pPr>
        </w:pPrChange>
      </w:pPr>
      <w:r w:rsidRPr="0010096F">
        <w:rPr>
          <w:sz w:val="24"/>
          <w:szCs w:val="24"/>
        </w:rPr>
        <w:t>Решения</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организации</w:t>
      </w:r>
      <w:r w:rsidRPr="0022171A">
        <w:rPr>
          <w:sz w:val="24"/>
          <w:szCs w:val="24"/>
        </w:rPr>
        <w:t xml:space="preserve"> </w:t>
      </w:r>
      <w:r w:rsidRPr="0010096F">
        <w:rPr>
          <w:sz w:val="24"/>
          <w:szCs w:val="24"/>
        </w:rPr>
        <w:t>системы</w:t>
      </w:r>
      <w:r w:rsidRPr="0022171A">
        <w:rPr>
          <w:sz w:val="24"/>
          <w:szCs w:val="24"/>
        </w:rPr>
        <w:t xml:space="preserve"> сигнализации.</w:t>
      </w:r>
    </w:p>
    <w:p w14:paraId="3CCF2A93"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59" w:author="AO" w:date="2024-11-26T15:43:00Z">
          <w:pPr>
            <w:pStyle w:val="af5"/>
            <w:numPr>
              <w:ilvl w:val="3"/>
              <w:numId w:val="59"/>
            </w:numPr>
            <w:tabs>
              <w:tab w:val="left" w:pos="1134"/>
              <w:tab w:val="left" w:pos="2107"/>
            </w:tabs>
            <w:spacing w:before="5" w:line="276" w:lineRule="auto"/>
            <w:ind w:left="0" w:firstLine="709"/>
          </w:pPr>
        </w:pPrChange>
      </w:pPr>
      <w:r w:rsidRPr="0010096F">
        <w:rPr>
          <w:sz w:val="24"/>
          <w:szCs w:val="24"/>
        </w:rPr>
        <w:t>Решения по установке переносных заземлений с обязательной организацией оперативных блокировок.</w:t>
      </w:r>
    </w:p>
    <w:p w14:paraId="72A1160D"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60" w:author="AO" w:date="2024-11-26T15:43:00Z">
          <w:pPr>
            <w:pStyle w:val="af5"/>
            <w:numPr>
              <w:ilvl w:val="3"/>
              <w:numId w:val="59"/>
            </w:numPr>
            <w:tabs>
              <w:tab w:val="left" w:pos="1134"/>
              <w:tab w:val="left" w:pos="2031"/>
            </w:tabs>
            <w:spacing w:before="4" w:line="276" w:lineRule="auto"/>
            <w:ind w:left="0" w:firstLine="709"/>
          </w:pPr>
        </w:pPrChange>
      </w:pPr>
      <w:r w:rsidRPr="0010096F">
        <w:rPr>
          <w:sz w:val="24"/>
          <w:szCs w:val="24"/>
        </w:rPr>
        <w:lastRenderedPageBreak/>
        <w:t>Решения</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организации</w:t>
      </w:r>
      <w:r w:rsidRPr="0022171A">
        <w:rPr>
          <w:sz w:val="24"/>
          <w:szCs w:val="24"/>
        </w:rPr>
        <w:t xml:space="preserve"> </w:t>
      </w:r>
      <w:r w:rsidRPr="0010096F">
        <w:rPr>
          <w:sz w:val="24"/>
          <w:szCs w:val="24"/>
        </w:rPr>
        <w:t>эксплуатации</w:t>
      </w:r>
      <w:r w:rsidRPr="0022171A">
        <w:rPr>
          <w:sz w:val="24"/>
          <w:szCs w:val="24"/>
        </w:rPr>
        <w:t xml:space="preserve"> </w:t>
      </w:r>
      <w:r w:rsidRPr="0010096F">
        <w:rPr>
          <w:sz w:val="24"/>
          <w:szCs w:val="24"/>
        </w:rPr>
        <w:t>АСУ</w:t>
      </w:r>
      <w:r w:rsidRPr="0022171A">
        <w:rPr>
          <w:sz w:val="24"/>
          <w:szCs w:val="24"/>
        </w:rPr>
        <w:t xml:space="preserve"> ТП.</w:t>
      </w:r>
    </w:p>
    <w:p w14:paraId="28D7E9F5"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61" w:author="AO" w:date="2024-11-26T15:43:00Z">
          <w:pPr>
            <w:pStyle w:val="af5"/>
            <w:numPr>
              <w:ilvl w:val="3"/>
              <w:numId w:val="59"/>
            </w:numPr>
            <w:tabs>
              <w:tab w:val="left" w:pos="1134"/>
              <w:tab w:val="left" w:pos="2103"/>
            </w:tabs>
            <w:spacing w:before="3" w:line="276" w:lineRule="auto"/>
            <w:ind w:left="0" w:firstLine="709"/>
          </w:pPr>
        </w:pPrChange>
      </w:pPr>
      <w:r w:rsidRPr="0010096F">
        <w:rPr>
          <w:sz w:val="24"/>
          <w:szCs w:val="24"/>
        </w:rPr>
        <w:t>Обеспечение инфраструктуры, включая подготовку помещений, в том числе создание систем жизнеобеспечения (система централизованного климат-контроля, кондиционирования, пожарной сигнализации</w:t>
      </w:r>
      <w:r w:rsidRPr="0022171A">
        <w:rPr>
          <w:sz w:val="24"/>
          <w:szCs w:val="24"/>
        </w:rPr>
        <w:t xml:space="preserve"> </w:t>
      </w:r>
      <w:r w:rsidRPr="0010096F">
        <w:rPr>
          <w:sz w:val="24"/>
          <w:szCs w:val="24"/>
        </w:rPr>
        <w:t>и т.п.).</w:t>
      </w:r>
    </w:p>
    <w:p w14:paraId="7E3731F1" w14:textId="77777777" w:rsidR="00977FE2" w:rsidRPr="0010096F" w:rsidRDefault="00D46F42">
      <w:pPr>
        <w:pStyle w:val="af5"/>
        <w:numPr>
          <w:ilvl w:val="2"/>
          <w:numId w:val="106"/>
        </w:numPr>
        <w:tabs>
          <w:tab w:val="left" w:pos="1134"/>
          <w:tab w:val="left" w:pos="1826"/>
        </w:tabs>
        <w:spacing w:line="276" w:lineRule="auto"/>
        <w:ind w:left="0" w:firstLine="709"/>
        <w:rPr>
          <w:sz w:val="24"/>
          <w:szCs w:val="24"/>
        </w:rPr>
        <w:pPrChange w:id="62" w:author="AO" w:date="2024-11-26T15:43:00Z">
          <w:pPr>
            <w:pStyle w:val="af5"/>
            <w:numPr>
              <w:ilvl w:val="3"/>
              <w:numId w:val="59"/>
            </w:numPr>
            <w:tabs>
              <w:tab w:val="left" w:pos="1134"/>
              <w:tab w:val="left" w:pos="2030"/>
            </w:tabs>
            <w:spacing w:line="276" w:lineRule="auto"/>
            <w:ind w:left="0" w:firstLine="709"/>
          </w:pPr>
        </w:pPrChange>
      </w:pPr>
      <w:r w:rsidRPr="0010096F">
        <w:rPr>
          <w:sz w:val="24"/>
          <w:szCs w:val="24"/>
        </w:rPr>
        <w:t>Решения</w:t>
      </w:r>
      <w:r w:rsidRPr="0022171A">
        <w:rPr>
          <w:sz w:val="24"/>
          <w:szCs w:val="24"/>
        </w:rPr>
        <w:t xml:space="preserve"> </w:t>
      </w:r>
      <w:r w:rsidRPr="0010096F">
        <w:rPr>
          <w:sz w:val="24"/>
          <w:szCs w:val="24"/>
        </w:rPr>
        <w:t>по</w:t>
      </w:r>
      <w:r w:rsidRPr="0022171A">
        <w:rPr>
          <w:sz w:val="24"/>
          <w:szCs w:val="24"/>
        </w:rPr>
        <w:t xml:space="preserve"> </w:t>
      </w:r>
      <w:r w:rsidRPr="0010096F">
        <w:rPr>
          <w:sz w:val="24"/>
          <w:szCs w:val="24"/>
        </w:rPr>
        <w:t>информационной</w:t>
      </w:r>
      <w:r w:rsidRPr="0022171A">
        <w:rPr>
          <w:sz w:val="24"/>
          <w:szCs w:val="24"/>
        </w:rPr>
        <w:t xml:space="preserve"> </w:t>
      </w:r>
      <w:r w:rsidRPr="0010096F">
        <w:rPr>
          <w:sz w:val="24"/>
          <w:szCs w:val="24"/>
        </w:rPr>
        <w:t>безопасности</w:t>
      </w:r>
      <w:r w:rsidRPr="0022171A">
        <w:rPr>
          <w:sz w:val="24"/>
          <w:szCs w:val="24"/>
        </w:rPr>
        <w:t xml:space="preserve"> </w:t>
      </w:r>
      <w:r w:rsidRPr="0010096F">
        <w:rPr>
          <w:sz w:val="24"/>
          <w:szCs w:val="24"/>
        </w:rPr>
        <w:t>АСУ</w:t>
      </w:r>
      <w:r w:rsidRPr="0022171A">
        <w:rPr>
          <w:sz w:val="24"/>
          <w:szCs w:val="24"/>
        </w:rPr>
        <w:t xml:space="preserve"> ТП.</w:t>
      </w:r>
    </w:p>
    <w:p w14:paraId="2683F7DE" w14:textId="0CB277AE" w:rsidR="00977FE2" w:rsidRPr="0010096F" w:rsidRDefault="00D46F42">
      <w:pPr>
        <w:pStyle w:val="1"/>
        <w:numPr>
          <w:ilvl w:val="1"/>
          <w:numId w:val="106"/>
        </w:numPr>
        <w:tabs>
          <w:tab w:val="left" w:pos="1418"/>
          <w:tab w:val="left" w:pos="1823"/>
        </w:tabs>
        <w:spacing w:before="128" w:line="276" w:lineRule="auto"/>
        <w:ind w:left="0" w:firstLine="709"/>
        <w:rPr>
          <w:sz w:val="24"/>
          <w:szCs w:val="24"/>
        </w:rPr>
        <w:pPrChange w:id="63" w:author="AO" w:date="2024-11-26T15:43:00Z">
          <w:pPr>
            <w:pStyle w:val="1"/>
            <w:numPr>
              <w:ilvl w:val="2"/>
              <w:numId w:val="59"/>
            </w:numPr>
            <w:tabs>
              <w:tab w:val="left" w:pos="1134"/>
              <w:tab w:val="left" w:pos="1823"/>
            </w:tabs>
            <w:spacing w:before="127" w:line="276" w:lineRule="auto"/>
            <w:ind w:left="0" w:firstLine="709"/>
          </w:pPr>
        </w:pPrChange>
      </w:pPr>
      <w:r w:rsidRPr="0010096F">
        <w:rPr>
          <w:sz w:val="24"/>
          <w:szCs w:val="24"/>
        </w:rPr>
        <w:t>В</w:t>
      </w:r>
      <w:r w:rsidRPr="00553AC2">
        <w:rPr>
          <w:sz w:val="24"/>
          <w:szCs w:val="24"/>
        </w:rPr>
        <w:t xml:space="preserve"> </w:t>
      </w:r>
      <w:r w:rsidRPr="0010096F">
        <w:rPr>
          <w:sz w:val="24"/>
          <w:szCs w:val="24"/>
        </w:rPr>
        <w:t>части</w:t>
      </w:r>
      <w:r w:rsidRPr="00553AC2">
        <w:rPr>
          <w:sz w:val="24"/>
          <w:szCs w:val="24"/>
        </w:rPr>
        <w:t xml:space="preserve"> </w:t>
      </w:r>
      <w:r w:rsidRPr="0010096F">
        <w:rPr>
          <w:sz w:val="24"/>
          <w:szCs w:val="24"/>
        </w:rPr>
        <w:t>создания/модернизации</w:t>
      </w:r>
      <w:r w:rsidRPr="00553AC2">
        <w:rPr>
          <w:sz w:val="24"/>
          <w:szCs w:val="24"/>
        </w:rPr>
        <w:t xml:space="preserve"> </w:t>
      </w:r>
      <w:r w:rsidRPr="0010096F">
        <w:rPr>
          <w:sz w:val="24"/>
          <w:szCs w:val="24"/>
        </w:rPr>
        <w:t>систем</w:t>
      </w:r>
      <w:r w:rsidRPr="00553AC2">
        <w:rPr>
          <w:sz w:val="24"/>
          <w:szCs w:val="24"/>
        </w:rPr>
        <w:t xml:space="preserve"> </w:t>
      </w:r>
      <w:r w:rsidRPr="0010096F">
        <w:rPr>
          <w:sz w:val="24"/>
          <w:szCs w:val="24"/>
        </w:rPr>
        <w:t>связи</w:t>
      </w:r>
      <w:r w:rsidRPr="00553AC2">
        <w:rPr>
          <w:sz w:val="24"/>
          <w:szCs w:val="24"/>
        </w:rPr>
        <w:t xml:space="preserve"> выполнить/определить: </w:t>
      </w:r>
    </w:p>
    <w:p w14:paraId="2FC8C94E" w14:textId="77777777" w:rsidR="00977FE2" w:rsidRPr="0010096F" w:rsidRDefault="00D46F42" w:rsidP="007900C6">
      <w:pPr>
        <w:pStyle w:val="af4"/>
        <w:tabs>
          <w:tab w:val="left" w:pos="1134"/>
        </w:tabs>
        <w:spacing w:line="276" w:lineRule="auto"/>
        <w:ind w:firstLine="709"/>
      </w:pPr>
      <w:r w:rsidRPr="0010096F">
        <w:t>Организационно-технические решения по созданию/реконструкции/модернизации систем связи</w:t>
      </w:r>
      <w:r w:rsidRPr="0010096F">
        <w:rPr>
          <w:spacing w:val="40"/>
        </w:rPr>
        <w:t xml:space="preserve"> </w:t>
      </w:r>
      <w:r w:rsidRPr="0010096F">
        <w:t>для</w:t>
      </w:r>
      <w:r w:rsidRPr="0010096F">
        <w:rPr>
          <w:spacing w:val="40"/>
        </w:rPr>
        <w:t xml:space="preserve"> </w:t>
      </w:r>
      <w:r w:rsidRPr="0010096F">
        <w:t>передачи</w:t>
      </w:r>
      <w:r w:rsidRPr="0010096F">
        <w:rPr>
          <w:spacing w:val="40"/>
        </w:rPr>
        <w:t xml:space="preserve"> </w:t>
      </w:r>
      <w:r w:rsidRPr="0010096F">
        <w:t>оперативной</w:t>
      </w:r>
      <w:r w:rsidRPr="0010096F">
        <w:rPr>
          <w:spacing w:val="40"/>
        </w:rPr>
        <w:t xml:space="preserve"> </w:t>
      </w:r>
      <w:r w:rsidRPr="0010096F">
        <w:t>и</w:t>
      </w:r>
      <w:r w:rsidRPr="0010096F">
        <w:rPr>
          <w:spacing w:val="40"/>
        </w:rPr>
        <w:t xml:space="preserve"> </w:t>
      </w:r>
      <w:r w:rsidRPr="0010096F">
        <w:t>технологической</w:t>
      </w:r>
      <w:r w:rsidRPr="0010096F">
        <w:rPr>
          <w:spacing w:val="40"/>
        </w:rPr>
        <w:t xml:space="preserve"> </w:t>
      </w:r>
      <w:r w:rsidRPr="0010096F">
        <w:t>информации</w:t>
      </w:r>
      <w:r w:rsidRPr="0010096F">
        <w:rPr>
          <w:spacing w:val="40"/>
        </w:rPr>
        <w:t xml:space="preserve"> </w:t>
      </w:r>
      <w:r w:rsidRPr="0010096F">
        <w:t>(отдельным</w:t>
      </w:r>
      <w:r w:rsidRPr="0010096F">
        <w:rPr>
          <w:spacing w:val="40"/>
        </w:rPr>
        <w:t xml:space="preserve"> </w:t>
      </w:r>
      <w:r w:rsidRPr="0010096F">
        <w:t>томом)</w:t>
      </w:r>
      <w:r w:rsidRPr="0010096F">
        <w:rPr>
          <w:spacing w:val="40"/>
        </w:rPr>
        <w:t xml:space="preserve"> </w:t>
      </w:r>
      <w:r w:rsidRPr="0010096F">
        <w:t>в</w:t>
      </w:r>
      <w:r w:rsidRPr="0010096F">
        <w:rPr>
          <w:spacing w:val="40"/>
        </w:rPr>
        <w:t xml:space="preserve"> </w:t>
      </w:r>
      <w:r w:rsidRPr="0010096F">
        <w:t>ЦУС АО «Крымэнерго», Филиал АО «СО ЕЭС» Черноморское РДУ, ДП Ялтинского РЭС, ДП Алуштинского</w:t>
      </w:r>
      <w:r w:rsidRPr="0010096F">
        <w:rPr>
          <w:spacing w:val="40"/>
        </w:rPr>
        <w:t xml:space="preserve"> </w:t>
      </w:r>
      <w:r w:rsidRPr="0010096F">
        <w:t>РЭС, включая:</w:t>
      </w:r>
    </w:p>
    <w:p w14:paraId="44DF7E04" w14:textId="77777777" w:rsidR="00977FE2" w:rsidRPr="0010096F" w:rsidRDefault="00D46F42" w:rsidP="007900C6">
      <w:pPr>
        <w:pStyle w:val="af5"/>
        <w:numPr>
          <w:ilvl w:val="0"/>
          <w:numId w:val="25"/>
        </w:numPr>
        <w:tabs>
          <w:tab w:val="left" w:pos="1134"/>
          <w:tab w:val="left" w:pos="1477"/>
        </w:tabs>
        <w:spacing w:before="22" w:line="276" w:lineRule="auto"/>
        <w:ind w:left="0" w:firstLine="709"/>
        <w:rPr>
          <w:sz w:val="24"/>
          <w:szCs w:val="24"/>
        </w:rPr>
      </w:pPr>
      <w:r w:rsidRPr="0010096F">
        <w:rPr>
          <w:sz w:val="24"/>
          <w:szCs w:val="24"/>
        </w:rPr>
        <w:t>Резервные каналы связи и передачи данных организовать по волоконно-оптическим линиям</w:t>
      </w:r>
      <w:r w:rsidRPr="0010096F">
        <w:rPr>
          <w:spacing w:val="-14"/>
          <w:sz w:val="24"/>
          <w:szCs w:val="24"/>
        </w:rPr>
        <w:t xml:space="preserve"> </w:t>
      </w:r>
      <w:r w:rsidRPr="0010096F">
        <w:rPr>
          <w:sz w:val="24"/>
          <w:szCs w:val="24"/>
        </w:rPr>
        <w:t>связи</w:t>
      </w:r>
      <w:r w:rsidRPr="0010096F">
        <w:rPr>
          <w:spacing w:val="-8"/>
          <w:sz w:val="24"/>
          <w:szCs w:val="24"/>
        </w:rPr>
        <w:t xml:space="preserve"> </w:t>
      </w:r>
      <w:r w:rsidRPr="0010096F">
        <w:rPr>
          <w:sz w:val="24"/>
          <w:szCs w:val="24"/>
        </w:rPr>
        <w:t>(ВОЛС),</w:t>
      </w:r>
      <w:r w:rsidRPr="0010096F">
        <w:rPr>
          <w:spacing w:val="-6"/>
          <w:sz w:val="24"/>
          <w:szCs w:val="24"/>
        </w:rPr>
        <w:t xml:space="preserve"> </w:t>
      </w:r>
      <w:r w:rsidRPr="0010096F">
        <w:rPr>
          <w:sz w:val="24"/>
          <w:szCs w:val="24"/>
        </w:rPr>
        <w:t>при</w:t>
      </w:r>
      <w:r w:rsidRPr="0010096F">
        <w:rPr>
          <w:spacing w:val="-15"/>
          <w:sz w:val="24"/>
          <w:szCs w:val="24"/>
        </w:rPr>
        <w:t xml:space="preserve"> </w:t>
      </w:r>
      <w:r w:rsidRPr="0010096F">
        <w:rPr>
          <w:sz w:val="24"/>
          <w:szCs w:val="24"/>
        </w:rPr>
        <w:t>возможности</w:t>
      </w:r>
      <w:r w:rsidRPr="0010096F">
        <w:rPr>
          <w:spacing w:val="-2"/>
          <w:sz w:val="24"/>
          <w:szCs w:val="24"/>
        </w:rPr>
        <w:t xml:space="preserve"> </w:t>
      </w:r>
      <w:r w:rsidRPr="0010096F">
        <w:rPr>
          <w:sz w:val="24"/>
          <w:szCs w:val="24"/>
        </w:rPr>
        <w:t>использовать</w:t>
      </w:r>
      <w:r w:rsidRPr="0010096F">
        <w:rPr>
          <w:spacing w:val="-7"/>
          <w:sz w:val="24"/>
          <w:szCs w:val="24"/>
        </w:rPr>
        <w:t xml:space="preserve"> </w:t>
      </w:r>
      <w:r w:rsidRPr="0010096F">
        <w:rPr>
          <w:sz w:val="24"/>
          <w:szCs w:val="24"/>
        </w:rPr>
        <w:t>топологию</w:t>
      </w:r>
      <w:r w:rsidRPr="0010096F">
        <w:rPr>
          <w:spacing w:val="-3"/>
          <w:sz w:val="24"/>
          <w:szCs w:val="24"/>
        </w:rPr>
        <w:t xml:space="preserve"> </w:t>
      </w:r>
      <w:r w:rsidRPr="0010096F">
        <w:rPr>
          <w:sz w:val="24"/>
          <w:szCs w:val="24"/>
        </w:rPr>
        <w:t>ВОЛС</w:t>
      </w:r>
      <w:r w:rsidRPr="0010096F">
        <w:rPr>
          <w:spacing w:val="-15"/>
          <w:sz w:val="24"/>
          <w:szCs w:val="24"/>
        </w:rPr>
        <w:t xml:space="preserve"> </w:t>
      </w:r>
      <w:r w:rsidRPr="0010096F">
        <w:rPr>
          <w:sz w:val="24"/>
          <w:szCs w:val="24"/>
        </w:rPr>
        <w:t>-</w:t>
      </w:r>
      <w:r w:rsidRPr="0010096F">
        <w:rPr>
          <w:spacing w:val="17"/>
          <w:sz w:val="24"/>
          <w:szCs w:val="24"/>
        </w:rPr>
        <w:t xml:space="preserve"> </w:t>
      </w:r>
      <w:r w:rsidRPr="0010096F">
        <w:rPr>
          <w:sz w:val="24"/>
          <w:szCs w:val="24"/>
        </w:rPr>
        <w:t>физическое</w:t>
      </w:r>
      <w:r w:rsidRPr="0010096F">
        <w:rPr>
          <w:spacing w:val="-5"/>
          <w:sz w:val="24"/>
          <w:szCs w:val="24"/>
        </w:rPr>
        <w:t xml:space="preserve"> </w:t>
      </w:r>
      <w:r w:rsidRPr="0010096F">
        <w:rPr>
          <w:sz w:val="24"/>
          <w:szCs w:val="24"/>
        </w:rPr>
        <w:t>кольцо,</w:t>
      </w:r>
      <w:r w:rsidRPr="0010096F">
        <w:rPr>
          <w:spacing w:val="-14"/>
          <w:sz w:val="24"/>
          <w:szCs w:val="24"/>
        </w:rPr>
        <w:t xml:space="preserve"> </w:t>
      </w:r>
      <w:r w:rsidRPr="0010096F">
        <w:rPr>
          <w:sz w:val="24"/>
          <w:szCs w:val="24"/>
        </w:rPr>
        <w:t>или цифровым системам ВЧ-связи;</w:t>
      </w:r>
    </w:p>
    <w:p w14:paraId="4CF240A2" w14:textId="77777777" w:rsidR="00977FE2" w:rsidRPr="0010096F" w:rsidRDefault="00D46F42" w:rsidP="007900C6">
      <w:pPr>
        <w:pStyle w:val="af4"/>
        <w:tabs>
          <w:tab w:val="left" w:pos="1134"/>
        </w:tabs>
        <w:spacing w:before="7" w:line="276" w:lineRule="auto"/>
        <w:ind w:firstLine="709"/>
      </w:pPr>
      <w:r w:rsidRPr="0010096F">
        <w:t>Емкость волоконно-оптического</w:t>
      </w:r>
      <w:r w:rsidRPr="0010096F">
        <w:rPr>
          <w:spacing w:val="-3"/>
        </w:rPr>
        <w:t xml:space="preserve"> </w:t>
      </w:r>
      <w:r w:rsidRPr="0010096F">
        <w:t xml:space="preserve">кабеля, уровень системы передачи и тип определить при </w:t>
      </w:r>
      <w:r w:rsidRPr="0010096F">
        <w:rPr>
          <w:spacing w:val="-2"/>
        </w:rPr>
        <w:t>проектировании.</w:t>
      </w:r>
    </w:p>
    <w:p w14:paraId="04A6773F" w14:textId="77777777" w:rsidR="00977FE2" w:rsidRPr="0010096F" w:rsidRDefault="00D46F42" w:rsidP="007900C6">
      <w:pPr>
        <w:pStyle w:val="af5"/>
        <w:numPr>
          <w:ilvl w:val="0"/>
          <w:numId w:val="25"/>
        </w:numPr>
        <w:tabs>
          <w:tab w:val="left" w:pos="1134"/>
          <w:tab w:val="left" w:pos="1468"/>
        </w:tabs>
        <w:spacing w:before="25" w:line="276" w:lineRule="auto"/>
        <w:ind w:left="0" w:firstLine="709"/>
        <w:rPr>
          <w:sz w:val="24"/>
          <w:szCs w:val="24"/>
        </w:rPr>
      </w:pPr>
      <w:r w:rsidRPr="0010096F">
        <w:rPr>
          <w:sz w:val="24"/>
          <w:szCs w:val="24"/>
        </w:rPr>
        <w:t>Системы ВЧ-связи, включая каналообразующее оборудование, оборудование обработки</w:t>
      </w:r>
      <w:r w:rsidRPr="0010096F">
        <w:rPr>
          <w:spacing w:val="40"/>
          <w:sz w:val="24"/>
          <w:szCs w:val="24"/>
        </w:rPr>
        <w:t xml:space="preserve"> </w:t>
      </w:r>
      <w:r w:rsidRPr="0010096F">
        <w:rPr>
          <w:sz w:val="24"/>
          <w:szCs w:val="24"/>
        </w:rPr>
        <w:t>и присоединения, между ПС. Минимальная</w:t>
      </w:r>
      <w:r w:rsidRPr="0010096F">
        <w:rPr>
          <w:spacing w:val="40"/>
          <w:sz w:val="24"/>
          <w:szCs w:val="24"/>
        </w:rPr>
        <w:t xml:space="preserve"> </w:t>
      </w:r>
      <w:r w:rsidRPr="0010096F">
        <w:rPr>
          <w:sz w:val="24"/>
          <w:szCs w:val="24"/>
        </w:rPr>
        <w:t>скорость</w:t>
      </w:r>
      <w:r w:rsidRPr="0010096F">
        <w:rPr>
          <w:spacing w:val="40"/>
          <w:sz w:val="24"/>
          <w:szCs w:val="24"/>
        </w:rPr>
        <w:t xml:space="preserve"> </w:t>
      </w:r>
      <w:r w:rsidRPr="0010096F">
        <w:rPr>
          <w:sz w:val="24"/>
          <w:szCs w:val="24"/>
        </w:rPr>
        <w:t>передачи</w:t>
      </w:r>
      <w:r w:rsidRPr="0010096F">
        <w:rPr>
          <w:spacing w:val="40"/>
          <w:sz w:val="24"/>
          <w:szCs w:val="24"/>
        </w:rPr>
        <w:t xml:space="preserve"> </w:t>
      </w:r>
      <w:r w:rsidRPr="0010096F">
        <w:rPr>
          <w:sz w:val="24"/>
          <w:szCs w:val="24"/>
        </w:rPr>
        <w:t>данных по каналам ВЧ-связи -</w:t>
      </w:r>
      <w:r w:rsidRPr="0010096F">
        <w:rPr>
          <w:spacing w:val="40"/>
          <w:sz w:val="24"/>
          <w:szCs w:val="24"/>
        </w:rPr>
        <w:t xml:space="preserve"> </w:t>
      </w:r>
      <w:r w:rsidRPr="0010096F">
        <w:rPr>
          <w:sz w:val="24"/>
          <w:szCs w:val="24"/>
        </w:rPr>
        <w:t>19,2 кБит/с.</w:t>
      </w:r>
    </w:p>
    <w:p w14:paraId="0139710D" w14:textId="77777777" w:rsidR="00977FE2" w:rsidRPr="0010096F" w:rsidRDefault="00D46F42" w:rsidP="007900C6">
      <w:pPr>
        <w:pStyle w:val="af4"/>
        <w:tabs>
          <w:tab w:val="left" w:pos="1134"/>
        </w:tabs>
        <w:spacing w:before="5" w:line="276" w:lineRule="auto"/>
        <w:ind w:firstLine="709"/>
      </w:pPr>
      <w:r w:rsidRPr="0010096F">
        <w:lastRenderedPageBreak/>
        <w:t>Определить максимально возможные частоты для каждой запроектированной системы</w:t>
      </w:r>
      <w:r w:rsidRPr="0010096F">
        <w:rPr>
          <w:spacing w:val="40"/>
        </w:rPr>
        <w:t xml:space="preserve"> </w:t>
      </w:r>
      <w:r w:rsidRPr="0010096F">
        <w:t>ВЧ-связи по ВЛ, включая выполнение расчетов трактов. В пределах до максимально возможной частоты определить наличие свободных участков в рассматриваемом диапазоне частот, в</w:t>
      </w:r>
      <w:r w:rsidRPr="0010096F">
        <w:rPr>
          <w:spacing w:val="40"/>
        </w:rPr>
        <w:t xml:space="preserve"> </w:t>
      </w:r>
      <w:r w:rsidRPr="0010096F">
        <w:t>которых обеспечивается работа каналов связи без взаимных помех.</w:t>
      </w:r>
    </w:p>
    <w:p w14:paraId="13B2A5F0" w14:textId="77777777" w:rsidR="00977FE2" w:rsidRPr="0010096F" w:rsidRDefault="00D46F42" w:rsidP="007900C6">
      <w:pPr>
        <w:pStyle w:val="af5"/>
        <w:numPr>
          <w:ilvl w:val="0"/>
          <w:numId w:val="25"/>
        </w:numPr>
        <w:tabs>
          <w:tab w:val="left" w:pos="1134"/>
          <w:tab w:val="left" w:pos="1462"/>
        </w:tabs>
        <w:spacing w:before="21" w:line="276" w:lineRule="auto"/>
        <w:ind w:left="0" w:firstLine="709"/>
        <w:rPr>
          <w:sz w:val="24"/>
          <w:szCs w:val="24"/>
        </w:rPr>
      </w:pPr>
      <w:r w:rsidRPr="0010096F">
        <w:rPr>
          <w:sz w:val="24"/>
          <w:szCs w:val="24"/>
        </w:rPr>
        <w:t>Комплекс внутриобъектной связи, включая структурированную кабельную систему (СКС), локальную вычислительную сеть (ЛВС), систему телефонной, оперативно­</w:t>
      </w:r>
      <w:r w:rsidRPr="0010096F">
        <w:rPr>
          <w:spacing w:val="40"/>
          <w:sz w:val="24"/>
          <w:szCs w:val="24"/>
        </w:rPr>
        <w:t xml:space="preserve"> </w:t>
      </w:r>
      <w:r w:rsidRPr="0010096F">
        <w:rPr>
          <w:sz w:val="24"/>
          <w:szCs w:val="24"/>
        </w:rPr>
        <w:t>диспетчерской, селекторной и громкоговорящей радиопоисковой связи (при необходимости). Состав и объем внутриобъектной связи уточнить</w:t>
      </w:r>
      <w:r w:rsidRPr="0010096F">
        <w:rPr>
          <w:spacing w:val="32"/>
          <w:sz w:val="24"/>
          <w:szCs w:val="24"/>
        </w:rPr>
        <w:t xml:space="preserve"> </w:t>
      </w:r>
      <w:r w:rsidRPr="0010096F">
        <w:rPr>
          <w:sz w:val="24"/>
          <w:szCs w:val="24"/>
        </w:rPr>
        <w:t>в проектной документации</w:t>
      </w:r>
      <w:r w:rsidRPr="0010096F">
        <w:rPr>
          <w:spacing w:val="39"/>
          <w:sz w:val="24"/>
          <w:szCs w:val="24"/>
        </w:rPr>
        <w:t xml:space="preserve"> </w:t>
      </w:r>
      <w:r w:rsidRPr="0010096F">
        <w:rPr>
          <w:sz w:val="24"/>
          <w:szCs w:val="24"/>
        </w:rPr>
        <w:t>с учетом решений по диспетчерско-технологическому управлению ПС.</w:t>
      </w:r>
    </w:p>
    <w:p w14:paraId="4794B417" w14:textId="77777777" w:rsidR="00977FE2" w:rsidRPr="0010096F" w:rsidRDefault="00D46F42" w:rsidP="007900C6">
      <w:pPr>
        <w:pStyle w:val="af5"/>
        <w:numPr>
          <w:ilvl w:val="0"/>
          <w:numId w:val="25"/>
        </w:numPr>
        <w:tabs>
          <w:tab w:val="left" w:pos="1134"/>
          <w:tab w:val="left" w:pos="1464"/>
        </w:tabs>
        <w:spacing w:before="18" w:line="276" w:lineRule="auto"/>
        <w:ind w:left="0" w:firstLine="709"/>
        <w:rPr>
          <w:sz w:val="24"/>
          <w:szCs w:val="24"/>
        </w:rPr>
      </w:pPr>
      <w:r w:rsidRPr="0010096F">
        <w:rPr>
          <w:sz w:val="24"/>
          <w:szCs w:val="24"/>
        </w:rPr>
        <w:t>Обеспечение</w:t>
      </w:r>
      <w:r w:rsidRPr="0010096F">
        <w:rPr>
          <w:spacing w:val="7"/>
          <w:sz w:val="24"/>
          <w:szCs w:val="24"/>
        </w:rPr>
        <w:t xml:space="preserve"> </w:t>
      </w:r>
      <w:r w:rsidRPr="0010096F">
        <w:rPr>
          <w:sz w:val="24"/>
          <w:szCs w:val="24"/>
        </w:rPr>
        <w:t>инфраструктуры,</w:t>
      </w:r>
      <w:r w:rsidRPr="0010096F">
        <w:rPr>
          <w:spacing w:val="-15"/>
          <w:sz w:val="24"/>
          <w:szCs w:val="24"/>
        </w:rPr>
        <w:t xml:space="preserve"> </w:t>
      </w:r>
      <w:r w:rsidRPr="0010096F">
        <w:rPr>
          <w:spacing w:val="-2"/>
          <w:sz w:val="24"/>
          <w:szCs w:val="24"/>
        </w:rPr>
        <w:t>включая:</w:t>
      </w:r>
    </w:p>
    <w:p w14:paraId="2ECDBBC6" w14:textId="77777777" w:rsidR="00977FE2" w:rsidRPr="0010096F" w:rsidRDefault="00D46F42" w:rsidP="007900C6">
      <w:pPr>
        <w:pStyle w:val="af5"/>
        <w:numPr>
          <w:ilvl w:val="0"/>
          <w:numId w:val="24"/>
        </w:numPr>
        <w:tabs>
          <w:tab w:val="left" w:pos="1134"/>
          <w:tab w:val="left" w:pos="1462"/>
        </w:tabs>
        <w:spacing w:before="4" w:line="276" w:lineRule="auto"/>
        <w:ind w:left="0" w:firstLine="709"/>
        <w:rPr>
          <w:sz w:val="24"/>
          <w:szCs w:val="24"/>
        </w:rPr>
      </w:pPr>
      <w:r w:rsidRPr="0010096F">
        <w:rPr>
          <w:sz w:val="24"/>
          <w:szCs w:val="24"/>
        </w:rPr>
        <w:t>подготовку помещений, в том числе создание систем жизнеобеспечения (система централизованного климат-контроля, кондиционирования и т.п.);</w:t>
      </w:r>
    </w:p>
    <w:p w14:paraId="25A95BD2" w14:textId="77777777" w:rsidR="00977FE2" w:rsidRPr="0010096F" w:rsidRDefault="00D46F42" w:rsidP="007900C6">
      <w:pPr>
        <w:pStyle w:val="af5"/>
        <w:numPr>
          <w:ilvl w:val="0"/>
          <w:numId w:val="25"/>
        </w:numPr>
        <w:tabs>
          <w:tab w:val="left" w:pos="1134"/>
          <w:tab w:val="left" w:pos="1463"/>
        </w:tabs>
        <w:spacing w:before="64" w:line="276" w:lineRule="auto"/>
        <w:ind w:left="0" w:firstLine="709"/>
        <w:rPr>
          <w:sz w:val="24"/>
          <w:szCs w:val="24"/>
        </w:rPr>
      </w:pPr>
      <w:r w:rsidRPr="0010096F">
        <w:rPr>
          <w:sz w:val="24"/>
          <w:szCs w:val="24"/>
        </w:rPr>
        <w:t>организацию</w:t>
      </w:r>
      <w:r w:rsidRPr="0010096F">
        <w:rPr>
          <w:spacing w:val="40"/>
          <w:sz w:val="24"/>
          <w:szCs w:val="24"/>
        </w:rPr>
        <w:t xml:space="preserve"> </w:t>
      </w:r>
      <w:r w:rsidRPr="0010096F">
        <w:rPr>
          <w:sz w:val="24"/>
          <w:szCs w:val="24"/>
        </w:rPr>
        <w:t>системы</w:t>
      </w:r>
      <w:r w:rsidRPr="0010096F">
        <w:rPr>
          <w:spacing w:val="40"/>
          <w:sz w:val="24"/>
          <w:szCs w:val="24"/>
        </w:rPr>
        <w:t xml:space="preserve"> </w:t>
      </w:r>
      <w:r w:rsidRPr="0010096F">
        <w:rPr>
          <w:sz w:val="24"/>
          <w:szCs w:val="24"/>
        </w:rPr>
        <w:t>гарантированного</w:t>
      </w:r>
      <w:r w:rsidRPr="0010096F">
        <w:rPr>
          <w:spacing w:val="40"/>
          <w:sz w:val="24"/>
          <w:szCs w:val="24"/>
        </w:rPr>
        <w:t xml:space="preserve"> </w:t>
      </w:r>
      <w:r w:rsidRPr="0010096F">
        <w:rPr>
          <w:sz w:val="24"/>
          <w:szCs w:val="24"/>
        </w:rPr>
        <w:t>электропитания</w:t>
      </w:r>
      <w:r w:rsidRPr="0010096F">
        <w:rPr>
          <w:spacing w:val="40"/>
          <w:sz w:val="24"/>
          <w:szCs w:val="24"/>
        </w:rPr>
        <w:t xml:space="preserve"> </w:t>
      </w:r>
      <w:r w:rsidRPr="0010096F">
        <w:rPr>
          <w:sz w:val="24"/>
          <w:szCs w:val="24"/>
        </w:rPr>
        <w:t>48</w:t>
      </w:r>
      <w:r w:rsidRPr="0010096F">
        <w:rPr>
          <w:spacing w:val="40"/>
          <w:sz w:val="24"/>
          <w:szCs w:val="24"/>
        </w:rPr>
        <w:t xml:space="preserve"> </w:t>
      </w:r>
      <w:r w:rsidRPr="0010096F">
        <w:rPr>
          <w:sz w:val="24"/>
          <w:szCs w:val="24"/>
        </w:rPr>
        <w:t>В</w:t>
      </w:r>
      <w:r w:rsidRPr="0010096F">
        <w:rPr>
          <w:spacing w:val="40"/>
          <w:sz w:val="24"/>
          <w:szCs w:val="24"/>
        </w:rPr>
        <w:t xml:space="preserve"> </w:t>
      </w:r>
      <w:r w:rsidRPr="0010096F">
        <w:rPr>
          <w:sz w:val="24"/>
          <w:szCs w:val="24"/>
        </w:rPr>
        <w:t>постоянного</w:t>
      </w:r>
      <w:r w:rsidRPr="0010096F">
        <w:rPr>
          <w:spacing w:val="40"/>
          <w:sz w:val="24"/>
          <w:szCs w:val="24"/>
        </w:rPr>
        <w:t xml:space="preserve"> </w:t>
      </w:r>
      <w:r w:rsidRPr="0010096F">
        <w:rPr>
          <w:sz w:val="24"/>
          <w:szCs w:val="24"/>
        </w:rPr>
        <w:t>тока</w:t>
      </w:r>
      <w:r w:rsidRPr="0010096F">
        <w:rPr>
          <w:spacing w:val="40"/>
          <w:sz w:val="24"/>
          <w:szCs w:val="24"/>
        </w:rPr>
        <w:t xml:space="preserve"> </w:t>
      </w:r>
      <w:r w:rsidRPr="0010096F">
        <w:rPr>
          <w:sz w:val="24"/>
          <w:szCs w:val="24"/>
        </w:rPr>
        <w:t>и 220</w:t>
      </w:r>
      <w:r w:rsidRPr="0010096F">
        <w:rPr>
          <w:spacing w:val="-3"/>
          <w:sz w:val="24"/>
          <w:szCs w:val="24"/>
        </w:rPr>
        <w:t xml:space="preserve"> </w:t>
      </w:r>
      <w:r w:rsidRPr="0010096F">
        <w:rPr>
          <w:sz w:val="24"/>
          <w:szCs w:val="24"/>
        </w:rPr>
        <w:t>В переменного тока для всех систем связи с обеспечением непрерывной работы при отсутствии внешнего энергоснабжения (не менее 4 часов). В составе проектной документации должны быть разработаны и обоснованы организационно-технические решения по модернизации существующих</w:t>
      </w:r>
      <w:r w:rsidRPr="0010096F">
        <w:rPr>
          <w:spacing w:val="40"/>
          <w:sz w:val="24"/>
          <w:szCs w:val="24"/>
        </w:rPr>
        <w:t xml:space="preserve"> </w:t>
      </w:r>
      <w:r w:rsidRPr="0010096F">
        <w:rPr>
          <w:sz w:val="24"/>
          <w:szCs w:val="24"/>
        </w:rPr>
        <w:t>систем связи, включая:</w:t>
      </w:r>
    </w:p>
    <w:p w14:paraId="6D34464D" w14:textId="77777777" w:rsidR="00977FE2" w:rsidRPr="0010096F" w:rsidRDefault="00D46F42" w:rsidP="007900C6">
      <w:pPr>
        <w:pStyle w:val="af5"/>
        <w:numPr>
          <w:ilvl w:val="0"/>
          <w:numId w:val="23"/>
        </w:numPr>
        <w:tabs>
          <w:tab w:val="left" w:pos="1134"/>
          <w:tab w:val="left" w:pos="1521"/>
        </w:tabs>
        <w:spacing w:line="276" w:lineRule="auto"/>
        <w:ind w:left="0" w:firstLine="709"/>
        <w:rPr>
          <w:sz w:val="24"/>
          <w:szCs w:val="24"/>
        </w:rPr>
      </w:pPr>
      <w:r w:rsidRPr="0010096F">
        <w:rPr>
          <w:sz w:val="24"/>
          <w:szCs w:val="24"/>
        </w:rPr>
        <w:t xml:space="preserve">Сопряжение со смежными системами связи, а также решения по подключению технологических систем объекта </w:t>
      </w:r>
      <w:r w:rsidRPr="0010096F">
        <w:rPr>
          <w:sz w:val="24"/>
          <w:szCs w:val="24"/>
        </w:rPr>
        <w:lastRenderedPageBreak/>
        <w:t>(РЗ, ПА и РА, АСУ ТП, АИИС КУЭ, телефония и т.д.) к системам связи.</w:t>
      </w:r>
    </w:p>
    <w:p w14:paraId="0979EEF6" w14:textId="77777777" w:rsidR="00977FE2" w:rsidRPr="0010096F" w:rsidRDefault="00D46F42" w:rsidP="007900C6">
      <w:pPr>
        <w:pStyle w:val="af5"/>
        <w:numPr>
          <w:ilvl w:val="0"/>
          <w:numId w:val="23"/>
        </w:numPr>
        <w:tabs>
          <w:tab w:val="left" w:pos="1134"/>
          <w:tab w:val="left" w:pos="1516"/>
        </w:tabs>
        <w:spacing w:before="4" w:line="276" w:lineRule="auto"/>
        <w:ind w:left="0" w:firstLine="709"/>
        <w:rPr>
          <w:sz w:val="24"/>
          <w:szCs w:val="24"/>
        </w:rPr>
      </w:pPr>
      <w:r w:rsidRPr="0010096F">
        <w:rPr>
          <w:sz w:val="24"/>
          <w:szCs w:val="24"/>
        </w:rPr>
        <w:t>Организацию системы управления, системы служебной связи, резервирования, аварийной сигнализации, системы тактовой синхронизации, электропитания.</w:t>
      </w:r>
    </w:p>
    <w:p w14:paraId="25D117EE" w14:textId="77777777" w:rsidR="00977FE2" w:rsidRPr="0010096F" w:rsidRDefault="00D46F42" w:rsidP="007900C6">
      <w:pPr>
        <w:pStyle w:val="af5"/>
        <w:numPr>
          <w:ilvl w:val="0"/>
          <w:numId w:val="23"/>
        </w:numPr>
        <w:tabs>
          <w:tab w:val="left" w:pos="1134"/>
          <w:tab w:val="left" w:pos="1517"/>
        </w:tabs>
        <w:spacing w:line="276" w:lineRule="auto"/>
        <w:ind w:left="0" w:firstLine="709"/>
        <w:rPr>
          <w:sz w:val="24"/>
          <w:szCs w:val="24"/>
        </w:rPr>
      </w:pPr>
      <w:r w:rsidRPr="0010096F">
        <w:rPr>
          <w:sz w:val="24"/>
          <w:szCs w:val="24"/>
        </w:rPr>
        <w:t>Организацию</w:t>
      </w:r>
      <w:r w:rsidRPr="0010096F">
        <w:rPr>
          <w:spacing w:val="18"/>
          <w:sz w:val="24"/>
          <w:szCs w:val="24"/>
        </w:rPr>
        <w:t xml:space="preserve"> </w:t>
      </w:r>
      <w:r w:rsidRPr="0010096F">
        <w:rPr>
          <w:sz w:val="24"/>
          <w:szCs w:val="24"/>
        </w:rPr>
        <w:t>линейно-кабельных</w:t>
      </w:r>
      <w:r w:rsidRPr="0010096F">
        <w:rPr>
          <w:spacing w:val="-16"/>
          <w:sz w:val="24"/>
          <w:szCs w:val="24"/>
        </w:rPr>
        <w:t xml:space="preserve"> </w:t>
      </w:r>
      <w:r w:rsidRPr="0010096F">
        <w:rPr>
          <w:spacing w:val="-2"/>
          <w:sz w:val="24"/>
          <w:szCs w:val="24"/>
        </w:rPr>
        <w:t>сооружений.</w:t>
      </w:r>
    </w:p>
    <w:p w14:paraId="618FC0A7" w14:textId="77777777" w:rsidR="00977FE2" w:rsidRPr="0010096F" w:rsidRDefault="00D46F42" w:rsidP="007900C6">
      <w:pPr>
        <w:pStyle w:val="af5"/>
        <w:numPr>
          <w:ilvl w:val="0"/>
          <w:numId w:val="23"/>
        </w:numPr>
        <w:tabs>
          <w:tab w:val="left" w:pos="1134"/>
          <w:tab w:val="left" w:pos="1512"/>
        </w:tabs>
        <w:spacing w:before="3" w:line="276" w:lineRule="auto"/>
        <w:ind w:left="0" w:firstLine="709"/>
        <w:rPr>
          <w:sz w:val="24"/>
          <w:szCs w:val="24"/>
        </w:rPr>
      </w:pPr>
      <w:r w:rsidRPr="0010096F">
        <w:rPr>
          <w:sz w:val="24"/>
          <w:szCs w:val="24"/>
        </w:rPr>
        <w:t>Решения</w:t>
      </w:r>
      <w:r w:rsidRPr="0010096F">
        <w:rPr>
          <w:spacing w:val="25"/>
          <w:sz w:val="24"/>
          <w:szCs w:val="24"/>
        </w:rPr>
        <w:t xml:space="preserve"> </w:t>
      </w:r>
      <w:r w:rsidRPr="0010096F">
        <w:rPr>
          <w:sz w:val="24"/>
          <w:szCs w:val="24"/>
        </w:rPr>
        <w:t>по</w:t>
      </w:r>
      <w:r w:rsidRPr="0010096F">
        <w:rPr>
          <w:spacing w:val="7"/>
          <w:sz w:val="24"/>
          <w:szCs w:val="24"/>
        </w:rPr>
        <w:t xml:space="preserve"> </w:t>
      </w:r>
      <w:r w:rsidRPr="0010096F">
        <w:rPr>
          <w:sz w:val="24"/>
          <w:szCs w:val="24"/>
        </w:rPr>
        <w:t>подготовке</w:t>
      </w:r>
      <w:r w:rsidRPr="0010096F">
        <w:rPr>
          <w:spacing w:val="27"/>
          <w:sz w:val="24"/>
          <w:szCs w:val="24"/>
        </w:rPr>
        <w:t xml:space="preserve"> </w:t>
      </w:r>
      <w:r w:rsidRPr="0010096F">
        <w:rPr>
          <w:sz w:val="24"/>
          <w:szCs w:val="24"/>
        </w:rPr>
        <w:t>(приспособлению) помещений</w:t>
      </w:r>
      <w:r w:rsidRPr="0010096F">
        <w:rPr>
          <w:spacing w:val="22"/>
          <w:sz w:val="24"/>
          <w:szCs w:val="24"/>
        </w:rPr>
        <w:t xml:space="preserve"> </w:t>
      </w:r>
      <w:r w:rsidRPr="0010096F">
        <w:rPr>
          <w:sz w:val="24"/>
          <w:szCs w:val="24"/>
        </w:rPr>
        <w:t>для</w:t>
      </w:r>
      <w:r w:rsidRPr="0010096F">
        <w:rPr>
          <w:spacing w:val="7"/>
          <w:sz w:val="24"/>
          <w:szCs w:val="24"/>
        </w:rPr>
        <w:t xml:space="preserve"> </w:t>
      </w:r>
      <w:r w:rsidRPr="0010096F">
        <w:rPr>
          <w:sz w:val="24"/>
          <w:szCs w:val="24"/>
        </w:rPr>
        <w:t>размещения</w:t>
      </w:r>
      <w:r w:rsidRPr="0010096F">
        <w:rPr>
          <w:spacing w:val="33"/>
          <w:sz w:val="24"/>
          <w:szCs w:val="24"/>
        </w:rPr>
        <w:t xml:space="preserve"> </w:t>
      </w:r>
      <w:r w:rsidRPr="0010096F">
        <w:rPr>
          <w:spacing w:val="-2"/>
          <w:sz w:val="24"/>
          <w:szCs w:val="24"/>
        </w:rPr>
        <w:t xml:space="preserve">оборудования </w:t>
      </w:r>
      <w:r w:rsidRPr="0010096F">
        <w:rPr>
          <w:sz w:val="24"/>
          <w:szCs w:val="24"/>
        </w:rPr>
        <w:t>связи.</w:t>
      </w:r>
    </w:p>
    <w:p w14:paraId="62DEB389" w14:textId="77777777" w:rsidR="00977FE2" w:rsidRPr="0010096F" w:rsidRDefault="00D46F42" w:rsidP="007900C6">
      <w:pPr>
        <w:pStyle w:val="af5"/>
        <w:numPr>
          <w:ilvl w:val="0"/>
          <w:numId w:val="23"/>
        </w:numPr>
        <w:tabs>
          <w:tab w:val="left" w:pos="1134"/>
          <w:tab w:val="left" w:pos="1512"/>
        </w:tabs>
        <w:spacing w:before="2" w:line="276" w:lineRule="auto"/>
        <w:ind w:left="0" w:firstLine="709"/>
        <w:rPr>
          <w:sz w:val="24"/>
          <w:szCs w:val="24"/>
        </w:rPr>
      </w:pPr>
      <w:r w:rsidRPr="0010096F">
        <w:rPr>
          <w:sz w:val="24"/>
          <w:szCs w:val="24"/>
        </w:rPr>
        <w:t>Организацию</w:t>
      </w:r>
      <w:r w:rsidRPr="0010096F">
        <w:rPr>
          <w:spacing w:val="21"/>
          <w:sz w:val="24"/>
          <w:szCs w:val="24"/>
        </w:rPr>
        <w:t xml:space="preserve"> </w:t>
      </w:r>
      <w:r w:rsidRPr="0010096F">
        <w:rPr>
          <w:sz w:val="24"/>
          <w:szCs w:val="24"/>
        </w:rPr>
        <w:t>эксплуатации,</w:t>
      </w:r>
      <w:r w:rsidRPr="0010096F">
        <w:rPr>
          <w:spacing w:val="21"/>
          <w:sz w:val="24"/>
          <w:szCs w:val="24"/>
        </w:rPr>
        <w:t xml:space="preserve"> </w:t>
      </w:r>
      <w:r w:rsidRPr="0010096F">
        <w:rPr>
          <w:sz w:val="24"/>
          <w:szCs w:val="24"/>
        </w:rPr>
        <w:t>включая</w:t>
      </w:r>
      <w:r w:rsidRPr="0010096F">
        <w:rPr>
          <w:spacing w:val="10"/>
          <w:sz w:val="24"/>
          <w:szCs w:val="24"/>
        </w:rPr>
        <w:t xml:space="preserve"> </w:t>
      </w:r>
      <w:r w:rsidRPr="0010096F">
        <w:rPr>
          <w:sz w:val="24"/>
          <w:szCs w:val="24"/>
        </w:rPr>
        <w:t>ремонтно-восстановительные</w:t>
      </w:r>
      <w:r w:rsidRPr="0010096F">
        <w:rPr>
          <w:spacing w:val="1"/>
          <w:sz w:val="24"/>
          <w:szCs w:val="24"/>
        </w:rPr>
        <w:t xml:space="preserve"> </w:t>
      </w:r>
      <w:r w:rsidRPr="0010096F">
        <w:rPr>
          <w:spacing w:val="-2"/>
          <w:sz w:val="24"/>
          <w:szCs w:val="24"/>
        </w:rPr>
        <w:t>работы.</w:t>
      </w:r>
    </w:p>
    <w:p w14:paraId="149A8C0D" w14:textId="77777777" w:rsidR="00977FE2" w:rsidRPr="0010096F" w:rsidRDefault="00D46F42" w:rsidP="007900C6">
      <w:pPr>
        <w:pStyle w:val="af5"/>
        <w:numPr>
          <w:ilvl w:val="0"/>
          <w:numId w:val="23"/>
        </w:numPr>
        <w:tabs>
          <w:tab w:val="left" w:pos="1134"/>
          <w:tab w:val="left" w:pos="1511"/>
          <w:tab w:val="left" w:pos="4026"/>
          <w:tab w:val="left" w:pos="5563"/>
        </w:tabs>
        <w:spacing w:before="3" w:line="276" w:lineRule="auto"/>
        <w:ind w:left="0" w:firstLine="709"/>
        <w:rPr>
          <w:sz w:val="24"/>
          <w:szCs w:val="24"/>
        </w:rPr>
      </w:pPr>
      <w:r w:rsidRPr="0010096F">
        <w:rPr>
          <w:sz w:val="24"/>
          <w:szCs w:val="24"/>
        </w:rPr>
        <w:t>Состав</w:t>
      </w:r>
      <w:r w:rsidRPr="0010096F">
        <w:rPr>
          <w:spacing w:val="25"/>
          <w:sz w:val="24"/>
          <w:szCs w:val="24"/>
        </w:rPr>
        <w:t xml:space="preserve"> </w:t>
      </w:r>
      <w:r w:rsidRPr="0010096F">
        <w:rPr>
          <w:spacing w:val="-2"/>
          <w:sz w:val="24"/>
          <w:szCs w:val="24"/>
        </w:rPr>
        <w:t>оборудования</w:t>
      </w:r>
      <w:r w:rsidRPr="0010096F">
        <w:rPr>
          <w:sz w:val="24"/>
          <w:szCs w:val="24"/>
        </w:rPr>
        <w:t xml:space="preserve"> с</w:t>
      </w:r>
      <w:r w:rsidRPr="0010096F">
        <w:rPr>
          <w:spacing w:val="34"/>
          <w:sz w:val="24"/>
          <w:szCs w:val="24"/>
        </w:rPr>
        <w:t xml:space="preserve"> </w:t>
      </w:r>
      <w:r w:rsidRPr="0010096F">
        <w:rPr>
          <w:spacing w:val="-2"/>
          <w:sz w:val="24"/>
          <w:szCs w:val="24"/>
        </w:rPr>
        <w:t>указанием</w:t>
      </w:r>
      <w:r w:rsidRPr="0010096F">
        <w:rPr>
          <w:sz w:val="24"/>
          <w:szCs w:val="24"/>
        </w:rPr>
        <w:t xml:space="preserve"> наименований</w:t>
      </w:r>
      <w:r w:rsidRPr="0010096F">
        <w:rPr>
          <w:spacing w:val="29"/>
          <w:sz w:val="24"/>
          <w:szCs w:val="24"/>
        </w:rPr>
        <w:t xml:space="preserve"> </w:t>
      </w:r>
      <w:r w:rsidRPr="0010096F">
        <w:rPr>
          <w:sz w:val="24"/>
          <w:szCs w:val="24"/>
        </w:rPr>
        <w:t>и</w:t>
      </w:r>
      <w:r w:rsidRPr="0010096F">
        <w:rPr>
          <w:spacing w:val="75"/>
          <w:sz w:val="24"/>
          <w:szCs w:val="24"/>
        </w:rPr>
        <w:t xml:space="preserve"> </w:t>
      </w:r>
      <w:r w:rsidRPr="0010096F">
        <w:rPr>
          <w:sz w:val="24"/>
          <w:szCs w:val="24"/>
        </w:rPr>
        <w:t>обозначений</w:t>
      </w:r>
      <w:r w:rsidRPr="0010096F">
        <w:rPr>
          <w:spacing w:val="28"/>
          <w:sz w:val="24"/>
          <w:szCs w:val="24"/>
        </w:rPr>
        <w:t xml:space="preserve"> </w:t>
      </w:r>
      <w:r w:rsidRPr="0010096F">
        <w:rPr>
          <w:spacing w:val="-2"/>
          <w:sz w:val="24"/>
          <w:szCs w:val="24"/>
        </w:rPr>
        <w:t>оборудования,</w:t>
      </w:r>
    </w:p>
    <w:p w14:paraId="07FB9D2D" w14:textId="77777777" w:rsidR="00977FE2" w:rsidRPr="0010096F" w:rsidRDefault="00D46F42" w:rsidP="007900C6">
      <w:pPr>
        <w:pStyle w:val="af4"/>
        <w:tabs>
          <w:tab w:val="left" w:pos="1134"/>
        </w:tabs>
        <w:spacing w:line="276" w:lineRule="auto"/>
        <w:ind w:firstLine="709"/>
      </w:pPr>
      <w:r w:rsidRPr="0010096F">
        <w:t>приведенных</w:t>
      </w:r>
      <w:r w:rsidRPr="0010096F">
        <w:rPr>
          <w:spacing w:val="19"/>
        </w:rPr>
        <w:t xml:space="preserve"> </w:t>
      </w:r>
      <w:r w:rsidRPr="0010096F">
        <w:t>на</w:t>
      </w:r>
      <w:r w:rsidRPr="0010096F">
        <w:rPr>
          <w:spacing w:val="-15"/>
        </w:rPr>
        <w:t xml:space="preserve"> </w:t>
      </w:r>
      <w:r w:rsidRPr="0010096F">
        <w:rPr>
          <w:spacing w:val="-2"/>
        </w:rPr>
        <w:t>схемах.</w:t>
      </w:r>
    </w:p>
    <w:p w14:paraId="5AC981A4" w14:textId="77777777" w:rsidR="00977FE2" w:rsidRPr="0010096F" w:rsidRDefault="00D46F42" w:rsidP="007900C6">
      <w:pPr>
        <w:pStyle w:val="af5"/>
        <w:numPr>
          <w:ilvl w:val="0"/>
          <w:numId w:val="23"/>
        </w:numPr>
        <w:tabs>
          <w:tab w:val="left" w:pos="1134"/>
          <w:tab w:val="left" w:pos="1507"/>
        </w:tabs>
        <w:spacing w:line="276" w:lineRule="auto"/>
        <w:ind w:left="0" w:firstLine="709"/>
        <w:rPr>
          <w:sz w:val="24"/>
          <w:szCs w:val="24"/>
        </w:rPr>
      </w:pPr>
      <w:r w:rsidRPr="0010096F">
        <w:rPr>
          <w:sz w:val="24"/>
          <w:szCs w:val="24"/>
        </w:rPr>
        <w:t>Расчеты,</w:t>
      </w:r>
      <w:r w:rsidRPr="0010096F">
        <w:rPr>
          <w:spacing w:val="3"/>
          <w:sz w:val="24"/>
          <w:szCs w:val="24"/>
        </w:rPr>
        <w:t xml:space="preserve"> </w:t>
      </w:r>
      <w:r w:rsidRPr="0010096F">
        <w:rPr>
          <w:sz w:val="24"/>
          <w:szCs w:val="24"/>
        </w:rPr>
        <w:t>в</w:t>
      </w:r>
      <w:r w:rsidRPr="0010096F">
        <w:rPr>
          <w:spacing w:val="-4"/>
          <w:sz w:val="24"/>
          <w:szCs w:val="24"/>
        </w:rPr>
        <w:t xml:space="preserve"> </w:t>
      </w:r>
      <w:r w:rsidRPr="0010096F">
        <w:rPr>
          <w:sz w:val="24"/>
          <w:szCs w:val="24"/>
        </w:rPr>
        <w:t>том</w:t>
      </w:r>
      <w:r w:rsidRPr="0010096F">
        <w:rPr>
          <w:spacing w:val="-2"/>
          <w:sz w:val="24"/>
          <w:szCs w:val="24"/>
        </w:rPr>
        <w:t xml:space="preserve"> числе:</w:t>
      </w:r>
    </w:p>
    <w:p w14:paraId="7F7F568D" w14:textId="77777777" w:rsidR="00977FE2" w:rsidRPr="0010096F" w:rsidRDefault="00D46F42" w:rsidP="007900C6">
      <w:pPr>
        <w:pStyle w:val="af4"/>
        <w:tabs>
          <w:tab w:val="left" w:pos="1134"/>
          <w:tab w:val="left" w:pos="4570"/>
          <w:tab w:val="left" w:pos="6398"/>
          <w:tab w:val="left" w:pos="7680"/>
          <w:tab w:val="left" w:pos="9215"/>
        </w:tabs>
        <w:spacing w:before="26" w:line="276" w:lineRule="auto"/>
        <w:ind w:firstLine="709"/>
      </w:pPr>
      <w:r w:rsidRPr="0010096F">
        <w:t xml:space="preserve">- Эксплуатационных характеристик, включая численность и квалификацию </w:t>
      </w:r>
      <w:r w:rsidRPr="0010096F">
        <w:rPr>
          <w:spacing w:val="-2"/>
        </w:rPr>
        <w:t>эксплуатационного</w:t>
      </w:r>
      <w:r w:rsidRPr="0010096F">
        <w:t xml:space="preserve"> </w:t>
      </w:r>
      <w:r w:rsidRPr="0010096F">
        <w:rPr>
          <w:spacing w:val="-2"/>
        </w:rPr>
        <w:t>персонала,</w:t>
      </w:r>
      <w:r w:rsidRPr="0010096F">
        <w:t xml:space="preserve"> </w:t>
      </w:r>
      <w:r w:rsidRPr="0010096F">
        <w:rPr>
          <w:spacing w:val="-4"/>
        </w:rPr>
        <w:t>КИП,</w:t>
      </w:r>
      <w:r w:rsidRPr="0010096F">
        <w:t xml:space="preserve"> </w:t>
      </w:r>
      <w:r w:rsidRPr="0010096F">
        <w:rPr>
          <w:spacing w:val="-2"/>
        </w:rPr>
        <w:t>условия</w:t>
      </w:r>
      <w:r w:rsidRPr="0010096F">
        <w:t xml:space="preserve"> </w:t>
      </w:r>
      <w:r w:rsidRPr="0010096F">
        <w:rPr>
          <w:spacing w:val="-2"/>
        </w:rPr>
        <w:t xml:space="preserve">организации </w:t>
      </w:r>
      <w:r w:rsidRPr="0010096F">
        <w:t>ремонтно-восстановительных работ, на организацию арендованных каналов связи (в случае применения).</w:t>
      </w:r>
    </w:p>
    <w:p w14:paraId="53286797" w14:textId="77777777" w:rsidR="00977FE2" w:rsidRPr="0010096F" w:rsidRDefault="00D46F42" w:rsidP="007900C6">
      <w:pPr>
        <w:pStyle w:val="af5"/>
        <w:numPr>
          <w:ilvl w:val="0"/>
          <w:numId w:val="23"/>
        </w:numPr>
        <w:tabs>
          <w:tab w:val="left" w:pos="1134"/>
          <w:tab w:val="left" w:pos="1505"/>
        </w:tabs>
        <w:spacing w:before="9" w:line="276" w:lineRule="auto"/>
        <w:ind w:left="0" w:firstLine="709"/>
        <w:rPr>
          <w:sz w:val="24"/>
          <w:szCs w:val="24"/>
        </w:rPr>
      </w:pPr>
      <w:r w:rsidRPr="0010096F">
        <w:rPr>
          <w:sz w:val="24"/>
          <w:szCs w:val="24"/>
        </w:rPr>
        <w:t xml:space="preserve">Схемы и чертежи с позиционным обозначением оборудования в спецификации, </w:t>
      </w:r>
      <w:r w:rsidRPr="0010096F">
        <w:rPr>
          <w:spacing w:val="-2"/>
          <w:sz w:val="24"/>
          <w:szCs w:val="24"/>
        </w:rPr>
        <w:t>включая:</w:t>
      </w:r>
    </w:p>
    <w:p w14:paraId="501AFC2C" w14:textId="77777777" w:rsidR="00977FE2" w:rsidRPr="0010096F" w:rsidRDefault="00D46F42" w:rsidP="007900C6">
      <w:pPr>
        <w:pStyle w:val="af4"/>
        <w:tabs>
          <w:tab w:val="left" w:pos="1134"/>
        </w:tabs>
        <w:spacing w:before="18" w:line="276" w:lineRule="auto"/>
        <w:ind w:firstLine="709"/>
      </w:pPr>
      <w:r w:rsidRPr="0010096F">
        <w:t>- схему</w:t>
      </w:r>
      <w:r w:rsidRPr="0010096F">
        <w:rPr>
          <w:spacing w:val="-8"/>
        </w:rPr>
        <w:t xml:space="preserve"> </w:t>
      </w:r>
      <w:r w:rsidRPr="0010096F">
        <w:t>соединения</w:t>
      </w:r>
      <w:r w:rsidRPr="0010096F">
        <w:rPr>
          <w:spacing w:val="11"/>
        </w:rPr>
        <w:t xml:space="preserve"> </w:t>
      </w:r>
      <w:r w:rsidRPr="0010096F">
        <w:t>узлов</w:t>
      </w:r>
      <w:r w:rsidRPr="0010096F">
        <w:rPr>
          <w:spacing w:val="-8"/>
        </w:rPr>
        <w:t xml:space="preserve"> </w:t>
      </w:r>
      <w:r w:rsidRPr="0010096F">
        <w:t>(линейную</w:t>
      </w:r>
      <w:r w:rsidRPr="0010096F">
        <w:rPr>
          <w:spacing w:val="2"/>
        </w:rPr>
        <w:t xml:space="preserve"> </w:t>
      </w:r>
      <w:r w:rsidRPr="0010096F">
        <w:rPr>
          <w:spacing w:val="-2"/>
        </w:rPr>
        <w:t>схему);</w:t>
      </w:r>
    </w:p>
    <w:p w14:paraId="3649088A" w14:textId="77777777" w:rsidR="00977FE2" w:rsidRPr="0010096F" w:rsidRDefault="00D46F42" w:rsidP="007900C6">
      <w:pPr>
        <w:pStyle w:val="af4"/>
        <w:tabs>
          <w:tab w:val="left" w:pos="1134"/>
        </w:tabs>
        <w:spacing w:before="17" w:line="276" w:lineRule="auto"/>
        <w:ind w:firstLine="709"/>
      </w:pPr>
      <w:r w:rsidRPr="0010096F">
        <w:t>- схемы</w:t>
      </w:r>
      <w:r w:rsidRPr="0010096F">
        <w:rPr>
          <w:spacing w:val="-5"/>
        </w:rPr>
        <w:t xml:space="preserve"> </w:t>
      </w:r>
      <w:r w:rsidRPr="0010096F">
        <w:t>организации</w:t>
      </w:r>
      <w:r w:rsidRPr="0010096F">
        <w:rPr>
          <w:spacing w:val="11"/>
        </w:rPr>
        <w:t xml:space="preserve"> </w:t>
      </w:r>
      <w:r w:rsidRPr="0010096F">
        <w:t>связи</w:t>
      </w:r>
      <w:r w:rsidRPr="0010096F">
        <w:rPr>
          <w:spacing w:val="-4"/>
        </w:rPr>
        <w:t xml:space="preserve"> </w:t>
      </w:r>
      <w:r w:rsidRPr="0010096F">
        <w:t>по</w:t>
      </w:r>
      <w:r w:rsidRPr="0010096F">
        <w:rPr>
          <w:spacing w:val="-11"/>
        </w:rPr>
        <w:t xml:space="preserve"> </w:t>
      </w:r>
      <w:r w:rsidRPr="0010096F">
        <w:t>каждой</w:t>
      </w:r>
      <w:r w:rsidRPr="0010096F">
        <w:rPr>
          <w:spacing w:val="-1"/>
        </w:rPr>
        <w:t xml:space="preserve"> </w:t>
      </w:r>
      <w:r w:rsidRPr="0010096F">
        <w:t>из</w:t>
      </w:r>
      <w:r w:rsidRPr="0010096F">
        <w:rPr>
          <w:spacing w:val="-10"/>
        </w:rPr>
        <w:t xml:space="preserve"> </w:t>
      </w:r>
      <w:r w:rsidRPr="0010096F">
        <w:t>проектируемых</w:t>
      </w:r>
      <w:r w:rsidRPr="0010096F">
        <w:rPr>
          <w:spacing w:val="8"/>
        </w:rPr>
        <w:t xml:space="preserve"> </w:t>
      </w:r>
      <w:r w:rsidRPr="0010096F">
        <w:rPr>
          <w:spacing w:val="-2"/>
        </w:rPr>
        <w:t>систем;</w:t>
      </w:r>
    </w:p>
    <w:p w14:paraId="2AD966D5" w14:textId="77777777" w:rsidR="00977FE2" w:rsidRPr="0010096F" w:rsidRDefault="00D46F42" w:rsidP="007900C6">
      <w:pPr>
        <w:pStyle w:val="af4"/>
        <w:tabs>
          <w:tab w:val="left" w:pos="1134"/>
          <w:tab w:val="left" w:pos="2844"/>
          <w:tab w:val="left" w:pos="4483"/>
          <w:tab w:val="left" w:pos="5697"/>
          <w:tab w:val="left" w:pos="7269"/>
          <w:tab w:val="left" w:pos="8424"/>
          <w:tab w:val="left" w:pos="9886"/>
        </w:tabs>
        <w:spacing w:before="18" w:line="276" w:lineRule="auto"/>
        <w:ind w:firstLine="709"/>
      </w:pPr>
      <w:r w:rsidRPr="0010096F">
        <w:t xml:space="preserve">- </w:t>
      </w:r>
      <w:r w:rsidRPr="0010096F">
        <w:rPr>
          <w:spacing w:val="-2"/>
        </w:rPr>
        <w:t>схемы</w:t>
      </w:r>
      <w:r w:rsidRPr="0010096F">
        <w:t xml:space="preserve"> </w:t>
      </w:r>
      <w:r w:rsidRPr="0010096F">
        <w:rPr>
          <w:spacing w:val="-2"/>
        </w:rPr>
        <w:t>организации</w:t>
      </w:r>
      <w:r w:rsidRPr="0010096F">
        <w:t xml:space="preserve"> </w:t>
      </w:r>
      <w:r w:rsidRPr="0010096F">
        <w:rPr>
          <w:spacing w:val="-2"/>
        </w:rPr>
        <w:t>системы</w:t>
      </w:r>
      <w:r w:rsidRPr="0010096F">
        <w:t xml:space="preserve"> </w:t>
      </w:r>
      <w:r w:rsidRPr="0010096F">
        <w:rPr>
          <w:spacing w:val="-2"/>
        </w:rPr>
        <w:t>управления,</w:t>
      </w:r>
      <w:r w:rsidRPr="0010096F">
        <w:t xml:space="preserve"> </w:t>
      </w:r>
      <w:r w:rsidRPr="0010096F">
        <w:rPr>
          <w:spacing w:val="-2"/>
        </w:rPr>
        <w:t>каналов</w:t>
      </w:r>
      <w:r w:rsidRPr="0010096F">
        <w:t xml:space="preserve"> </w:t>
      </w:r>
      <w:r w:rsidRPr="0010096F">
        <w:rPr>
          <w:spacing w:val="-2"/>
        </w:rPr>
        <w:t>слу</w:t>
      </w:r>
      <w:r w:rsidRPr="0010096F">
        <w:rPr>
          <w:spacing w:val="-2"/>
        </w:rPr>
        <w:lastRenderedPageBreak/>
        <w:t>жебной</w:t>
      </w:r>
      <w:r w:rsidRPr="0010096F">
        <w:t xml:space="preserve"> </w:t>
      </w:r>
      <w:r w:rsidRPr="0010096F">
        <w:rPr>
          <w:spacing w:val="-2"/>
        </w:rPr>
        <w:t xml:space="preserve">связи, </w:t>
      </w:r>
      <w:r w:rsidRPr="0010096F">
        <w:t>- резервирования, ТСС, электропитания оборудования;</w:t>
      </w:r>
    </w:p>
    <w:p w14:paraId="714AC4E7" w14:textId="77777777" w:rsidR="00977FE2" w:rsidRPr="0010096F" w:rsidRDefault="00D46F42" w:rsidP="007B1366">
      <w:pPr>
        <w:pStyle w:val="af4"/>
        <w:tabs>
          <w:tab w:val="left" w:pos="1134"/>
        </w:tabs>
        <w:spacing w:before="14" w:line="276" w:lineRule="auto"/>
        <w:ind w:firstLine="709"/>
      </w:pPr>
      <w:r w:rsidRPr="0010096F">
        <w:t>- схемы</w:t>
      </w:r>
      <w:r w:rsidRPr="0010096F">
        <w:rPr>
          <w:spacing w:val="-6"/>
        </w:rPr>
        <w:t xml:space="preserve"> </w:t>
      </w:r>
      <w:r w:rsidRPr="0010096F">
        <w:t>по</w:t>
      </w:r>
      <w:r w:rsidRPr="0010096F">
        <w:rPr>
          <w:spacing w:val="2"/>
        </w:rPr>
        <w:t xml:space="preserve"> </w:t>
      </w:r>
      <w:r w:rsidRPr="0010096F">
        <w:t>организации</w:t>
      </w:r>
      <w:r w:rsidRPr="0010096F">
        <w:rPr>
          <w:spacing w:val="23"/>
        </w:rPr>
        <w:t xml:space="preserve"> </w:t>
      </w:r>
      <w:r w:rsidRPr="0010096F">
        <w:t>линейно-кабельных</w:t>
      </w:r>
      <w:r w:rsidRPr="0010096F">
        <w:rPr>
          <w:spacing w:val="-14"/>
        </w:rPr>
        <w:t xml:space="preserve"> </w:t>
      </w:r>
      <w:r w:rsidRPr="0010096F">
        <w:rPr>
          <w:spacing w:val="-2"/>
        </w:rPr>
        <w:t>сооружений.</w:t>
      </w:r>
    </w:p>
    <w:p w14:paraId="5C70D5B7" w14:textId="77777777" w:rsidR="00977FE2" w:rsidRPr="0010096F" w:rsidRDefault="00D46F42" w:rsidP="007B1366">
      <w:pPr>
        <w:pStyle w:val="af5"/>
        <w:numPr>
          <w:ilvl w:val="0"/>
          <w:numId w:val="23"/>
        </w:numPr>
        <w:tabs>
          <w:tab w:val="left" w:pos="1134"/>
          <w:tab w:val="left" w:pos="1493"/>
        </w:tabs>
        <w:spacing w:before="3" w:line="276" w:lineRule="auto"/>
        <w:ind w:left="0" w:firstLine="709"/>
        <w:rPr>
          <w:sz w:val="24"/>
          <w:szCs w:val="24"/>
        </w:rPr>
      </w:pPr>
      <w:r w:rsidRPr="0010096F">
        <w:rPr>
          <w:sz w:val="24"/>
          <w:szCs w:val="24"/>
        </w:rPr>
        <w:t>Технические</w:t>
      </w:r>
      <w:r w:rsidRPr="0010096F">
        <w:rPr>
          <w:spacing w:val="40"/>
          <w:sz w:val="24"/>
          <w:szCs w:val="24"/>
        </w:rPr>
        <w:t xml:space="preserve"> </w:t>
      </w:r>
      <w:r w:rsidRPr="0010096F">
        <w:rPr>
          <w:sz w:val="24"/>
          <w:szCs w:val="24"/>
        </w:rPr>
        <w:t>требования</w:t>
      </w:r>
      <w:r w:rsidRPr="0010096F">
        <w:rPr>
          <w:spacing w:val="33"/>
          <w:sz w:val="24"/>
          <w:szCs w:val="24"/>
        </w:rPr>
        <w:t xml:space="preserve"> </w:t>
      </w:r>
      <w:r w:rsidRPr="0010096F">
        <w:rPr>
          <w:sz w:val="24"/>
          <w:szCs w:val="24"/>
        </w:rPr>
        <w:t>на каждую</w:t>
      </w:r>
      <w:r w:rsidRPr="0010096F">
        <w:rPr>
          <w:spacing w:val="29"/>
          <w:sz w:val="24"/>
          <w:szCs w:val="24"/>
        </w:rPr>
        <w:t xml:space="preserve"> </w:t>
      </w:r>
      <w:r w:rsidRPr="0010096F">
        <w:rPr>
          <w:sz w:val="24"/>
          <w:szCs w:val="24"/>
        </w:rPr>
        <w:t>систему</w:t>
      </w:r>
      <w:r w:rsidRPr="0010096F">
        <w:rPr>
          <w:spacing w:val="34"/>
          <w:sz w:val="24"/>
          <w:szCs w:val="24"/>
        </w:rPr>
        <w:t xml:space="preserve"> </w:t>
      </w:r>
      <w:r w:rsidRPr="0010096F">
        <w:rPr>
          <w:sz w:val="24"/>
          <w:szCs w:val="24"/>
        </w:rPr>
        <w:t>связи</w:t>
      </w:r>
      <w:r w:rsidRPr="0010096F">
        <w:rPr>
          <w:spacing w:val="25"/>
          <w:sz w:val="24"/>
          <w:szCs w:val="24"/>
        </w:rPr>
        <w:t xml:space="preserve"> </w:t>
      </w:r>
      <w:r w:rsidRPr="0010096F">
        <w:rPr>
          <w:sz w:val="24"/>
          <w:szCs w:val="24"/>
        </w:rPr>
        <w:t>по согласованию</w:t>
      </w:r>
      <w:r w:rsidRPr="0010096F">
        <w:rPr>
          <w:spacing w:val="40"/>
          <w:sz w:val="24"/>
          <w:szCs w:val="24"/>
        </w:rPr>
        <w:t xml:space="preserve"> </w:t>
      </w:r>
      <w:r w:rsidRPr="0010096F">
        <w:rPr>
          <w:sz w:val="24"/>
          <w:szCs w:val="24"/>
        </w:rPr>
        <w:t>с заказчиком</w:t>
      </w:r>
      <w:r w:rsidRPr="0010096F">
        <w:rPr>
          <w:spacing w:val="40"/>
          <w:sz w:val="24"/>
          <w:szCs w:val="24"/>
        </w:rPr>
        <w:t xml:space="preserve"> </w:t>
      </w:r>
      <w:r w:rsidRPr="0010096F">
        <w:rPr>
          <w:sz w:val="24"/>
          <w:szCs w:val="24"/>
        </w:rPr>
        <w:t>на стадии выполнения рабочего проекта.</w:t>
      </w:r>
    </w:p>
    <w:p w14:paraId="6FC3BACC" w14:textId="1C9A8DCF" w:rsidR="00977FE2" w:rsidRPr="0010096F" w:rsidRDefault="00D46F42">
      <w:pPr>
        <w:pStyle w:val="1"/>
        <w:numPr>
          <w:ilvl w:val="1"/>
          <w:numId w:val="106"/>
        </w:numPr>
        <w:tabs>
          <w:tab w:val="left" w:pos="1418"/>
          <w:tab w:val="left" w:pos="1801"/>
        </w:tabs>
        <w:spacing w:before="128" w:line="276" w:lineRule="auto"/>
        <w:ind w:left="0" w:firstLine="709"/>
        <w:rPr>
          <w:sz w:val="24"/>
          <w:szCs w:val="24"/>
        </w:rPr>
        <w:pPrChange w:id="64" w:author="AO" w:date="2024-11-26T15:43:00Z">
          <w:pPr>
            <w:pStyle w:val="1"/>
            <w:numPr>
              <w:ilvl w:val="2"/>
              <w:numId w:val="59"/>
            </w:numPr>
            <w:tabs>
              <w:tab w:val="left" w:pos="1134"/>
              <w:tab w:val="left" w:pos="1828"/>
            </w:tabs>
            <w:spacing w:before="125" w:line="276" w:lineRule="auto"/>
            <w:ind w:left="0" w:firstLine="709"/>
          </w:pPr>
        </w:pPrChange>
      </w:pPr>
      <w:r w:rsidRPr="0010096F">
        <w:rPr>
          <w:sz w:val="24"/>
          <w:szCs w:val="24"/>
        </w:rPr>
        <w:t>Технические</w:t>
      </w:r>
      <w:r w:rsidRPr="00553AC2">
        <w:rPr>
          <w:sz w:val="24"/>
          <w:szCs w:val="24"/>
        </w:rPr>
        <w:t xml:space="preserve"> </w:t>
      </w:r>
      <w:r w:rsidRPr="0010096F">
        <w:rPr>
          <w:sz w:val="24"/>
          <w:szCs w:val="24"/>
        </w:rPr>
        <w:t>решения</w:t>
      </w:r>
      <w:r w:rsidRPr="00553AC2">
        <w:rPr>
          <w:sz w:val="24"/>
          <w:szCs w:val="24"/>
        </w:rPr>
        <w:t xml:space="preserve"> </w:t>
      </w:r>
      <w:r w:rsidRPr="0010096F">
        <w:rPr>
          <w:sz w:val="24"/>
          <w:szCs w:val="24"/>
        </w:rPr>
        <w:t>в</w:t>
      </w:r>
      <w:r w:rsidRPr="00553AC2">
        <w:rPr>
          <w:sz w:val="24"/>
          <w:szCs w:val="24"/>
        </w:rPr>
        <w:t xml:space="preserve"> </w:t>
      </w:r>
      <w:r w:rsidRPr="0010096F">
        <w:rPr>
          <w:sz w:val="24"/>
          <w:szCs w:val="24"/>
        </w:rPr>
        <w:t>части</w:t>
      </w:r>
      <w:r w:rsidRPr="00553AC2">
        <w:rPr>
          <w:sz w:val="24"/>
          <w:szCs w:val="24"/>
        </w:rPr>
        <w:t xml:space="preserve"> </w:t>
      </w:r>
      <w:r w:rsidRPr="0010096F">
        <w:rPr>
          <w:sz w:val="24"/>
          <w:szCs w:val="24"/>
        </w:rPr>
        <w:t>метрологического</w:t>
      </w:r>
      <w:r w:rsidRPr="00553AC2">
        <w:rPr>
          <w:sz w:val="24"/>
          <w:szCs w:val="24"/>
        </w:rPr>
        <w:t xml:space="preserve"> обеспечения. </w:t>
      </w:r>
    </w:p>
    <w:p w14:paraId="42E224D6" w14:textId="03EC863C" w:rsidR="00977FE2" w:rsidRPr="007B1366" w:rsidRDefault="00D46F42">
      <w:pPr>
        <w:pStyle w:val="af5"/>
        <w:numPr>
          <w:ilvl w:val="2"/>
          <w:numId w:val="106"/>
        </w:numPr>
        <w:tabs>
          <w:tab w:val="left" w:pos="1134"/>
          <w:tab w:val="left" w:pos="1914"/>
        </w:tabs>
        <w:spacing w:line="276" w:lineRule="auto"/>
        <w:ind w:left="0" w:firstLine="709"/>
        <w:rPr>
          <w:sz w:val="24"/>
          <w:szCs w:val="24"/>
        </w:rPr>
        <w:pPrChange w:id="65" w:author="AO" w:date="2024-11-26T15:43:00Z">
          <w:pPr>
            <w:pStyle w:val="af5"/>
            <w:numPr>
              <w:ilvl w:val="3"/>
              <w:numId w:val="59"/>
            </w:numPr>
            <w:tabs>
              <w:tab w:val="left" w:pos="1134"/>
              <w:tab w:val="left" w:pos="1914"/>
            </w:tabs>
            <w:spacing w:line="276" w:lineRule="auto"/>
            <w:ind w:left="0" w:firstLine="709"/>
          </w:pPr>
        </w:pPrChange>
      </w:pPr>
      <w:r w:rsidRPr="007B1366">
        <w:rPr>
          <w:sz w:val="24"/>
          <w:szCs w:val="24"/>
        </w:rPr>
        <w:t>Раздел «Метрологическое</w:t>
      </w:r>
      <w:r w:rsidRPr="007B1366">
        <w:rPr>
          <w:spacing w:val="-4"/>
          <w:sz w:val="24"/>
          <w:szCs w:val="24"/>
        </w:rPr>
        <w:t xml:space="preserve"> </w:t>
      </w:r>
      <w:r w:rsidRPr="007B1366">
        <w:rPr>
          <w:sz w:val="24"/>
          <w:szCs w:val="24"/>
        </w:rPr>
        <w:t>обеспечение» должен быть оформлен</w:t>
      </w:r>
      <w:r w:rsidRPr="007B1366">
        <w:rPr>
          <w:spacing w:val="24"/>
          <w:sz w:val="24"/>
          <w:szCs w:val="24"/>
        </w:rPr>
        <w:t xml:space="preserve"> </w:t>
      </w:r>
      <w:r w:rsidRPr="007B1366">
        <w:rPr>
          <w:sz w:val="24"/>
          <w:szCs w:val="24"/>
        </w:rPr>
        <w:t>самостоятельным. томом</w:t>
      </w:r>
      <w:r w:rsidRPr="007B1366">
        <w:rPr>
          <w:spacing w:val="40"/>
          <w:sz w:val="24"/>
          <w:szCs w:val="24"/>
        </w:rPr>
        <w:t xml:space="preserve"> </w:t>
      </w:r>
      <w:r w:rsidRPr="007B1366">
        <w:rPr>
          <w:sz w:val="24"/>
          <w:szCs w:val="24"/>
        </w:rPr>
        <w:t>(разделом)</w:t>
      </w:r>
      <w:r w:rsidRPr="007B1366">
        <w:rPr>
          <w:spacing w:val="40"/>
          <w:sz w:val="24"/>
          <w:szCs w:val="24"/>
        </w:rPr>
        <w:t xml:space="preserve"> </w:t>
      </w:r>
      <w:r w:rsidRPr="007B1366">
        <w:rPr>
          <w:sz w:val="24"/>
          <w:szCs w:val="24"/>
        </w:rPr>
        <w:t>и</w:t>
      </w:r>
      <w:r w:rsidRPr="007B1366">
        <w:rPr>
          <w:spacing w:val="40"/>
          <w:sz w:val="24"/>
          <w:szCs w:val="24"/>
        </w:rPr>
        <w:t xml:space="preserve"> </w:t>
      </w:r>
      <w:r w:rsidRPr="007B1366">
        <w:rPr>
          <w:sz w:val="24"/>
          <w:szCs w:val="24"/>
        </w:rPr>
        <w:t>содержать</w:t>
      </w:r>
      <w:r w:rsidRPr="007B1366">
        <w:rPr>
          <w:spacing w:val="40"/>
          <w:sz w:val="24"/>
          <w:szCs w:val="24"/>
        </w:rPr>
        <w:t xml:space="preserve"> </w:t>
      </w:r>
      <w:r w:rsidRPr="007B1366">
        <w:rPr>
          <w:sz w:val="24"/>
          <w:szCs w:val="24"/>
        </w:rPr>
        <w:t>сводную</w:t>
      </w:r>
      <w:r w:rsidRPr="007B1366">
        <w:rPr>
          <w:spacing w:val="40"/>
          <w:sz w:val="24"/>
          <w:szCs w:val="24"/>
        </w:rPr>
        <w:t xml:space="preserve"> </w:t>
      </w:r>
      <w:r w:rsidRPr="007B1366">
        <w:rPr>
          <w:sz w:val="24"/>
          <w:szCs w:val="24"/>
        </w:rPr>
        <w:t>ведомость</w:t>
      </w:r>
      <w:r w:rsidRPr="007B1366">
        <w:rPr>
          <w:spacing w:val="40"/>
          <w:sz w:val="24"/>
          <w:szCs w:val="24"/>
        </w:rPr>
        <w:t xml:space="preserve"> </w:t>
      </w:r>
      <w:r w:rsidRPr="007B1366">
        <w:rPr>
          <w:sz w:val="24"/>
          <w:szCs w:val="24"/>
        </w:rPr>
        <w:t>с</w:t>
      </w:r>
      <w:r w:rsidRPr="007B1366">
        <w:rPr>
          <w:spacing w:val="37"/>
          <w:sz w:val="24"/>
          <w:szCs w:val="24"/>
        </w:rPr>
        <w:t xml:space="preserve"> </w:t>
      </w:r>
      <w:r w:rsidRPr="007B1366">
        <w:rPr>
          <w:sz w:val="24"/>
          <w:szCs w:val="24"/>
        </w:rPr>
        <w:t>перечнем</w:t>
      </w:r>
      <w:r w:rsidRPr="007B1366">
        <w:rPr>
          <w:spacing w:val="40"/>
          <w:sz w:val="24"/>
          <w:szCs w:val="24"/>
        </w:rPr>
        <w:t xml:space="preserve"> </w:t>
      </w:r>
      <w:r w:rsidRPr="007B1366">
        <w:rPr>
          <w:sz w:val="24"/>
          <w:szCs w:val="24"/>
        </w:rPr>
        <w:t>разделов</w:t>
      </w:r>
      <w:r w:rsidRPr="007B1366">
        <w:rPr>
          <w:spacing w:val="40"/>
          <w:sz w:val="24"/>
          <w:szCs w:val="24"/>
        </w:rPr>
        <w:t xml:space="preserve"> </w:t>
      </w:r>
      <w:r w:rsidRPr="007B1366">
        <w:rPr>
          <w:sz w:val="24"/>
          <w:szCs w:val="24"/>
        </w:rPr>
        <w:t>по</w:t>
      </w:r>
      <w:r w:rsidRPr="007B1366">
        <w:rPr>
          <w:spacing w:val="40"/>
          <w:sz w:val="24"/>
          <w:szCs w:val="24"/>
        </w:rPr>
        <w:t xml:space="preserve"> </w:t>
      </w:r>
      <w:r w:rsidRPr="007B1366">
        <w:rPr>
          <w:sz w:val="24"/>
          <w:szCs w:val="24"/>
        </w:rPr>
        <w:t>МО,</w:t>
      </w:r>
      <w:r w:rsidRPr="007B1366">
        <w:rPr>
          <w:spacing w:val="40"/>
          <w:sz w:val="24"/>
          <w:szCs w:val="24"/>
        </w:rPr>
        <w:t xml:space="preserve"> </w:t>
      </w:r>
      <w:r w:rsidRPr="007B1366">
        <w:rPr>
          <w:sz w:val="24"/>
          <w:szCs w:val="24"/>
        </w:rPr>
        <w:t>входящих</w:t>
      </w:r>
      <w:r w:rsidRPr="007B1366">
        <w:rPr>
          <w:spacing w:val="40"/>
          <w:sz w:val="24"/>
          <w:szCs w:val="24"/>
        </w:rPr>
        <w:t xml:space="preserve"> </w:t>
      </w:r>
      <w:r w:rsidRPr="007B1366">
        <w:rPr>
          <w:sz w:val="24"/>
          <w:szCs w:val="24"/>
        </w:rPr>
        <w:t>в состав</w:t>
      </w:r>
      <w:r w:rsidRPr="007B1366">
        <w:rPr>
          <w:spacing w:val="40"/>
          <w:sz w:val="24"/>
          <w:szCs w:val="24"/>
        </w:rPr>
        <w:t xml:space="preserve"> </w:t>
      </w:r>
      <w:r w:rsidRPr="007B1366">
        <w:rPr>
          <w:sz w:val="24"/>
          <w:szCs w:val="24"/>
        </w:rPr>
        <w:t>проектной</w:t>
      </w:r>
      <w:r w:rsidRPr="007B1366">
        <w:rPr>
          <w:spacing w:val="40"/>
          <w:sz w:val="24"/>
          <w:szCs w:val="24"/>
        </w:rPr>
        <w:t xml:space="preserve"> </w:t>
      </w:r>
      <w:r w:rsidRPr="007B1366">
        <w:rPr>
          <w:sz w:val="24"/>
          <w:szCs w:val="24"/>
        </w:rPr>
        <w:t>документации</w:t>
      </w:r>
      <w:r w:rsidRPr="007B1366">
        <w:rPr>
          <w:spacing w:val="80"/>
          <w:sz w:val="24"/>
          <w:szCs w:val="24"/>
        </w:rPr>
        <w:t xml:space="preserve"> </w:t>
      </w:r>
      <w:r w:rsidRPr="007B1366">
        <w:rPr>
          <w:sz w:val="24"/>
          <w:szCs w:val="24"/>
        </w:rPr>
        <w:t>на</w:t>
      </w:r>
      <w:r w:rsidRPr="007B1366">
        <w:rPr>
          <w:spacing w:val="40"/>
          <w:sz w:val="24"/>
          <w:szCs w:val="24"/>
        </w:rPr>
        <w:t xml:space="preserve"> </w:t>
      </w:r>
      <w:r w:rsidRPr="007B1366">
        <w:rPr>
          <w:sz w:val="24"/>
          <w:szCs w:val="24"/>
        </w:rPr>
        <w:t>отдельные</w:t>
      </w:r>
      <w:r w:rsidRPr="007B1366">
        <w:rPr>
          <w:spacing w:val="40"/>
          <w:sz w:val="24"/>
          <w:szCs w:val="24"/>
        </w:rPr>
        <w:t xml:space="preserve"> </w:t>
      </w:r>
      <w:r w:rsidRPr="007B1366">
        <w:rPr>
          <w:sz w:val="24"/>
          <w:szCs w:val="24"/>
        </w:rPr>
        <w:t>системы</w:t>
      </w:r>
      <w:r w:rsidRPr="007B1366">
        <w:rPr>
          <w:spacing w:val="75"/>
          <w:sz w:val="24"/>
          <w:szCs w:val="24"/>
        </w:rPr>
        <w:t xml:space="preserve"> </w:t>
      </w:r>
      <w:r w:rsidRPr="007B1366">
        <w:rPr>
          <w:sz w:val="24"/>
          <w:szCs w:val="24"/>
        </w:rPr>
        <w:t>(АИИС</w:t>
      </w:r>
      <w:r w:rsidRPr="007B1366">
        <w:rPr>
          <w:spacing w:val="74"/>
          <w:sz w:val="24"/>
          <w:szCs w:val="24"/>
        </w:rPr>
        <w:t xml:space="preserve"> </w:t>
      </w:r>
      <w:r w:rsidRPr="007B1366">
        <w:rPr>
          <w:sz w:val="24"/>
          <w:szCs w:val="24"/>
        </w:rPr>
        <w:t>КУЭ,</w:t>
      </w:r>
      <w:r w:rsidRPr="007B1366">
        <w:rPr>
          <w:spacing w:val="40"/>
          <w:sz w:val="24"/>
          <w:szCs w:val="24"/>
        </w:rPr>
        <w:t xml:space="preserve"> </w:t>
      </w:r>
      <w:r w:rsidRPr="007B1366">
        <w:rPr>
          <w:sz w:val="24"/>
          <w:szCs w:val="24"/>
        </w:rPr>
        <w:t>АСУ</w:t>
      </w:r>
      <w:r w:rsidRPr="007B1366">
        <w:rPr>
          <w:spacing w:val="40"/>
          <w:sz w:val="24"/>
          <w:szCs w:val="24"/>
        </w:rPr>
        <w:t xml:space="preserve"> </w:t>
      </w:r>
      <w:r w:rsidRPr="007B1366">
        <w:rPr>
          <w:sz w:val="24"/>
          <w:szCs w:val="24"/>
        </w:rPr>
        <w:t>ТП),</w:t>
      </w:r>
      <w:r w:rsidRPr="007B1366">
        <w:rPr>
          <w:spacing w:val="40"/>
          <w:sz w:val="24"/>
          <w:szCs w:val="24"/>
        </w:rPr>
        <w:t xml:space="preserve"> </w:t>
      </w:r>
      <w:r w:rsidRPr="007B1366">
        <w:rPr>
          <w:sz w:val="24"/>
          <w:szCs w:val="24"/>
        </w:rPr>
        <w:t>а</w:t>
      </w:r>
      <w:r w:rsidRPr="007B1366">
        <w:rPr>
          <w:spacing w:val="40"/>
          <w:sz w:val="24"/>
          <w:szCs w:val="24"/>
        </w:rPr>
        <w:t xml:space="preserve"> </w:t>
      </w:r>
      <w:r w:rsidRPr="007B1366">
        <w:rPr>
          <w:sz w:val="24"/>
          <w:szCs w:val="24"/>
        </w:rPr>
        <w:t>также</w:t>
      </w:r>
      <w:r w:rsidRPr="007B1366">
        <w:rPr>
          <w:spacing w:val="40"/>
          <w:sz w:val="24"/>
          <w:szCs w:val="24"/>
        </w:rPr>
        <w:t xml:space="preserve"> </w:t>
      </w:r>
      <w:r w:rsidRPr="007B1366">
        <w:rPr>
          <w:sz w:val="24"/>
          <w:szCs w:val="24"/>
        </w:rPr>
        <w:t>не входящих</w:t>
      </w:r>
      <w:r w:rsidRPr="007B1366">
        <w:rPr>
          <w:spacing w:val="40"/>
          <w:sz w:val="24"/>
          <w:szCs w:val="24"/>
        </w:rPr>
        <w:t xml:space="preserve"> </w:t>
      </w:r>
      <w:r w:rsidRPr="007B1366">
        <w:rPr>
          <w:sz w:val="24"/>
          <w:szCs w:val="24"/>
        </w:rPr>
        <w:t>в информационные системы.</w:t>
      </w:r>
      <w:r w:rsidRPr="007B1366">
        <w:rPr>
          <w:spacing w:val="34"/>
          <w:sz w:val="24"/>
          <w:szCs w:val="24"/>
        </w:rPr>
        <w:t xml:space="preserve"> </w:t>
      </w:r>
      <w:r w:rsidRPr="007B1366">
        <w:rPr>
          <w:sz w:val="24"/>
          <w:szCs w:val="24"/>
        </w:rPr>
        <w:t>При этом раздел по МО каждой</w:t>
      </w:r>
      <w:r w:rsidRPr="007B1366">
        <w:rPr>
          <w:spacing w:val="33"/>
          <w:sz w:val="24"/>
          <w:szCs w:val="24"/>
        </w:rPr>
        <w:t xml:space="preserve"> </w:t>
      </w:r>
      <w:r w:rsidRPr="007B1366">
        <w:rPr>
          <w:sz w:val="24"/>
          <w:szCs w:val="24"/>
        </w:rPr>
        <w:t>из систем оформляется самостоятельным подразделом</w:t>
      </w:r>
      <w:r w:rsidRPr="007B1366">
        <w:rPr>
          <w:spacing w:val="40"/>
          <w:sz w:val="24"/>
          <w:szCs w:val="24"/>
        </w:rPr>
        <w:t xml:space="preserve"> </w:t>
      </w:r>
      <w:r w:rsidRPr="007B1366">
        <w:rPr>
          <w:sz w:val="24"/>
          <w:szCs w:val="24"/>
        </w:rPr>
        <w:t>в составе соответствующей проектной документации.</w:t>
      </w:r>
    </w:p>
    <w:p w14:paraId="78AC01FA" w14:textId="77777777" w:rsidR="00977FE2" w:rsidRPr="0010096F" w:rsidRDefault="00D46F42">
      <w:pPr>
        <w:pStyle w:val="af5"/>
        <w:numPr>
          <w:ilvl w:val="2"/>
          <w:numId w:val="106"/>
        </w:numPr>
        <w:tabs>
          <w:tab w:val="left" w:pos="1134"/>
          <w:tab w:val="left" w:pos="1909"/>
        </w:tabs>
        <w:spacing w:line="276" w:lineRule="auto"/>
        <w:ind w:left="0" w:firstLine="709"/>
        <w:rPr>
          <w:sz w:val="24"/>
          <w:szCs w:val="24"/>
        </w:rPr>
        <w:pPrChange w:id="66" w:author="AO" w:date="2024-11-26T15:43:00Z">
          <w:pPr>
            <w:pStyle w:val="af5"/>
            <w:numPr>
              <w:ilvl w:val="3"/>
              <w:numId w:val="59"/>
            </w:numPr>
            <w:tabs>
              <w:tab w:val="left" w:pos="1134"/>
              <w:tab w:val="left" w:pos="1909"/>
            </w:tabs>
            <w:spacing w:line="276" w:lineRule="auto"/>
            <w:ind w:left="0" w:firstLine="709"/>
          </w:pPr>
        </w:pPrChange>
      </w:pPr>
      <w:r w:rsidRPr="0010096F">
        <w:rPr>
          <w:sz w:val="24"/>
          <w:szCs w:val="24"/>
        </w:rPr>
        <w:t>Решения по организации измерений электрических и неэлектрических величин,</w:t>
      </w:r>
      <w:r w:rsidRPr="007B1366">
        <w:rPr>
          <w:sz w:val="24"/>
          <w:szCs w:val="24"/>
        </w:rPr>
        <w:t xml:space="preserve"> </w:t>
      </w:r>
      <w:r w:rsidRPr="0010096F">
        <w:rPr>
          <w:sz w:val="24"/>
          <w:szCs w:val="24"/>
        </w:rPr>
        <w:t>как входящих, так и не входящих в ИТС, и их МО должны соответствовать стандарту организации ОАО «ФСК ЕЭС» «Типовые технические требования к измерениям, средствам измерений и их метрологическому обеспечению» (СТО 56947007-29.240.01.195-2014) и</w:t>
      </w:r>
      <w:r w:rsidRPr="007B1366">
        <w:rPr>
          <w:sz w:val="24"/>
          <w:szCs w:val="24"/>
        </w:rPr>
        <w:t xml:space="preserve"> включать:</w:t>
      </w:r>
    </w:p>
    <w:p w14:paraId="79D4C4A9" w14:textId="77777777" w:rsidR="00977FE2" w:rsidRPr="0010096F" w:rsidRDefault="00D46F42" w:rsidP="007900C6">
      <w:pPr>
        <w:pStyle w:val="af5"/>
        <w:numPr>
          <w:ilvl w:val="0"/>
          <w:numId w:val="22"/>
        </w:numPr>
        <w:tabs>
          <w:tab w:val="left" w:pos="1134"/>
          <w:tab w:val="left" w:pos="1486"/>
        </w:tabs>
        <w:spacing w:line="276" w:lineRule="auto"/>
        <w:ind w:left="0" w:firstLine="709"/>
        <w:rPr>
          <w:sz w:val="24"/>
          <w:szCs w:val="24"/>
        </w:rPr>
      </w:pPr>
      <w:r w:rsidRPr="0010096F">
        <w:rPr>
          <w:sz w:val="24"/>
          <w:szCs w:val="24"/>
        </w:rPr>
        <w:t xml:space="preserve">перечень измеряемых параметров (для СИ, не входящих в измерительные системы) с указанием точки измерения </w:t>
      </w:r>
      <w:r w:rsidRPr="0010096F">
        <w:rPr>
          <w:sz w:val="24"/>
          <w:szCs w:val="24"/>
        </w:rPr>
        <w:lastRenderedPageBreak/>
        <w:t>и места установки СИ, принадлежности к сфере государственного регулирования, норм точности измерений и диапазона изменения параметра (в табличной</w:t>
      </w:r>
      <w:r w:rsidRPr="0010096F">
        <w:rPr>
          <w:spacing w:val="80"/>
          <w:sz w:val="24"/>
          <w:szCs w:val="24"/>
        </w:rPr>
        <w:t xml:space="preserve"> </w:t>
      </w:r>
      <w:r w:rsidRPr="0010096F">
        <w:rPr>
          <w:spacing w:val="-2"/>
          <w:sz w:val="24"/>
          <w:szCs w:val="24"/>
        </w:rPr>
        <w:t>форме);</w:t>
      </w:r>
    </w:p>
    <w:p w14:paraId="72897683" w14:textId="77777777" w:rsidR="00977FE2" w:rsidRPr="0010096F" w:rsidRDefault="00D46F42" w:rsidP="007900C6">
      <w:pPr>
        <w:pStyle w:val="af4"/>
        <w:numPr>
          <w:ilvl w:val="0"/>
          <w:numId w:val="61"/>
        </w:numPr>
        <w:tabs>
          <w:tab w:val="left" w:pos="1134"/>
        </w:tabs>
        <w:spacing w:line="276" w:lineRule="auto"/>
        <w:ind w:left="0" w:firstLine="709"/>
      </w:pPr>
      <w:r w:rsidRPr="0010096F">
        <w:t>перечень</w:t>
      </w:r>
      <w:r w:rsidRPr="0010096F">
        <w:rPr>
          <w:spacing w:val="40"/>
        </w:rPr>
        <w:t xml:space="preserve"> </w:t>
      </w:r>
      <w:r w:rsidRPr="0010096F">
        <w:t>ИК</w:t>
      </w:r>
      <w:r w:rsidRPr="0010096F">
        <w:rPr>
          <w:spacing w:val="40"/>
        </w:rPr>
        <w:t xml:space="preserve"> </w:t>
      </w:r>
      <w:r w:rsidRPr="0010096F">
        <w:t>(в</w:t>
      </w:r>
      <w:r w:rsidRPr="0010096F">
        <w:rPr>
          <w:spacing w:val="40"/>
        </w:rPr>
        <w:t xml:space="preserve"> </w:t>
      </w:r>
      <w:r w:rsidRPr="0010096F">
        <w:t>табличной</w:t>
      </w:r>
      <w:r w:rsidRPr="0010096F">
        <w:rPr>
          <w:spacing w:val="40"/>
        </w:rPr>
        <w:t xml:space="preserve"> </w:t>
      </w:r>
      <w:r w:rsidRPr="0010096F">
        <w:t>форме),</w:t>
      </w:r>
      <w:r w:rsidRPr="0010096F">
        <w:rPr>
          <w:spacing w:val="40"/>
        </w:rPr>
        <w:t xml:space="preserve"> </w:t>
      </w:r>
      <w:r w:rsidRPr="0010096F">
        <w:t>входящих</w:t>
      </w:r>
      <w:r w:rsidRPr="0010096F">
        <w:rPr>
          <w:spacing w:val="40"/>
        </w:rPr>
        <w:t xml:space="preserve"> </w:t>
      </w:r>
      <w:r w:rsidRPr="0010096F">
        <w:t>в</w:t>
      </w:r>
      <w:r w:rsidRPr="0010096F">
        <w:rPr>
          <w:spacing w:val="40"/>
        </w:rPr>
        <w:t xml:space="preserve"> </w:t>
      </w:r>
      <w:r w:rsidRPr="0010096F">
        <w:t>состав</w:t>
      </w:r>
      <w:r w:rsidRPr="0010096F">
        <w:rPr>
          <w:spacing w:val="40"/>
        </w:rPr>
        <w:t xml:space="preserve"> </w:t>
      </w:r>
      <w:r w:rsidRPr="0010096F">
        <w:t>измерительных</w:t>
      </w:r>
      <w:r w:rsidRPr="0010096F">
        <w:rPr>
          <w:spacing w:val="40"/>
        </w:rPr>
        <w:t xml:space="preserve"> </w:t>
      </w:r>
      <w:r w:rsidRPr="0010096F">
        <w:t>систем (АИИС</w:t>
      </w:r>
      <w:r w:rsidRPr="0010096F">
        <w:rPr>
          <w:spacing w:val="-1"/>
        </w:rPr>
        <w:t xml:space="preserve"> </w:t>
      </w:r>
      <w:r w:rsidRPr="0010096F">
        <w:t>КУЭ, АСУ ТП), с указанием принадлежности к сфере государственного регулирования, норм точности измерений, диапазона изменения параметра, компонентного состава ИК с привязкой к наименованиям</w:t>
      </w:r>
      <w:r w:rsidRPr="0010096F">
        <w:rPr>
          <w:spacing w:val="40"/>
        </w:rPr>
        <w:t xml:space="preserve"> </w:t>
      </w:r>
      <w:r w:rsidRPr="0010096F">
        <w:t>на</w:t>
      </w:r>
      <w:r w:rsidRPr="0010096F">
        <w:rPr>
          <w:spacing w:val="-2"/>
        </w:rPr>
        <w:t xml:space="preserve"> </w:t>
      </w:r>
      <w:r w:rsidRPr="0010096F">
        <w:t>принципиальной электрической схеме;</w:t>
      </w:r>
    </w:p>
    <w:p w14:paraId="1E9467D1" w14:textId="77777777" w:rsidR="00977FE2" w:rsidRPr="0010096F" w:rsidRDefault="00D46F42" w:rsidP="007900C6">
      <w:pPr>
        <w:pStyle w:val="af5"/>
        <w:numPr>
          <w:ilvl w:val="0"/>
          <w:numId w:val="22"/>
        </w:numPr>
        <w:tabs>
          <w:tab w:val="left" w:pos="1134"/>
          <w:tab w:val="left" w:pos="1485"/>
        </w:tabs>
        <w:spacing w:line="276" w:lineRule="auto"/>
        <w:ind w:left="0" w:firstLine="709"/>
        <w:rPr>
          <w:sz w:val="24"/>
          <w:szCs w:val="24"/>
        </w:rPr>
      </w:pPr>
      <w:r w:rsidRPr="0010096F">
        <w:rPr>
          <w:sz w:val="24"/>
          <w:szCs w:val="24"/>
        </w:rPr>
        <w:t>условия эксплуатации СИ с указанием перечня внешних величин, влияющих на результат измерений (номинальные</w:t>
      </w:r>
      <w:r w:rsidRPr="0010096F">
        <w:rPr>
          <w:spacing w:val="40"/>
          <w:sz w:val="24"/>
          <w:szCs w:val="24"/>
        </w:rPr>
        <w:t xml:space="preserve"> </w:t>
      </w:r>
      <w:r w:rsidRPr="0010096F">
        <w:rPr>
          <w:sz w:val="24"/>
          <w:szCs w:val="24"/>
        </w:rPr>
        <w:t>значения и диапазоны их изменения);</w:t>
      </w:r>
    </w:p>
    <w:p w14:paraId="3E5F89E1" w14:textId="77777777" w:rsidR="00977FE2" w:rsidRPr="0010096F" w:rsidRDefault="00D46F42" w:rsidP="007900C6">
      <w:pPr>
        <w:pStyle w:val="af5"/>
        <w:numPr>
          <w:ilvl w:val="0"/>
          <w:numId w:val="22"/>
        </w:numPr>
        <w:tabs>
          <w:tab w:val="left" w:pos="1134"/>
          <w:tab w:val="left" w:pos="1482"/>
        </w:tabs>
        <w:spacing w:line="276" w:lineRule="auto"/>
        <w:ind w:left="0" w:firstLine="709"/>
        <w:rPr>
          <w:sz w:val="24"/>
          <w:szCs w:val="24"/>
        </w:rPr>
      </w:pPr>
      <w:r w:rsidRPr="0010096F">
        <w:rPr>
          <w:sz w:val="24"/>
          <w:szCs w:val="24"/>
        </w:rPr>
        <w:t>расчеты-обоснования по выбору технических и метрологических характеристик (МХ) СИ (включая обоснование (ориентировочные расчеты) выбора коэффициентов трансформации, классов точности, вторичных нагрузок и</w:t>
      </w:r>
      <w:r w:rsidRPr="0010096F">
        <w:rPr>
          <w:spacing w:val="-8"/>
          <w:sz w:val="24"/>
          <w:szCs w:val="24"/>
        </w:rPr>
        <w:t xml:space="preserve"> </w:t>
      </w:r>
      <w:r w:rsidRPr="0010096F">
        <w:rPr>
          <w:sz w:val="24"/>
          <w:szCs w:val="24"/>
        </w:rPr>
        <w:t>мощностей обмоток учета и измерений ТТ и</w:t>
      </w:r>
      <w:r w:rsidRPr="0010096F">
        <w:rPr>
          <w:spacing w:val="-4"/>
          <w:sz w:val="24"/>
          <w:szCs w:val="24"/>
        </w:rPr>
        <w:t xml:space="preserve"> </w:t>
      </w:r>
      <w:r w:rsidRPr="0010096F">
        <w:rPr>
          <w:sz w:val="24"/>
          <w:szCs w:val="24"/>
        </w:rPr>
        <w:t>ТН) и ИК;</w:t>
      </w:r>
    </w:p>
    <w:p w14:paraId="7239451E" w14:textId="77777777" w:rsidR="00977FE2" w:rsidRPr="0010096F" w:rsidRDefault="00D46F42" w:rsidP="007900C6">
      <w:pPr>
        <w:pStyle w:val="af5"/>
        <w:numPr>
          <w:ilvl w:val="0"/>
          <w:numId w:val="52"/>
        </w:numPr>
        <w:tabs>
          <w:tab w:val="left" w:pos="1134"/>
        </w:tabs>
        <w:spacing w:line="276" w:lineRule="auto"/>
        <w:ind w:left="0" w:firstLine="709"/>
        <w:rPr>
          <w:sz w:val="24"/>
          <w:szCs w:val="24"/>
        </w:rPr>
      </w:pPr>
      <w:r w:rsidRPr="0010096F">
        <w:rPr>
          <w:sz w:val="24"/>
          <w:szCs w:val="24"/>
        </w:rPr>
        <w:t>требования</w:t>
      </w:r>
      <w:r w:rsidRPr="0010096F">
        <w:rPr>
          <w:spacing w:val="5"/>
          <w:sz w:val="24"/>
          <w:szCs w:val="24"/>
        </w:rPr>
        <w:t xml:space="preserve"> </w:t>
      </w:r>
      <w:r w:rsidRPr="0010096F">
        <w:rPr>
          <w:sz w:val="24"/>
          <w:szCs w:val="24"/>
        </w:rPr>
        <w:t>к</w:t>
      </w:r>
      <w:r w:rsidRPr="0010096F">
        <w:rPr>
          <w:spacing w:val="-8"/>
          <w:sz w:val="24"/>
          <w:szCs w:val="24"/>
        </w:rPr>
        <w:t xml:space="preserve"> </w:t>
      </w:r>
      <w:r w:rsidRPr="0010096F">
        <w:rPr>
          <w:sz w:val="24"/>
          <w:szCs w:val="24"/>
        </w:rPr>
        <w:t>метрологическим</w:t>
      </w:r>
      <w:r w:rsidRPr="0010096F">
        <w:rPr>
          <w:spacing w:val="-10"/>
          <w:sz w:val="24"/>
          <w:szCs w:val="24"/>
        </w:rPr>
        <w:t xml:space="preserve"> </w:t>
      </w:r>
      <w:r w:rsidRPr="0010096F">
        <w:rPr>
          <w:sz w:val="24"/>
          <w:szCs w:val="24"/>
        </w:rPr>
        <w:t>и</w:t>
      </w:r>
      <w:r w:rsidRPr="0010096F">
        <w:rPr>
          <w:spacing w:val="-9"/>
          <w:sz w:val="24"/>
          <w:szCs w:val="24"/>
        </w:rPr>
        <w:t xml:space="preserve"> </w:t>
      </w:r>
      <w:r w:rsidRPr="0010096F">
        <w:rPr>
          <w:sz w:val="24"/>
          <w:szCs w:val="24"/>
        </w:rPr>
        <w:t>техническим</w:t>
      </w:r>
      <w:r w:rsidRPr="0010096F">
        <w:rPr>
          <w:spacing w:val="21"/>
          <w:sz w:val="24"/>
          <w:szCs w:val="24"/>
        </w:rPr>
        <w:t xml:space="preserve"> </w:t>
      </w:r>
      <w:r w:rsidRPr="0010096F">
        <w:rPr>
          <w:sz w:val="24"/>
          <w:szCs w:val="24"/>
        </w:rPr>
        <w:t>характеристикам</w:t>
      </w:r>
      <w:r w:rsidRPr="0010096F">
        <w:rPr>
          <w:spacing w:val="-15"/>
          <w:sz w:val="24"/>
          <w:szCs w:val="24"/>
        </w:rPr>
        <w:t xml:space="preserve"> </w:t>
      </w:r>
      <w:r w:rsidRPr="0010096F">
        <w:rPr>
          <w:sz w:val="24"/>
          <w:szCs w:val="24"/>
        </w:rPr>
        <w:t>каждого</w:t>
      </w:r>
      <w:r w:rsidRPr="0010096F">
        <w:rPr>
          <w:spacing w:val="9"/>
          <w:sz w:val="24"/>
          <w:szCs w:val="24"/>
        </w:rPr>
        <w:t xml:space="preserve"> </w:t>
      </w:r>
      <w:r w:rsidRPr="0010096F">
        <w:rPr>
          <w:spacing w:val="-5"/>
          <w:sz w:val="24"/>
          <w:szCs w:val="24"/>
        </w:rPr>
        <w:t>СИ;</w:t>
      </w:r>
    </w:p>
    <w:p w14:paraId="1A1D7B93" w14:textId="77777777" w:rsidR="00977FE2" w:rsidRPr="0010096F" w:rsidRDefault="00D46F42" w:rsidP="007900C6">
      <w:pPr>
        <w:pStyle w:val="af5"/>
        <w:numPr>
          <w:ilvl w:val="0"/>
          <w:numId w:val="22"/>
        </w:numPr>
        <w:tabs>
          <w:tab w:val="left" w:pos="1134"/>
          <w:tab w:val="left" w:pos="1476"/>
        </w:tabs>
        <w:spacing w:before="3" w:line="276" w:lineRule="auto"/>
        <w:ind w:left="0" w:firstLine="709"/>
        <w:rPr>
          <w:sz w:val="24"/>
          <w:szCs w:val="24"/>
        </w:rPr>
      </w:pPr>
      <w:r w:rsidRPr="0010096F">
        <w:rPr>
          <w:sz w:val="24"/>
          <w:szCs w:val="24"/>
        </w:rPr>
        <w:t>требования</w:t>
      </w:r>
      <w:r w:rsidRPr="0010096F">
        <w:rPr>
          <w:spacing w:val="28"/>
          <w:sz w:val="24"/>
          <w:szCs w:val="24"/>
        </w:rPr>
        <w:t xml:space="preserve"> </w:t>
      </w:r>
      <w:r w:rsidRPr="0010096F">
        <w:rPr>
          <w:sz w:val="24"/>
          <w:szCs w:val="24"/>
        </w:rPr>
        <w:t>к конструктивному исполнению</w:t>
      </w:r>
      <w:r w:rsidRPr="0010096F">
        <w:rPr>
          <w:spacing w:val="30"/>
          <w:sz w:val="24"/>
          <w:szCs w:val="24"/>
        </w:rPr>
        <w:t xml:space="preserve"> </w:t>
      </w:r>
      <w:r w:rsidRPr="0010096F">
        <w:rPr>
          <w:sz w:val="24"/>
          <w:szCs w:val="24"/>
        </w:rPr>
        <w:t>СИ, позволяющие</w:t>
      </w:r>
      <w:r w:rsidRPr="0010096F">
        <w:rPr>
          <w:spacing w:val="40"/>
          <w:sz w:val="24"/>
          <w:szCs w:val="24"/>
        </w:rPr>
        <w:t xml:space="preserve"> </w:t>
      </w:r>
      <w:r w:rsidRPr="0010096F">
        <w:rPr>
          <w:sz w:val="24"/>
          <w:szCs w:val="24"/>
        </w:rPr>
        <w:t>проводить</w:t>
      </w:r>
      <w:r w:rsidRPr="0010096F">
        <w:rPr>
          <w:spacing w:val="40"/>
          <w:sz w:val="24"/>
          <w:szCs w:val="24"/>
        </w:rPr>
        <w:t xml:space="preserve"> </w:t>
      </w:r>
      <w:r w:rsidRPr="0010096F">
        <w:rPr>
          <w:sz w:val="24"/>
          <w:szCs w:val="24"/>
        </w:rPr>
        <w:t>в процессе всего срока эксплуатации поверку, калибровку и ТОиР;</w:t>
      </w:r>
    </w:p>
    <w:p w14:paraId="781A6AA0" w14:textId="77777777" w:rsidR="00977FE2" w:rsidRPr="0010096F" w:rsidRDefault="00D46F42" w:rsidP="007900C6">
      <w:pPr>
        <w:pStyle w:val="af5"/>
        <w:numPr>
          <w:ilvl w:val="0"/>
          <w:numId w:val="22"/>
        </w:numPr>
        <w:tabs>
          <w:tab w:val="left" w:pos="1134"/>
          <w:tab w:val="left" w:pos="1466"/>
        </w:tabs>
        <w:spacing w:line="276" w:lineRule="auto"/>
        <w:ind w:left="0" w:firstLine="709"/>
        <w:rPr>
          <w:sz w:val="24"/>
          <w:szCs w:val="24"/>
        </w:rPr>
      </w:pPr>
      <w:r w:rsidRPr="0010096F">
        <w:rPr>
          <w:sz w:val="24"/>
          <w:szCs w:val="24"/>
        </w:rPr>
        <w:t>требования</w:t>
      </w:r>
      <w:r w:rsidRPr="0010096F">
        <w:rPr>
          <w:spacing w:val="80"/>
          <w:sz w:val="24"/>
          <w:szCs w:val="24"/>
        </w:rPr>
        <w:t xml:space="preserve"> </w:t>
      </w:r>
      <w:r w:rsidRPr="0010096F">
        <w:rPr>
          <w:sz w:val="24"/>
          <w:szCs w:val="24"/>
        </w:rPr>
        <w:t>к</w:t>
      </w:r>
      <w:r w:rsidRPr="0010096F">
        <w:rPr>
          <w:spacing w:val="80"/>
          <w:sz w:val="24"/>
          <w:szCs w:val="24"/>
        </w:rPr>
        <w:t xml:space="preserve"> </w:t>
      </w:r>
      <w:r w:rsidRPr="0010096F">
        <w:rPr>
          <w:sz w:val="24"/>
          <w:szCs w:val="24"/>
        </w:rPr>
        <w:t>метрологическому</w:t>
      </w:r>
      <w:r w:rsidRPr="0010096F">
        <w:rPr>
          <w:spacing w:val="40"/>
          <w:sz w:val="24"/>
          <w:szCs w:val="24"/>
        </w:rPr>
        <w:t xml:space="preserve"> </w:t>
      </w:r>
      <w:r w:rsidRPr="0010096F">
        <w:rPr>
          <w:sz w:val="24"/>
          <w:szCs w:val="24"/>
        </w:rPr>
        <w:t>обеспечению</w:t>
      </w:r>
      <w:r w:rsidRPr="0010096F">
        <w:rPr>
          <w:spacing w:val="80"/>
          <w:sz w:val="24"/>
          <w:szCs w:val="24"/>
        </w:rPr>
        <w:t xml:space="preserve"> </w:t>
      </w:r>
      <w:r w:rsidRPr="0010096F">
        <w:rPr>
          <w:sz w:val="24"/>
          <w:szCs w:val="24"/>
        </w:rPr>
        <w:t>на</w:t>
      </w:r>
      <w:r w:rsidRPr="0010096F">
        <w:rPr>
          <w:spacing w:val="78"/>
          <w:sz w:val="24"/>
          <w:szCs w:val="24"/>
        </w:rPr>
        <w:t xml:space="preserve"> </w:t>
      </w:r>
      <w:r w:rsidRPr="0010096F">
        <w:rPr>
          <w:sz w:val="24"/>
          <w:szCs w:val="24"/>
        </w:rPr>
        <w:t>всех</w:t>
      </w:r>
      <w:r w:rsidRPr="0010096F">
        <w:rPr>
          <w:spacing w:val="80"/>
          <w:sz w:val="24"/>
          <w:szCs w:val="24"/>
        </w:rPr>
        <w:t xml:space="preserve"> </w:t>
      </w:r>
      <w:r w:rsidRPr="0010096F">
        <w:rPr>
          <w:sz w:val="24"/>
          <w:szCs w:val="24"/>
        </w:rPr>
        <w:t>этапах</w:t>
      </w:r>
      <w:r w:rsidRPr="0010096F">
        <w:rPr>
          <w:spacing w:val="80"/>
          <w:sz w:val="24"/>
          <w:szCs w:val="24"/>
        </w:rPr>
        <w:t xml:space="preserve"> </w:t>
      </w:r>
      <w:r w:rsidRPr="0010096F">
        <w:rPr>
          <w:sz w:val="24"/>
          <w:szCs w:val="24"/>
        </w:rPr>
        <w:t>жизненного</w:t>
      </w:r>
      <w:r w:rsidRPr="0010096F">
        <w:rPr>
          <w:spacing w:val="80"/>
          <w:sz w:val="24"/>
          <w:szCs w:val="24"/>
        </w:rPr>
        <w:t xml:space="preserve"> </w:t>
      </w:r>
      <w:r w:rsidRPr="0010096F">
        <w:rPr>
          <w:sz w:val="24"/>
          <w:szCs w:val="24"/>
        </w:rPr>
        <w:t>цикла, включая требования к разработке и аттестации методик измерений;</w:t>
      </w:r>
    </w:p>
    <w:p w14:paraId="28796D1E" w14:textId="77777777" w:rsidR="00977FE2" w:rsidRPr="0010096F" w:rsidRDefault="00D46F42" w:rsidP="007900C6">
      <w:pPr>
        <w:pStyle w:val="af4"/>
        <w:tabs>
          <w:tab w:val="left" w:pos="1134"/>
        </w:tabs>
        <w:spacing w:line="276" w:lineRule="auto"/>
        <w:ind w:firstLine="709"/>
      </w:pPr>
      <w:r w:rsidRPr="0010096F">
        <w:t xml:space="preserve">- структурно-функциональные схемы включения СИ с </w:t>
      </w:r>
      <w:r w:rsidRPr="0010096F">
        <w:lastRenderedPageBreak/>
        <w:t>указанием: входных цепей, выходных цепей, клеммных коробок, необходимых для оперативного ввода/вывода из работы, поверки, калибровки СИ;</w:t>
      </w:r>
    </w:p>
    <w:p w14:paraId="555BEE71" w14:textId="77777777" w:rsidR="00977FE2" w:rsidRPr="0010096F" w:rsidRDefault="00D46F42" w:rsidP="007900C6">
      <w:pPr>
        <w:pStyle w:val="af5"/>
        <w:numPr>
          <w:ilvl w:val="0"/>
          <w:numId w:val="22"/>
        </w:numPr>
        <w:tabs>
          <w:tab w:val="left" w:pos="1134"/>
          <w:tab w:val="left" w:pos="1464"/>
        </w:tabs>
        <w:spacing w:line="276" w:lineRule="auto"/>
        <w:ind w:left="0" w:firstLine="709"/>
        <w:rPr>
          <w:sz w:val="24"/>
          <w:szCs w:val="24"/>
        </w:rPr>
      </w:pPr>
      <w:r w:rsidRPr="0010096F">
        <w:rPr>
          <w:sz w:val="24"/>
          <w:szCs w:val="24"/>
        </w:rPr>
        <w:t>расчет необходимого объема обменного фонда СИ, требуемого для неотложной</w:t>
      </w:r>
      <w:r w:rsidRPr="0010096F">
        <w:rPr>
          <w:spacing w:val="40"/>
          <w:sz w:val="24"/>
          <w:szCs w:val="24"/>
        </w:rPr>
        <w:t xml:space="preserve"> </w:t>
      </w:r>
      <w:r w:rsidRPr="0010096F">
        <w:rPr>
          <w:sz w:val="24"/>
          <w:szCs w:val="24"/>
        </w:rPr>
        <w:t xml:space="preserve">замены аварийно вышедших из строя СИ, с указанием всех метрологических и технических </w:t>
      </w:r>
      <w:r w:rsidRPr="0010096F">
        <w:rPr>
          <w:spacing w:val="-2"/>
          <w:sz w:val="24"/>
          <w:szCs w:val="24"/>
        </w:rPr>
        <w:t>характеристик;</w:t>
      </w:r>
    </w:p>
    <w:p w14:paraId="42D73706" w14:textId="77777777" w:rsidR="00977FE2" w:rsidRPr="0010096F" w:rsidRDefault="00D46F42" w:rsidP="007900C6">
      <w:pPr>
        <w:pStyle w:val="af5"/>
        <w:numPr>
          <w:ilvl w:val="0"/>
          <w:numId w:val="22"/>
        </w:numPr>
        <w:tabs>
          <w:tab w:val="left" w:pos="1134"/>
          <w:tab w:val="left" w:pos="1462"/>
        </w:tabs>
        <w:spacing w:line="276" w:lineRule="auto"/>
        <w:ind w:left="0" w:firstLine="709"/>
        <w:rPr>
          <w:sz w:val="24"/>
          <w:szCs w:val="24"/>
        </w:rPr>
      </w:pPr>
      <w:r w:rsidRPr="0010096F">
        <w:rPr>
          <w:sz w:val="24"/>
          <w:szCs w:val="24"/>
        </w:rPr>
        <w:t>расчет требуемого парка эталонов, поверочных стендов, рабочих СИ, необходимых</w:t>
      </w:r>
      <w:r w:rsidRPr="0010096F">
        <w:rPr>
          <w:spacing w:val="80"/>
          <w:sz w:val="24"/>
          <w:szCs w:val="24"/>
        </w:rPr>
        <w:t xml:space="preserve"> </w:t>
      </w:r>
      <w:r w:rsidRPr="0010096F">
        <w:rPr>
          <w:sz w:val="24"/>
          <w:szCs w:val="24"/>
        </w:rPr>
        <w:t>для</w:t>
      </w:r>
      <w:r w:rsidRPr="0010096F">
        <w:rPr>
          <w:spacing w:val="-8"/>
          <w:sz w:val="24"/>
          <w:szCs w:val="24"/>
        </w:rPr>
        <w:t xml:space="preserve"> </w:t>
      </w:r>
      <w:r w:rsidRPr="0010096F">
        <w:rPr>
          <w:sz w:val="24"/>
          <w:szCs w:val="24"/>
        </w:rPr>
        <w:t>технического и эксплуатационного обслуживания объекта с</w:t>
      </w:r>
      <w:r w:rsidRPr="0010096F">
        <w:rPr>
          <w:spacing w:val="-14"/>
          <w:sz w:val="24"/>
          <w:szCs w:val="24"/>
        </w:rPr>
        <w:t xml:space="preserve"> </w:t>
      </w:r>
      <w:r w:rsidRPr="0010096F">
        <w:rPr>
          <w:sz w:val="24"/>
          <w:szCs w:val="24"/>
        </w:rPr>
        <w:t>указанием всех метрологических и технических характеристик;</w:t>
      </w:r>
    </w:p>
    <w:p w14:paraId="5566B014" w14:textId="77777777" w:rsidR="00977FE2" w:rsidRPr="0010096F" w:rsidRDefault="00D46F42" w:rsidP="007900C6">
      <w:pPr>
        <w:pStyle w:val="af5"/>
        <w:numPr>
          <w:ilvl w:val="0"/>
          <w:numId w:val="22"/>
        </w:numPr>
        <w:tabs>
          <w:tab w:val="left" w:pos="1134"/>
          <w:tab w:val="left" w:pos="1460"/>
        </w:tabs>
        <w:spacing w:line="276" w:lineRule="auto"/>
        <w:ind w:left="0" w:firstLine="709"/>
        <w:rPr>
          <w:sz w:val="24"/>
          <w:szCs w:val="24"/>
        </w:rPr>
      </w:pPr>
      <w:r w:rsidRPr="0010096F">
        <w:rPr>
          <w:sz w:val="24"/>
          <w:szCs w:val="24"/>
        </w:rPr>
        <w:t>требования к квалификации и расчет численности персонала, необходимого для метрологического обеспечения</w:t>
      </w:r>
      <w:r w:rsidRPr="0010096F">
        <w:rPr>
          <w:spacing w:val="40"/>
          <w:sz w:val="24"/>
          <w:szCs w:val="24"/>
        </w:rPr>
        <w:t xml:space="preserve"> </w:t>
      </w:r>
      <w:r w:rsidRPr="0010096F">
        <w:rPr>
          <w:sz w:val="24"/>
          <w:szCs w:val="24"/>
        </w:rPr>
        <w:t>объекта.</w:t>
      </w:r>
    </w:p>
    <w:p w14:paraId="5F7DD35E" w14:textId="77777777" w:rsidR="00977FE2" w:rsidRPr="0010096F" w:rsidRDefault="00D46F42" w:rsidP="007900C6">
      <w:pPr>
        <w:pStyle w:val="af4"/>
        <w:tabs>
          <w:tab w:val="left" w:pos="1134"/>
        </w:tabs>
        <w:spacing w:line="276" w:lineRule="auto"/>
        <w:ind w:firstLine="709"/>
      </w:pPr>
      <w:r w:rsidRPr="0010096F">
        <w:t>Весь парк СИ (вновь устанавливаемые и заменяемые), обменный фонд СИ, эталоны и рабочие СИ, требуемые для технического и эксплуатационного</w:t>
      </w:r>
      <w:r w:rsidRPr="0010096F">
        <w:rPr>
          <w:spacing w:val="-4"/>
        </w:rPr>
        <w:t xml:space="preserve"> </w:t>
      </w:r>
      <w:r w:rsidRPr="0010096F">
        <w:t>обслуживания объекта, в полном объеме должны быть внесены в заказные спецификации.</w:t>
      </w:r>
    </w:p>
    <w:p w14:paraId="7922B0C2" w14:textId="77777777" w:rsidR="00977FE2" w:rsidRPr="0010096F" w:rsidRDefault="00D46F42">
      <w:pPr>
        <w:pStyle w:val="af5"/>
        <w:numPr>
          <w:ilvl w:val="2"/>
          <w:numId w:val="106"/>
        </w:numPr>
        <w:tabs>
          <w:tab w:val="left" w:pos="1134"/>
          <w:tab w:val="left" w:pos="1919"/>
        </w:tabs>
        <w:spacing w:line="276" w:lineRule="auto"/>
        <w:ind w:left="0" w:firstLine="709"/>
        <w:rPr>
          <w:sz w:val="24"/>
          <w:szCs w:val="24"/>
        </w:rPr>
        <w:pPrChange w:id="67" w:author="AO" w:date="2024-11-26T15:43:00Z">
          <w:pPr>
            <w:pStyle w:val="af5"/>
            <w:numPr>
              <w:ilvl w:val="3"/>
              <w:numId w:val="59"/>
            </w:numPr>
            <w:tabs>
              <w:tab w:val="left" w:pos="1134"/>
              <w:tab w:val="left" w:pos="1919"/>
            </w:tabs>
            <w:spacing w:before="4" w:line="276" w:lineRule="auto"/>
            <w:ind w:left="0" w:firstLine="709"/>
          </w:pPr>
        </w:pPrChange>
      </w:pPr>
      <w:r w:rsidRPr="0010096F">
        <w:rPr>
          <w:sz w:val="24"/>
          <w:szCs w:val="24"/>
        </w:rPr>
        <w:t>Решения по МО измерений АСУ ТП должны соответствовать настоящему ЗП и включать требования к комплексу мероприятий по МО на</w:t>
      </w:r>
      <w:r w:rsidRPr="007B1366">
        <w:rPr>
          <w:sz w:val="24"/>
          <w:szCs w:val="24"/>
        </w:rPr>
        <w:t xml:space="preserve"> </w:t>
      </w:r>
      <w:r w:rsidRPr="0010096F">
        <w:rPr>
          <w:sz w:val="24"/>
          <w:szCs w:val="24"/>
        </w:rPr>
        <w:t>всех этапах жизненного цикла СИ:</w:t>
      </w:r>
    </w:p>
    <w:p w14:paraId="42E40D18" w14:textId="77777777" w:rsidR="00977FE2" w:rsidRPr="0010096F" w:rsidRDefault="00D46F42" w:rsidP="007900C6">
      <w:pPr>
        <w:pStyle w:val="af5"/>
        <w:numPr>
          <w:ilvl w:val="0"/>
          <w:numId w:val="21"/>
        </w:numPr>
        <w:tabs>
          <w:tab w:val="left" w:pos="1134"/>
          <w:tab w:val="left" w:pos="1454"/>
        </w:tabs>
        <w:spacing w:before="6" w:line="276" w:lineRule="auto"/>
        <w:ind w:left="0" w:firstLine="709"/>
        <w:rPr>
          <w:sz w:val="24"/>
          <w:szCs w:val="24"/>
        </w:rPr>
      </w:pPr>
      <w:r w:rsidRPr="0010096F">
        <w:rPr>
          <w:sz w:val="24"/>
          <w:szCs w:val="24"/>
        </w:rPr>
        <w:t>разработка и аттестация в установленном порядке МИ для каждого вида измерений с группировкой по ИК идентичной структуре и нормированием</w:t>
      </w:r>
      <w:r w:rsidRPr="0010096F">
        <w:rPr>
          <w:spacing w:val="35"/>
          <w:sz w:val="24"/>
          <w:szCs w:val="24"/>
        </w:rPr>
        <w:t xml:space="preserve"> </w:t>
      </w:r>
      <w:r w:rsidRPr="0010096F">
        <w:rPr>
          <w:sz w:val="24"/>
          <w:szCs w:val="24"/>
        </w:rPr>
        <w:t>МХ</w:t>
      </w:r>
      <w:r w:rsidRPr="0010096F">
        <w:rPr>
          <w:spacing w:val="-1"/>
          <w:sz w:val="24"/>
          <w:szCs w:val="24"/>
        </w:rPr>
        <w:t xml:space="preserve"> </w:t>
      </w:r>
      <w:r w:rsidRPr="0010096F">
        <w:rPr>
          <w:sz w:val="24"/>
          <w:szCs w:val="24"/>
        </w:rPr>
        <w:t>по каждому ИК;</w:t>
      </w:r>
    </w:p>
    <w:p w14:paraId="41D72D0E" w14:textId="77777777" w:rsidR="00977FE2" w:rsidRPr="0010096F" w:rsidRDefault="00D46F42" w:rsidP="007900C6">
      <w:pPr>
        <w:pStyle w:val="af4"/>
        <w:numPr>
          <w:ilvl w:val="0"/>
          <w:numId w:val="53"/>
        </w:numPr>
        <w:tabs>
          <w:tab w:val="left" w:pos="1134"/>
        </w:tabs>
        <w:spacing w:before="4" w:line="276" w:lineRule="auto"/>
        <w:ind w:left="0" w:firstLine="709"/>
      </w:pPr>
      <w:r w:rsidRPr="0010096F">
        <w:t>метрологическая</w:t>
      </w:r>
      <w:r w:rsidRPr="0010096F">
        <w:rPr>
          <w:spacing w:val="-11"/>
        </w:rPr>
        <w:t xml:space="preserve"> </w:t>
      </w:r>
      <w:r w:rsidRPr="0010096F">
        <w:t>экспертиза</w:t>
      </w:r>
      <w:r w:rsidRPr="0010096F">
        <w:rPr>
          <w:spacing w:val="5"/>
        </w:rPr>
        <w:t xml:space="preserve"> </w:t>
      </w:r>
      <w:r w:rsidRPr="0010096F">
        <w:t>технической</w:t>
      </w:r>
      <w:r w:rsidRPr="0010096F">
        <w:rPr>
          <w:spacing w:val="-2"/>
        </w:rPr>
        <w:t xml:space="preserve"> документации;</w:t>
      </w:r>
    </w:p>
    <w:p w14:paraId="76E85C08" w14:textId="77777777" w:rsidR="00977FE2" w:rsidRPr="0010096F" w:rsidRDefault="00D46F42" w:rsidP="007900C6">
      <w:pPr>
        <w:pStyle w:val="af5"/>
        <w:numPr>
          <w:ilvl w:val="0"/>
          <w:numId w:val="21"/>
        </w:numPr>
        <w:tabs>
          <w:tab w:val="left" w:pos="1134"/>
          <w:tab w:val="left" w:pos="1452"/>
        </w:tabs>
        <w:spacing w:before="1" w:line="276" w:lineRule="auto"/>
        <w:ind w:left="0" w:firstLine="709"/>
        <w:rPr>
          <w:sz w:val="24"/>
          <w:szCs w:val="24"/>
        </w:rPr>
      </w:pPr>
      <w:r w:rsidRPr="0010096F">
        <w:rPr>
          <w:sz w:val="24"/>
          <w:szCs w:val="24"/>
        </w:rPr>
        <w:lastRenderedPageBreak/>
        <w:t>утверждение</w:t>
      </w:r>
      <w:r w:rsidRPr="0010096F">
        <w:rPr>
          <w:spacing w:val="40"/>
          <w:sz w:val="24"/>
          <w:szCs w:val="24"/>
        </w:rPr>
        <w:t xml:space="preserve"> </w:t>
      </w:r>
      <w:r w:rsidRPr="0010096F">
        <w:rPr>
          <w:sz w:val="24"/>
          <w:szCs w:val="24"/>
        </w:rPr>
        <w:t>типа</w:t>
      </w:r>
      <w:r w:rsidRPr="0010096F">
        <w:rPr>
          <w:spacing w:val="40"/>
          <w:sz w:val="24"/>
          <w:szCs w:val="24"/>
        </w:rPr>
        <w:t xml:space="preserve"> </w:t>
      </w:r>
      <w:r w:rsidRPr="0010096F">
        <w:rPr>
          <w:sz w:val="24"/>
          <w:szCs w:val="24"/>
        </w:rPr>
        <w:t>АСУ</w:t>
      </w:r>
      <w:r w:rsidRPr="0010096F">
        <w:rPr>
          <w:spacing w:val="40"/>
          <w:sz w:val="24"/>
          <w:szCs w:val="24"/>
        </w:rPr>
        <w:t xml:space="preserve"> </w:t>
      </w:r>
      <w:r w:rsidRPr="0010096F">
        <w:rPr>
          <w:sz w:val="24"/>
          <w:szCs w:val="24"/>
        </w:rPr>
        <w:t>ТП</w:t>
      </w:r>
      <w:r w:rsidRPr="0010096F">
        <w:rPr>
          <w:spacing w:val="32"/>
          <w:sz w:val="24"/>
          <w:szCs w:val="24"/>
        </w:rPr>
        <w:t xml:space="preserve"> </w:t>
      </w:r>
      <w:r w:rsidRPr="0010096F">
        <w:rPr>
          <w:sz w:val="24"/>
          <w:szCs w:val="24"/>
        </w:rPr>
        <w:t>как</w:t>
      </w:r>
      <w:r w:rsidRPr="0010096F">
        <w:rPr>
          <w:spacing w:val="37"/>
          <w:sz w:val="24"/>
          <w:szCs w:val="24"/>
        </w:rPr>
        <w:t xml:space="preserve"> </w:t>
      </w:r>
      <w:r w:rsidRPr="0010096F">
        <w:rPr>
          <w:sz w:val="24"/>
          <w:szCs w:val="24"/>
        </w:rPr>
        <w:t>единичного</w:t>
      </w:r>
      <w:r w:rsidRPr="0010096F">
        <w:rPr>
          <w:spacing w:val="40"/>
          <w:sz w:val="24"/>
          <w:szCs w:val="24"/>
        </w:rPr>
        <w:t xml:space="preserve"> </w:t>
      </w:r>
      <w:r w:rsidRPr="0010096F">
        <w:rPr>
          <w:sz w:val="24"/>
          <w:szCs w:val="24"/>
        </w:rPr>
        <w:t>экземпляра</w:t>
      </w:r>
      <w:r w:rsidRPr="0010096F">
        <w:rPr>
          <w:spacing w:val="40"/>
          <w:sz w:val="24"/>
          <w:szCs w:val="24"/>
        </w:rPr>
        <w:t xml:space="preserve"> </w:t>
      </w:r>
      <w:r w:rsidRPr="0010096F">
        <w:rPr>
          <w:sz w:val="24"/>
          <w:szCs w:val="24"/>
        </w:rPr>
        <w:t>СИ</w:t>
      </w:r>
      <w:r w:rsidRPr="0010096F">
        <w:rPr>
          <w:spacing w:val="37"/>
          <w:sz w:val="24"/>
          <w:szCs w:val="24"/>
        </w:rPr>
        <w:t xml:space="preserve"> </w:t>
      </w:r>
      <w:r w:rsidRPr="0010096F">
        <w:rPr>
          <w:sz w:val="24"/>
          <w:szCs w:val="24"/>
        </w:rPr>
        <w:t>(по</w:t>
      </w:r>
      <w:r w:rsidRPr="0010096F">
        <w:rPr>
          <w:spacing w:val="40"/>
          <w:sz w:val="24"/>
          <w:szCs w:val="24"/>
        </w:rPr>
        <w:t xml:space="preserve"> </w:t>
      </w:r>
      <w:r w:rsidRPr="0010096F">
        <w:rPr>
          <w:sz w:val="24"/>
          <w:szCs w:val="24"/>
        </w:rPr>
        <w:t>ИК,</w:t>
      </w:r>
      <w:r w:rsidRPr="0010096F">
        <w:rPr>
          <w:spacing w:val="32"/>
          <w:sz w:val="24"/>
          <w:szCs w:val="24"/>
        </w:rPr>
        <w:t xml:space="preserve"> </w:t>
      </w:r>
      <w:r w:rsidRPr="0010096F">
        <w:rPr>
          <w:sz w:val="24"/>
          <w:szCs w:val="24"/>
        </w:rPr>
        <w:t>относящихся</w:t>
      </w:r>
      <w:r w:rsidRPr="0010096F">
        <w:rPr>
          <w:spacing w:val="40"/>
          <w:sz w:val="24"/>
          <w:szCs w:val="24"/>
        </w:rPr>
        <w:t xml:space="preserve"> </w:t>
      </w:r>
      <w:r w:rsidRPr="0010096F">
        <w:rPr>
          <w:sz w:val="24"/>
          <w:szCs w:val="24"/>
        </w:rPr>
        <w:t>к сфере государственного регулирования);</w:t>
      </w:r>
    </w:p>
    <w:p w14:paraId="4B1F98F7" w14:textId="77777777" w:rsidR="00977FE2" w:rsidRPr="0010096F" w:rsidRDefault="00D46F42" w:rsidP="007900C6">
      <w:pPr>
        <w:pStyle w:val="af5"/>
        <w:numPr>
          <w:ilvl w:val="0"/>
          <w:numId w:val="21"/>
        </w:numPr>
        <w:tabs>
          <w:tab w:val="left" w:pos="1134"/>
          <w:tab w:val="left" w:pos="1448"/>
        </w:tabs>
        <w:spacing w:before="4" w:line="276" w:lineRule="auto"/>
        <w:ind w:left="0" w:firstLine="709"/>
        <w:rPr>
          <w:sz w:val="24"/>
          <w:szCs w:val="24"/>
        </w:rPr>
      </w:pPr>
      <w:r w:rsidRPr="0010096F">
        <w:rPr>
          <w:sz w:val="24"/>
          <w:szCs w:val="24"/>
        </w:rPr>
        <w:t>поверка/калибровка</w:t>
      </w:r>
      <w:r w:rsidRPr="0010096F">
        <w:rPr>
          <w:spacing w:val="-3"/>
          <w:sz w:val="24"/>
          <w:szCs w:val="24"/>
        </w:rPr>
        <w:t xml:space="preserve"> </w:t>
      </w:r>
      <w:r w:rsidRPr="0010096F">
        <w:rPr>
          <w:sz w:val="24"/>
          <w:szCs w:val="24"/>
        </w:rPr>
        <w:t>СИ,</w:t>
      </w:r>
      <w:r w:rsidRPr="0010096F">
        <w:rPr>
          <w:spacing w:val="10"/>
          <w:sz w:val="24"/>
          <w:szCs w:val="24"/>
        </w:rPr>
        <w:t xml:space="preserve"> </w:t>
      </w:r>
      <w:r w:rsidRPr="0010096F">
        <w:rPr>
          <w:spacing w:val="-5"/>
          <w:sz w:val="24"/>
          <w:szCs w:val="24"/>
        </w:rPr>
        <w:t>ИК;</w:t>
      </w:r>
    </w:p>
    <w:p w14:paraId="163C1187" w14:textId="77777777" w:rsidR="00977FE2" w:rsidRPr="0010096F" w:rsidRDefault="00D46F42" w:rsidP="007900C6">
      <w:pPr>
        <w:pStyle w:val="af5"/>
        <w:numPr>
          <w:ilvl w:val="0"/>
          <w:numId w:val="21"/>
        </w:numPr>
        <w:tabs>
          <w:tab w:val="left" w:pos="1134"/>
          <w:tab w:val="left" w:pos="1450"/>
        </w:tabs>
        <w:spacing w:before="3" w:line="276" w:lineRule="auto"/>
        <w:ind w:left="0" w:firstLine="709"/>
        <w:rPr>
          <w:sz w:val="24"/>
          <w:szCs w:val="24"/>
        </w:rPr>
      </w:pPr>
      <w:r w:rsidRPr="0010096F">
        <w:rPr>
          <w:sz w:val="24"/>
          <w:szCs w:val="24"/>
        </w:rPr>
        <w:t>разработка</w:t>
      </w:r>
      <w:r w:rsidRPr="0010096F">
        <w:rPr>
          <w:spacing w:val="6"/>
          <w:sz w:val="24"/>
          <w:szCs w:val="24"/>
        </w:rPr>
        <w:t xml:space="preserve"> </w:t>
      </w:r>
      <w:r w:rsidRPr="0010096F">
        <w:rPr>
          <w:sz w:val="24"/>
          <w:szCs w:val="24"/>
        </w:rPr>
        <w:t>методики</w:t>
      </w:r>
      <w:r w:rsidRPr="0010096F">
        <w:rPr>
          <w:spacing w:val="-7"/>
          <w:sz w:val="24"/>
          <w:szCs w:val="24"/>
        </w:rPr>
        <w:t xml:space="preserve"> </w:t>
      </w:r>
      <w:r w:rsidRPr="0010096F">
        <w:rPr>
          <w:sz w:val="24"/>
          <w:szCs w:val="24"/>
        </w:rPr>
        <w:t>поверки/калибровки</w:t>
      </w:r>
      <w:r w:rsidRPr="0010096F">
        <w:rPr>
          <w:spacing w:val="-13"/>
          <w:sz w:val="24"/>
          <w:szCs w:val="24"/>
        </w:rPr>
        <w:t xml:space="preserve"> </w:t>
      </w:r>
      <w:r w:rsidRPr="0010096F">
        <w:rPr>
          <w:spacing w:val="-5"/>
          <w:sz w:val="24"/>
          <w:szCs w:val="24"/>
        </w:rPr>
        <w:t>ИК;</w:t>
      </w:r>
    </w:p>
    <w:p w14:paraId="19791AB2" w14:textId="77777777" w:rsidR="00977FE2" w:rsidRPr="0010096F" w:rsidRDefault="00D46F42" w:rsidP="007900C6">
      <w:pPr>
        <w:pStyle w:val="af5"/>
        <w:numPr>
          <w:ilvl w:val="0"/>
          <w:numId w:val="21"/>
        </w:numPr>
        <w:tabs>
          <w:tab w:val="left" w:pos="1134"/>
          <w:tab w:val="left" w:pos="1445"/>
        </w:tabs>
        <w:spacing w:line="276" w:lineRule="auto"/>
        <w:ind w:left="0" w:firstLine="709"/>
        <w:rPr>
          <w:sz w:val="24"/>
          <w:szCs w:val="24"/>
        </w:rPr>
      </w:pPr>
      <w:r w:rsidRPr="0010096F">
        <w:rPr>
          <w:sz w:val="24"/>
          <w:szCs w:val="24"/>
        </w:rPr>
        <w:t>оформление</w:t>
      </w:r>
      <w:r w:rsidRPr="0010096F">
        <w:rPr>
          <w:spacing w:val="11"/>
          <w:sz w:val="24"/>
          <w:szCs w:val="24"/>
        </w:rPr>
        <w:t xml:space="preserve"> </w:t>
      </w:r>
      <w:r w:rsidRPr="0010096F">
        <w:rPr>
          <w:sz w:val="24"/>
          <w:szCs w:val="24"/>
        </w:rPr>
        <w:t>паспортов-протоколов</w:t>
      </w:r>
      <w:r w:rsidRPr="0010096F">
        <w:rPr>
          <w:spacing w:val="-23"/>
          <w:sz w:val="24"/>
          <w:szCs w:val="24"/>
        </w:rPr>
        <w:t xml:space="preserve"> </w:t>
      </w:r>
      <w:r w:rsidRPr="0010096F">
        <w:rPr>
          <w:sz w:val="24"/>
          <w:szCs w:val="24"/>
        </w:rPr>
        <w:t>по</w:t>
      </w:r>
      <w:r w:rsidRPr="0010096F">
        <w:rPr>
          <w:spacing w:val="-7"/>
          <w:sz w:val="24"/>
          <w:szCs w:val="24"/>
        </w:rPr>
        <w:t xml:space="preserve"> </w:t>
      </w:r>
      <w:r w:rsidRPr="0010096F">
        <w:rPr>
          <w:sz w:val="24"/>
          <w:szCs w:val="24"/>
        </w:rPr>
        <w:t>каждому</w:t>
      </w:r>
      <w:r w:rsidRPr="0010096F">
        <w:rPr>
          <w:spacing w:val="13"/>
          <w:sz w:val="24"/>
          <w:szCs w:val="24"/>
        </w:rPr>
        <w:t xml:space="preserve"> </w:t>
      </w:r>
      <w:r w:rsidRPr="0010096F">
        <w:rPr>
          <w:spacing w:val="-5"/>
          <w:sz w:val="24"/>
          <w:szCs w:val="24"/>
        </w:rPr>
        <w:t>ИК;</w:t>
      </w:r>
    </w:p>
    <w:p w14:paraId="5601F069" w14:textId="77777777" w:rsidR="00977FE2" w:rsidRPr="0010096F" w:rsidRDefault="00D46F42" w:rsidP="007900C6">
      <w:pPr>
        <w:pStyle w:val="af5"/>
        <w:numPr>
          <w:ilvl w:val="0"/>
          <w:numId w:val="21"/>
        </w:numPr>
        <w:tabs>
          <w:tab w:val="left" w:pos="1134"/>
          <w:tab w:val="left" w:pos="1443"/>
        </w:tabs>
        <w:spacing w:before="3" w:line="276" w:lineRule="auto"/>
        <w:ind w:left="0" w:firstLine="709"/>
        <w:rPr>
          <w:sz w:val="24"/>
          <w:szCs w:val="24"/>
        </w:rPr>
      </w:pPr>
      <w:r w:rsidRPr="0010096F">
        <w:rPr>
          <w:sz w:val="24"/>
          <w:szCs w:val="24"/>
        </w:rPr>
        <w:t>метрологический</w:t>
      </w:r>
      <w:r w:rsidRPr="0010096F">
        <w:rPr>
          <w:spacing w:val="40"/>
          <w:sz w:val="24"/>
          <w:szCs w:val="24"/>
        </w:rPr>
        <w:t xml:space="preserve"> </w:t>
      </w:r>
      <w:r w:rsidRPr="0010096F">
        <w:rPr>
          <w:sz w:val="24"/>
          <w:szCs w:val="24"/>
        </w:rPr>
        <w:t>надзор</w:t>
      </w:r>
      <w:r w:rsidRPr="0010096F">
        <w:rPr>
          <w:spacing w:val="74"/>
          <w:sz w:val="24"/>
          <w:szCs w:val="24"/>
        </w:rPr>
        <w:t xml:space="preserve"> </w:t>
      </w:r>
      <w:r w:rsidRPr="0010096F">
        <w:rPr>
          <w:sz w:val="24"/>
          <w:szCs w:val="24"/>
        </w:rPr>
        <w:t>и</w:t>
      </w:r>
      <w:r w:rsidRPr="0010096F">
        <w:rPr>
          <w:spacing w:val="40"/>
          <w:sz w:val="24"/>
          <w:szCs w:val="24"/>
        </w:rPr>
        <w:t xml:space="preserve"> </w:t>
      </w:r>
      <w:r w:rsidRPr="0010096F">
        <w:rPr>
          <w:sz w:val="24"/>
          <w:szCs w:val="24"/>
        </w:rPr>
        <w:t>контроль</w:t>
      </w:r>
      <w:r w:rsidRPr="0010096F">
        <w:rPr>
          <w:spacing w:val="76"/>
          <w:sz w:val="24"/>
          <w:szCs w:val="24"/>
        </w:rPr>
        <w:t xml:space="preserve"> </w:t>
      </w:r>
      <w:r w:rsidRPr="0010096F">
        <w:rPr>
          <w:sz w:val="24"/>
          <w:szCs w:val="24"/>
        </w:rPr>
        <w:t>за</w:t>
      </w:r>
      <w:r w:rsidRPr="0010096F">
        <w:rPr>
          <w:spacing w:val="40"/>
          <w:sz w:val="24"/>
          <w:szCs w:val="24"/>
        </w:rPr>
        <w:t xml:space="preserve"> </w:t>
      </w:r>
      <w:r w:rsidRPr="0010096F">
        <w:rPr>
          <w:sz w:val="24"/>
          <w:szCs w:val="24"/>
        </w:rPr>
        <w:t>применением</w:t>
      </w:r>
      <w:r w:rsidRPr="0010096F">
        <w:rPr>
          <w:spacing w:val="80"/>
          <w:sz w:val="24"/>
          <w:szCs w:val="24"/>
        </w:rPr>
        <w:t xml:space="preserve"> </w:t>
      </w:r>
      <w:r w:rsidRPr="0010096F">
        <w:rPr>
          <w:sz w:val="24"/>
          <w:szCs w:val="24"/>
        </w:rPr>
        <w:t>СИ,</w:t>
      </w:r>
      <w:r w:rsidRPr="0010096F">
        <w:rPr>
          <w:spacing w:val="73"/>
          <w:sz w:val="24"/>
          <w:szCs w:val="24"/>
        </w:rPr>
        <w:t xml:space="preserve"> </w:t>
      </w:r>
      <w:r w:rsidRPr="0010096F">
        <w:rPr>
          <w:sz w:val="24"/>
          <w:szCs w:val="24"/>
        </w:rPr>
        <w:t>ИК,</w:t>
      </w:r>
      <w:r w:rsidRPr="0010096F">
        <w:rPr>
          <w:spacing w:val="74"/>
          <w:sz w:val="24"/>
          <w:szCs w:val="24"/>
        </w:rPr>
        <w:t xml:space="preserve"> </w:t>
      </w:r>
      <w:r w:rsidRPr="0010096F">
        <w:rPr>
          <w:sz w:val="24"/>
          <w:szCs w:val="24"/>
        </w:rPr>
        <w:t>АСУ</w:t>
      </w:r>
      <w:r w:rsidRPr="0010096F">
        <w:rPr>
          <w:spacing w:val="77"/>
          <w:sz w:val="24"/>
          <w:szCs w:val="24"/>
        </w:rPr>
        <w:t xml:space="preserve"> </w:t>
      </w:r>
      <w:r w:rsidRPr="0010096F">
        <w:rPr>
          <w:sz w:val="24"/>
          <w:szCs w:val="24"/>
        </w:rPr>
        <w:t>ТП</w:t>
      </w:r>
      <w:r w:rsidRPr="0010096F">
        <w:rPr>
          <w:spacing w:val="69"/>
          <w:sz w:val="24"/>
          <w:szCs w:val="24"/>
        </w:rPr>
        <w:t xml:space="preserve"> </w:t>
      </w:r>
      <w:r w:rsidRPr="0010096F">
        <w:rPr>
          <w:sz w:val="24"/>
          <w:szCs w:val="24"/>
        </w:rPr>
        <w:t>в</w:t>
      </w:r>
      <w:r w:rsidRPr="0010096F">
        <w:rPr>
          <w:spacing w:val="40"/>
          <w:sz w:val="24"/>
          <w:szCs w:val="24"/>
        </w:rPr>
        <w:t xml:space="preserve"> </w:t>
      </w:r>
      <w:r w:rsidRPr="0010096F">
        <w:rPr>
          <w:sz w:val="24"/>
          <w:szCs w:val="24"/>
        </w:rPr>
        <w:t>целом, аттестованными МИ в процессе эксплуатации.</w:t>
      </w:r>
    </w:p>
    <w:p w14:paraId="2370CC81" w14:textId="77777777" w:rsidR="00977FE2" w:rsidRPr="0010096F" w:rsidRDefault="00D46F42">
      <w:pPr>
        <w:pStyle w:val="af5"/>
        <w:numPr>
          <w:ilvl w:val="2"/>
          <w:numId w:val="106"/>
        </w:numPr>
        <w:tabs>
          <w:tab w:val="left" w:pos="1134"/>
          <w:tab w:val="left" w:pos="1919"/>
        </w:tabs>
        <w:spacing w:line="276" w:lineRule="auto"/>
        <w:ind w:left="0" w:firstLine="709"/>
        <w:rPr>
          <w:sz w:val="24"/>
          <w:szCs w:val="24"/>
        </w:rPr>
        <w:pPrChange w:id="68" w:author="AO" w:date="2024-11-26T15:43:00Z">
          <w:pPr>
            <w:pStyle w:val="af5"/>
            <w:numPr>
              <w:ilvl w:val="3"/>
              <w:numId w:val="59"/>
            </w:numPr>
            <w:tabs>
              <w:tab w:val="left" w:pos="1134"/>
              <w:tab w:val="left" w:pos="1881"/>
            </w:tabs>
            <w:spacing w:line="276" w:lineRule="auto"/>
            <w:ind w:left="0" w:firstLine="709"/>
          </w:pPr>
        </w:pPrChange>
      </w:pPr>
      <w:r w:rsidRPr="0010096F">
        <w:rPr>
          <w:sz w:val="24"/>
          <w:szCs w:val="24"/>
        </w:rPr>
        <w:t>Решения по</w:t>
      </w:r>
      <w:r w:rsidRPr="007B1366">
        <w:rPr>
          <w:sz w:val="24"/>
          <w:szCs w:val="24"/>
        </w:rPr>
        <w:t xml:space="preserve"> </w:t>
      </w:r>
      <w:r w:rsidRPr="0010096F">
        <w:rPr>
          <w:sz w:val="24"/>
          <w:szCs w:val="24"/>
        </w:rPr>
        <w:t>метрологическому обеспечению АИИС КУЭ должны соответствовать техническим требованиям оптового рынка и включать требования к комплексу мероприятий по МО на всех этапах жизненного цикла АИИС КУЭ:</w:t>
      </w:r>
    </w:p>
    <w:p w14:paraId="39623AF8" w14:textId="77777777" w:rsidR="00977FE2" w:rsidRPr="0010096F" w:rsidRDefault="00D46F42" w:rsidP="007900C6">
      <w:pPr>
        <w:pStyle w:val="af5"/>
        <w:numPr>
          <w:ilvl w:val="0"/>
          <w:numId w:val="20"/>
        </w:numPr>
        <w:tabs>
          <w:tab w:val="left" w:pos="1134"/>
          <w:tab w:val="left" w:pos="1443"/>
        </w:tabs>
        <w:spacing w:line="276" w:lineRule="auto"/>
        <w:ind w:left="0" w:firstLine="709"/>
        <w:rPr>
          <w:sz w:val="24"/>
          <w:szCs w:val="24"/>
        </w:rPr>
      </w:pPr>
      <w:r w:rsidRPr="0010096F">
        <w:rPr>
          <w:sz w:val="24"/>
          <w:szCs w:val="24"/>
        </w:rPr>
        <w:t>метрологическая</w:t>
      </w:r>
      <w:r w:rsidRPr="0010096F">
        <w:rPr>
          <w:spacing w:val="-10"/>
          <w:sz w:val="24"/>
          <w:szCs w:val="24"/>
        </w:rPr>
        <w:t xml:space="preserve"> </w:t>
      </w:r>
      <w:r w:rsidRPr="0010096F">
        <w:rPr>
          <w:sz w:val="24"/>
          <w:szCs w:val="24"/>
        </w:rPr>
        <w:t>экспертиза</w:t>
      </w:r>
      <w:r w:rsidRPr="0010096F">
        <w:rPr>
          <w:spacing w:val="-1"/>
          <w:sz w:val="24"/>
          <w:szCs w:val="24"/>
        </w:rPr>
        <w:t xml:space="preserve"> </w:t>
      </w:r>
      <w:r w:rsidRPr="0010096F">
        <w:rPr>
          <w:sz w:val="24"/>
          <w:szCs w:val="24"/>
        </w:rPr>
        <w:t>проектной</w:t>
      </w:r>
      <w:r w:rsidRPr="0010096F">
        <w:rPr>
          <w:spacing w:val="-2"/>
          <w:sz w:val="24"/>
          <w:szCs w:val="24"/>
        </w:rPr>
        <w:t xml:space="preserve"> документации;</w:t>
      </w:r>
    </w:p>
    <w:p w14:paraId="087D083A" w14:textId="77777777" w:rsidR="00977FE2" w:rsidRPr="0010096F" w:rsidRDefault="00D46F42" w:rsidP="007900C6">
      <w:pPr>
        <w:pStyle w:val="af5"/>
        <w:numPr>
          <w:ilvl w:val="0"/>
          <w:numId w:val="20"/>
        </w:numPr>
        <w:tabs>
          <w:tab w:val="left" w:pos="1134"/>
          <w:tab w:val="left" w:pos="1442"/>
        </w:tabs>
        <w:spacing w:line="276" w:lineRule="auto"/>
        <w:ind w:left="0" w:firstLine="709"/>
        <w:rPr>
          <w:sz w:val="24"/>
          <w:szCs w:val="24"/>
        </w:rPr>
      </w:pPr>
      <w:r w:rsidRPr="0010096F">
        <w:rPr>
          <w:sz w:val="24"/>
          <w:szCs w:val="24"/>
        </w:rPr>
        <w:t>проведение испытаний с целью утверждения типа единичного экземпляра СИ и внесению АИИС КУЭ в Федеральный реестр СИ с получением Свидетельства об утверждении типа СИ по ИК, относящимся к сфере государственного регулирования;</w:t>
      </w:r>
    </w:p>
    <w:p w14:paraId="3FB13B2A" w14:textId="77777777" w:rsidR="00977FE2" w:rsidRPr="0010096F" w:rsidRDefault="00D46F42" w:rsidP="007900C6">
      <w:pPr>
        <w:pStyle w:val="af4"/>
        <w:numPr>
          <w:ilvl w:val="0"/>
          <w:numId w:val="54"/>
        </w:numPr>
        <w:tabs>
          <w:tab w:val="left" w:pos="1134"/>
        </w:tabs>
        <w:spacing w:line="276" w:lineRule="auto"/>
        <w:ind w:left="0" w:firstLine="709"/>
      </w:pPr>
      <w:r w:rsidRPr="0010096F">
        <w:t>проведение поверки СИ, ИК (по ИК, относящимся к сфере государственного регулирования) АИИС КУЭ, проведение калибровки СИ, ИК (по ИК, не относящимся к сфере государственного регулирования);</w:t>
      </w:r>
    </w:p>
    <w:p w14:paraId="0D37868A" w14:textId="77777777" w:rsidR="00977FE2" w:rsidRPr="0010096F" w:rsidRDefault="00D46F42" w:rsidP="007900C6">
      <w:pPr>
        <w:pStyle w:val="af4"/>
        <w:numPr>
          <w:ilvl w:val="0"/>
          <w:numId w:val="54"/>
        </w:numPr>
        <w:tabs>
          <w:tab w:val="left" w:pos="1134"/>
        </w:tabs>
        <w:spacing w:line="276" w:lineRule="auto"/>
        <w:ind w:left="0" w:firstLine="709"/>
      </w:pPr>
      <w:r w:rsidRPr="0010096F">
        <w:lastRenderedPageBreak/>
        <w:t>оформление паспортов-протоколов на измерительные комплексы (по ИК,</w:t>
      </w:r>
      <w:r w:rsidRPr="0010096F">
        <w:rPr>
          <w:spacing w:val="80"/>
        </w:rPr>
        <w:t xml:space="preserve"> </w:t>
      </w:r>
      <w:r w:rsidRPr="0010096F">
        <w:t>относящимся к сфере государственного регулирования, паспорта-протоколы оформляются в соответствии с требованиями приложения № 11.5 к Положению о порядке получения статуса субъекта оптового рынка и ведения реестра субъектов оптового рынка);</w:t>
      </w:r>
    </w:p>
    <w:p w14:paraId="26310C2A" w14:textId="77777777" w:rsidR="00977FE2" w:rsidRPr="0010096F" w:rsidRDefault="00D46F42" w:rsidP="007900C6">
      <w:pPr>
        <w:pStyle w:val="af5"/>
        <w:numPr>
          <w:ilvl w:val="0"/>
          <w:numId w:val="54"/>
        </w:numPr>
        <w:tabs>
          <w:tab w:val="left" w:pos="1134"/>
          <w:tab w:val="left" w:pos="1435"/>
        </w:tabs>
        <w:spacing w:line="276" w:lineRule="auto"/>
        <w:ind w:left="0" w:firstLine="709"/>
        <w:rPr>
          <w:sz w:val="24"/>
          <w:szCs w:val="24"/>
        </w:rPr>
      </w:pPr>
      <w:r w:rsidRPr="0010096F">
        <w:rPr>
          <w:sz w:val="24"/>
          <w:szCs w:val="24"/>
        </w:rPr>
        <w:t>разработка и аттестация в установленном</w:t>
      </w:r>
      <w:r w:rsidRPr="0010096F">
        <w:rPr>
          <w:spacing w:val="29"/>
          <w:sz w:val="24"/>
          <w:szCs w:val="24"/>
        </w:rPr>
        <w:t xml:space="preserve"> </w:t>
      </w:r>
      <w:r w:rsidRPr="0010096F">
        <w:rPr>
          <w:sz w:val="24"/>
          <w:szCs w:val="24"/>
        </w:rPr>
        <w:t>порядке МИ (по всем ИК) и внесение МИ в Федеральный реестр МИ (по ИК, относящимся к сфере государственного регулирования);</w:t>
      </w:r>
    </w:p>
    <w:p w14:paraId="42AC6B4B" w14:textId="77777777" w:rsidR="00977FE2" w:rsidRPr="0010096F" w:rsidRDefault="00D46F42" w:rsidP="007900C6">
      <w:pPr>
        <w:pStyle w:val="af5"/>
        <w:numPr>
          <w:ilvl w:val="0"/>
          <w:numId w:val="20"/>
        </w:numPr>
        <w:tabs>
          <w:tab w:val="left" w:pos="1134"/>
          <w:tab w:val="left" w:pos="1434"/>
        </w:tabs>
        <w:spacing w:line="276" w:lineRule="auto"/>
        <w:ind w:left="0" w:firstLine="709"/>
        <w:rPr>
          <w:sz w:val="24"/>
          <w:szCs w:val="24"/>
        </w:rPr>
      </w:pPr>
      <w:r w:rsidRPr="0010096F">
        <w:rPr>
          <w:sz w:val="24"/>
          <w:szCs w:val="24"/>
        </w:rPr>
        <w:t>метрологический</w:t>
      </w:r>
      <w:r w:rsidRPr="0010096F">
        <w:rPr>
          <w:spacing w:val="34"/>
          <w:sz w:val="24"/>
          <w:szCs w:val="24"/>
        </w:rPr>
        <w:t xml:space="preserve"> </w:t>
      </w:r>
      <w:r w:rsidRPr="0010096F">
        <w:rPr>
          <w:sz w:val="24"/>
          <w:szCs w:val="24"/>
        </w:rPr>
        <w:t>надзор</w:t>
      </w:r>
      <w:r w:rsidRPr="0010096F">
        <w:rPr>
          <w:spacing w:val="34"/>
          <w:sz w:val="24"/>
          <w:szCs w:val="24"/>
        </w:rPr>
        <w:t xml:space="preserve"> </w:t>
      </w:r>
      <w:r w:rsidRPr="0010096F">
        <w:rPr>
          <w:sz w:val="24"/>
          <w:szCs w:val="24"/>
        </w:rPr>
        <w:t>и</w:t>
      </w:r>
      <w:r w:rsidRPr="0010096F">
        <w:rPr>
          <w:spacing w:val="36"/>
          <w:sz w:val="24"/>
          <w:szCs w:val="24"/>
        </w:rPr>
        <w:t xml:space="preserve"> </w:t>
      </w:r>
      <w:r w:rsidRPr="0010096F">
        <w:rPr>
          <w:sz w:val="24"/>
          <w:szCs w:val="24"/>
        </w:rPr>
        <w:t>контроль</w:t>
      </w:r>
      <w:r w:rsidRPr="0010096F">
        <w:rPr>
          <w:spacing w:val="43"/>
          <w:sz w:val="24"/>
          <w:szCs w:val="24"/>
        </w:rPr>
        <w:t xml:space="preserve"> </w:t>
      </w:r>
      <w:r w:rsidRPr="0010096F">
        <w:rPr>
          <w:sz w:val="24"/>
          <w:szCs w:val="24"/>
        </w:rPr>
        <w:t>за</w:t>
      </w:r>
      <w:r w:rsidRPr="0010096F">
        <w:rPr>
          <w:spacing w:val="28"/>
          <w:sz w:val="24"/>
          <w:szCs w:val="24"/>
        </w:rPr>
        <w:t xml:space="preserve"> </w:t>
      </w:r>
      <w:r w:rsidRPr="0010096F">
        <w:rPr>
          <w:sz w:val="24"/>
          <w:szCs w:val="24"/>
        </w:rPr>
        <w:t>применением</w:t>
      </w:r>
      <w:r w:rsidRPr="0010096F">
        <w:rPr>
          <w:spacing w:val="60"/>
          <w:sz w:val="24"/>
          <w:szCs w:val="24"/>
        </w:rPr>
        <w:t xml:space="preserve"> </w:t>
      </w:r>
      <w:r w:rsidRPr="0010096F">
        <w:rPr>
          <w:sz w:val="24"/>
          <w:szCs w:val="24"/>
        </w:rPr>
        <w:t>СИ,</w:t>
      </w:r>
      <w:r w:rsidRPr="0010096F">
        <w:rPr>
          <w:spacing w:val="35"/>
          <w:sz w:val="24"/>
          <w:szCs w:val="24"/>
        </w:rPr>
        <w:t xml:space="preserve"> </w:t>
      </w:r>
      <w:r w:rsidRPr="0010096F">
        <w:rPr>
          <w:sz w:val="24"/>
          <w:szCs w:val="24"/>
        </w:rPr>
        <w:t>ИК,</w:t>
      </w:r>
      <w:r w:rsidRPr="0010096F">
        <w:rPr>
          <w:spacing w:val="33"/>
          <w:sz w:val="24"/>
          <w:szCs w:val="24"/>
        </w:rPr>
        <w:t xml:space="preserve"> </w:t>
      </w:r>
      <w:r w:rsidRPr="0010096F">
        <w:rPr>
          <w:sz w:val="24"/>
          <w:szCs w:val="24"/>
        </w:rPr>
        <w:t>АИИС</w:t>
      </w:r>
      <w:r w:rsidRPr="0010096F">
        <w:rPr>
          <w:spacing w:val="49"/>
          <w:sz w:val="24"/>
          <w:szCs w:val="24"/>
        </w:rPr>
        <w:t xml:space="preserve"> </w:t>
      </w:r>
      <w:r w:rsidRPr="0010096F">
        <w:rPr>
          <w:sz w:val="24"/>
          <w:szCs w:val="24"/>
        </w:rPr>
        <w:t>КУЭ</w:t>
      </w:r>
      <w:r w:rsidRPr="0010096F">
        <w:rPr>
          <w:spacing w:val="40"/>
          <w:sz w:val="24"/>
          <w:szCs w:val="24"/>
        </w:rPr>
        <w:t xml:space="preserve"> </w:t>
      </w:r>
      <w:r w:rsidRPr="0010096F">
        <w:rPr>
          <w:sz w:val="24"/>
          <w:szCs w:val="24"/>
        </w:rPr>
        <w:t>в</w:t>
      </w:r>
      <w:r w:rsidRPr="0010096F">
        <w:rPr>
          <w:spacing w:val="27"/>
          <w:sz w:val="24"/>
          <w:szCs w:val="24"/>
        </w:rPr>
        <w:t xml:space="preserve"> </w:t>
      </w:r>
      <w:r w:rsidRPr="0010096F">
        <w:rPr>
          <w:spacing w:val="-2"/>
          <w:sz w:val="24"/>
          <w:szCs w:val="24"/>
        </w:rPr>
        <w:t xml:space="preserve">целом, </w:t>
      </w:r>
      <w:r w:rsidRPr="0010096F">
        <w:rPr>
          <w:sz w:val="24"/>
          <w:szCs w:val="24"/>
        </w:rPr>
        <w:t>аттестованных</w:t>
      </w:r>
      <w:r w:rsidRPr="0010096F">
        <w:rPr>
          <w:spacing w:val="14"/>
          <w:sz w:val="24"/>
          <w:szCs w:val="24"/>
        </w:rPr>
        <w:t xml:space="preserve"> </w:t>
      </w:r>
      <w:r w:rsidRPr="0010096F">
        <w:rPr>
          <w:sz w:val="24"/>
          <w:szCs w:val="24"/>
        </w:rPr>
        <w:t>l\..1ВИ</w:t>
      </w:r>
      <w:r w:rsidRPr="0010096F">
        <w:rPr>
          <w:spacing w:val="12"/>
          <w:sz w:val="24"/>
          <w:szCs w:val="24"/>
        </w:rPr>
        <w:t xml:space="preserve"> </w:t>
      </w:r>
      <w:r w:rsidRPr="0010096F">
        <w:rPr>
          <w:sz w:val="24"/>
          <w:szCs w:val="24"/>
        </w:rPr>
        <w:t>в</w:t>
      </w:r>
      <w:r w:rsidRPr="0010096F">
        <w:rPr>
          <w:spacing w:val="-2"/>
          <w:sz w:val="24"/>
          <w:szCs w:val="24"/>
        </w:rPr>
        <w:t xml:space="preserve"> </w:t>
      </w:r>
      <w:r w:rsidRPr="0010096F">
        <w:rPr>
          <w:sz w:val="24"/>
          <w:szCs w:val="24"/>
        </w:rPr>
        <w:t>процессе</w:t>
      </w:r>
      <w:r w:rsidRPr="0010096F">
        <w:rPr>
          <w:spacing w:val="11"/>
          <w:sz w:val="24"/>
          <w:szCs w:val="24"/>
        </w:rPr>
        <w:t xml:space="preserve"> </w:t>
      </w:r>
      <w:r w:rsidRPr="0010096F">
        <w:rPr>
          <w:spacing w:val="-2"/>
          <w:sz w:val="24"/>
          <w:szCs w:val="24"/>
        </w:rPr>
        <w:t>эксплуатации.</w:t>
      </w:r>
    </w:p>
    <w:p w14:paraId="6B9CF363" w14:textId="77777777" w:rsidR="00977FE2" w:rsidRPr="0010096F" w:rsidRDefault="00D46F42" w:rsidP="007900C6">
      <w:pPr>
        <w:pStyle w:val="af4"/>
        <w:tabs>
          <w:tab w:val="left" w:pos="1134"/>
          <w:tab w:val="left" w:pos="1732"/>
          <w:tab w:val="left" w:pos="3512"/>
          <w:tab w:val="left" w:pos="5018"/>
          <w:tab w:val="left" w:pos="5929"/>
          <w:tab w:val="left" w:pos="6659"/>
          <w:tab w:val="left" w:pos="7235"/>
          <w:tab w:val="left" w:pos="9120"/>
        </w:tabs>
        <w:spacing w:before="4" w:line="276" w:lineRule="auto"/>
        <w:ind w:firstLine="709"/>
      </w:pPr>
      <w:r w:rsidRPr="0010096F">
        <w:rPr>
          <w:spacing w:val="-4"/>
        </w:rPr>
        <w:t>При</w:t>
      </w:r>
      <w:r w:rsidRPr="0010096F">
        <w:t xml:space="preserve"> </w:t>
      </w:r>
      <w:r w:rsidRPr="0010096F">
        <w:rPr>
          <w:spacing w:val="-2"/>
        </w:rPr>
        <w:t>модернизации,</w:t>
      </w:r>
      <w:r w:rsidRPr="0010096F">
        <w:t xml:space="preserve"> </w:t>
      </w:r>
      <w:r w:rsidRPr="0010096F">
        <w:rPr>
          <w:spacing w:val="-2"/>
        </w:rPr>
        <w:t>расширении</w:t>
      </w:r>
      <w:r w:rsidRPr="0010096F">
        <w:t xml:space="preserve"> </w:t>
      </w:r>
      <w:r w:rsidRPr="0010096F">
        <w:rPr>
          <w:spacing w:val="-4"/>
        </w:rPr>
        <w:t>АИИС</w:t>
      </w:r>
      <w:r w:rsidRPr="0010096F">
        <w:t xml:space="preserve"> </w:t>
      </w:r>
      <w:r w:rsidRPr="0010096F">
        <w:rPr>
          <w:spacing w:val="-4"/>
        </w:rPr>
        <w:t>КУЭ</w:t>
      </w:r>
      <w:r w:rsidRPr="0010096F">
        <w:t xml:space="preserve"> </w:t>
      </w:r>
      <w:r w:rsidRPr="0010096F">
        <w:rPr>
          <w:spacing w:val="-6"/>
        </w:rPr>
        <w:t>ПС</w:t>
      </w:r>
      <w:r w:rsidRPr="0010096F">
        <w:t xml:space="preserve"> </w:t>
      </w:r>
      <w:r w:rsidRPr="0010096F">
        <w:rPr>
          <w:spacing w:val="-2"/>
        </w:rPr>
        <w:t>вышеуказанные</w:t>
      </w:r>
      <w:r w:rsidRPr="0010096F">
        <w:t xml:space="preserve"> </w:t>
      </w:r>
      <w:r w:rsidRPr="0010096F">
        <w:rPr>
          <w:spacing w:val="-4"/>
        </w:rPr>
        <w:t xml:space="preserve">мероприятия </w:t>
      </w:r>
      <w:r w:rsidRPr="0010096F">
        <w:t>выполняются в отношении вновь вводимых (модернизируемых) ИК.</w:t>
      </w:r>
    </w:p>
    <w:p w14:paraId="7F320051" w14:textId="77777777" w:rsidR="00977FE2" w:rsidRPr="0010096F" w:rsidRDefault="00D46F42">
      <w:pPr>
        <w:pStyle w:val="af5"/>
        <w:numPr>
          <w:ilvl w:val="2"/>
          <w:numId w:val="106"/>
        </w:numPr>
        <w:tabs>
          <w:tab w:val="left" w:pos="1134"/>
          <w:tab w:val="left" w:pos="1919"/>
        </w:tabs>
        <w:spacing w:line="276" w:lineRule="auto"/>
        <w:ind w:left="0" w:firstLine="709"/>
        <w:rPr>
          <w:sz w:val="24"/>
          <w:szCs w:val="24"/>
        </w:rPr>
        <w:pPrChange w:id="69" w:author="AO" w:date="2024-11-26T15:43:00Z">
          <w:pPr>
            <w:pStyle w:val="af5"/>
            <w:numPr>
              <w:ilvl w:val="3"/>
              <w:numId w:val="59"/>
            </w:numPr>
            <w:tabs>
              <w:tab w:val="left" w:pos="1134"/>
              <w:tab w:val="left" w:pos="1977"/>
            </w:tabs>
            <w:spacing w:line="276" w:lineRule="auto"/>
            <w:ind w:left="0" w:firstLine="709"/>
          </w:pPr>
        </w:pPrChange>
      </w:pPr>
      <w:r w:rsidRPr="0010096F">
        <w:rPr>
          <w:sz w:val="24"/>
          <w:szCs w:val="24"/>
        </w:rPr>
        <w:t>Решения</w:t>
      </w:r>
      <w:r w:rsidRPr="00D62E3D">
        <w:rPr>
          <w:sz w:val="24"/>
          <w:szCs w:val="24"/>
        </w:rPr>
        <w:t xml:space="preserve"> </w:t>
      </w:r>
      <w:r w:rsidRPr="0010096F">
        <w:rPr>
          <w:sz w:val="24"/>
          <w:szCs w:val="24"/>
        </w:rPr>
        <w:t>по</w:t>
      </w:r>
      <w:r w:rsidRPr="00D62E3D">
        <w:rPr>
          <w:sz w:val="24"/>
          <w:szCs w:val="24"/>
        </w:rPr>
        <w:t xml:space="preserve"> </w:t>
      </w:r>
      <w:r w:rsidRPr="0010096F">
        <w:rPr>
          <w:sz w:val="24"/>
          <w:szCs w:val="24"/>
        </w:rPr>
        <w:t>организации</w:t>
      </w:r>
      <w:r w:rsidRPr="00D62E3D">
        <w:rPr>
          <w:sz w:val="24"/>
          <w:szCs w:val="24"/>
        </w:rPr>
        <w:t xml:space="preserve"> </w:t>
      </w:r>
      <w:r w:rsidRPr="0010096F">
        <w:rPr>
          <w:sz w:val="24"/>
          <w:szCs w:val="24"/>
        </w:rPr>
        <w:t>измерений, не</w:t>
      </w:r>
      <w:r w:rsidRPr="00D62E3D">
        <w:rPr>
          <w:sz w:val="24"/>
          <w:szCs w:val="24"/>
        </w:rPr>
        <w:t xml:space="preserve"> </w:t>
      </w:r>
      <w:r w:rsidRPr="0010096F">
        <w:rPr>
          <w:sz w:val="24"/>
          <w:szCs w:val="24"/>
        </w:rPr>
        <w:t>входящих</w:t>
      </w:r>
      <w:r w:rsidRPr="00D62E3D">
        <w:rPr>
          <w:sz w:val="24"/>
          <w:szCs w:val="24"/>
        </w:rPr>
        <w:t xml:space="preserve"> </w:t>
      </w:r>
      <w:r w:rsidRPr="0010096F">
        <w:rPr>
          <w:sz w:val="24"/>
          <w:szCs w:val="24"/>
        </w:rPr>
        <w:t>в</w:t>
      </w:r>
      <w:r w:rsidRPr="00D62E3D">
        <w:rPr>
          <w:sz w:val="24"/>
          <w:szCs w:val="24"/>
        </w:rPr>
        <w:t xml:space="preserve"> </w:t>
      </w:r>
      <w:r w:rsidRPr="0010096F">
        <w:rPr>
          <w:sz w:val="24"/>
          <w:szCs w:val="24"/>
        </w:rPr>
        <w:t>состав</w:t>
      </w:r>
      <w:r w:rsidRPr="00D62E3D">
        <w:rPr>
          <w:sz w:val="24"/>
          <w:szCs w:val="24"/>
        </w:rPr>
        <w:t xml:space="preserve"> </w:t>
      </w:r>
      <w:r w:rsidRPr="0010096F">
        <w:rPr>
          <w:sz w:val="24"/>
          <w:szCs w:val="24"/>
        </w:rPr>
        <w:t>ИТС,</w:t>
      </w:r>
      <w:r w:rsidRPr="00D62E3D">
        <w:rPr>
          <w:sz w:val="24"/>
          <w:szCs w:val="24"/>
        </w:rPr>
        <w:t xml:space="preserve"> должны </w:t>
      </w:r>
      <w:r w:rsidRPr="0010096F">
        <w:rPr>
          <w:sz w:val="24"/>
          <w:szCs w:val="24"/>
        </w:rPr>
        <w:t>соответствовать требованиям</w:t>
      </w:r>
      <w:r w:rsidRPr="00D62E3D">
        <w:rPr>
          <w:sz w:val="24"/>
          <w:szCs w:val="24"/>
        </w:rPr>
        <w:t xml:space="preserve"> </w:t>
      </w:r>
      <w:r w:rsidRPr="0010096F">
        <w:rPr>
          <w:sz w:val="24"/>
          <w:szCs w:val="24"/>
        </w:rPr>
        <w:t>ЗП и включать требования</w:t>
      </w:r>
      <w:r w:rsidRPr="00D62E3D">
        <w:rPr>
          <w:sz w:val="24"/>
          <w:szCs w:val="24"/>
        </w:rPr>
        <w:t xml:space="preserve"> </w:t>
      </w:r>
      <w:r w:rsidRPr="0010096F">
        <w:rPr>
          <w:sz w:val="24"/>
          <w:szCs w:val="24"/>
        </w:rPr>
        <w:t>к комплексу</w:t>
      </w:r>
      <w:r w:rsidRPr="00D62E3D">
        <w:rPr>
          <w:sz w:val="24"/>
          <w:szCs w:val="24"/>
        </w:rPr>
        <w:t xml:space="preserve"> </w:t>
      </w:r>
      <w:r w:rsidRPr="0010096F">
        <w:rPr>
          <w:sz w:val="24"/>
          <w:szCs w:val="24"/>
        </w:rPr>
        <w:t>мероприятий</w:t>
      </w:r>
      <w:r w:rsidRPr="00D62E3D">
        <w:rPr>
          <w:sz w:val="24"/>
          <w:szCs w:val="24"/>
        </w:rPr>
        <w:t xml:space="preserve"> </w:t>
      </w:r>
      <w:r w:rsidRPr="0010096F">
        <w:rPr>
          <w:sz w:val="24"/>
          <w:szCs w:val="24"/>
        </w:rPr>
        <w:t>на всех этапах жизненного цикла СИ:</w:t>
      </w:r>
    </w:p>
    <w:p w14:paraId="3C431E3C" w14:textId="77777777" w:rsidR="00977FE2" w:rsidRPr="00D62E3D" w:rsidRDefault="00D46F42" w:rsidP="00D62E3D">
      <w:pPr>
        <w:pStyle w:val="af5"/>
        <w:numPr>
          <w:ilvl w:val="0"/>
          <w:numId w:val="19"/>
        </w:numPr>
        <w:tabs>
          <w:tab w:val="left" w:pos="1134"/>
          <w:tab w:val="left" w:pos="1467"/>
        </w:tabs>
        <w:spacing w:before="1" w:line="276" w:lineRule="auto"/>
        <w:ind w:left="0" w:firstLine="709"/>
        <w:rPr>
          <w:sz w:val="24"/>
          <w:szCs w:val="24"/>
        </w:rPr>
      </w:pPr>
      <w:r w:rsidRPr="00D62E3D">
        <w:rPr>
          <w:sz w:val="24"/>
          <w:szCs w:val="24"/>
        </w:rPr>
        <w:t>поверка (для СИ, применяемых в сфере государственного регулирования); калибровка (для СИ, применяемых вне сферы государственного регулирования);</w:t>
      </w:r>
    </w:p>
    <w:p w14:paraId="75EBB28B" w14:textId="77777777" w:rsidR="00977FE2" w:rsidRPr="0010096F" w:rsidRDefault="00D46F42" w:rsidP="00D62E3D">
      <w:pPr>
        <w:pStyle w:val="af5"/>
        <w:numPr>
          <w:ilvl w:val="0"/>
          <w:numId w:val="19"/>
        </w:numPr>
        <w:tabs>
          <w:tab w:val="left" w:pos="1134"/>
          <w:tab w:val="left" w:pos="1467"/>
        </w:tabs>
        <w:spacing w:before="1" w:line="276" w:lineRule="auto"/>
        <w:ind w:left="0" w:firstLine="709"/>
        <w:rPr>
          <w:sz w:val="24"/>
          <w:szCs w:val="24"/>
        </w:rPr>
      </w:pPr>
      <w:r w:rsidRPr="0010096F">
        <w:rPr>
          <w:sz w:val="24"/>
          <w:szCs w:val="24"/>
        </w:rPr>
        <w:t xml:space="preserve">разработка и аттестация в установленном порядке МИ (за исключением прямых </w:t>
      </w:r>
      <w:r w:rsidRPr="0010096F">
        <w:rPr>
          <w:spacing w:val="-2"/>
          <w:sz w:val="24"/>
          <w:szCs w:val="24"/>
        </w:rPr>
        <w:t>измерений);</w:t>
      </w:r>
    </w:p>
    <w:p w14:paraId="6E2D7B06" w14:textId="77777777" w:rsidR="00977FE2" w:rsidRPr="00D62E3D" w:rsidRDefault="00D46F42" w:rsidP="00D62E3D">
      <w:pPr>
        <w:pStyle w:val="af5"/>
        <w:numPr>
          <w:ilvl w:val="0"/>
          <w:numId w:val="19"/>
        </w:numPr>
        <w:tabs>
          <w:tab w:val="left" w:pos="1134"/>
          <w:tab w:val="left" w:pos="1467"/>
        </w:tabs>
        <w:spacing w:before="2" w:line="276" w:lineRule="auto"/>
        <w:ind w:left="0" w:firstLine="709"/>
        <w:rPr>
          <w:sz w:val="24"/>
          <w:szCs w:val="24"/>
        </w:rPr>
      </w:pPr>
      <w:r w:rsidRPr="00D62E3D">
        <w:rPr>
          <w:sz w:val="24"/>
          <w:szCs w:val="24"/>
        </w:rPr>
        <w:lastRenderedPageBreak/>
        <w:t>оформление паспортов-протоколов на измерительные комплексы;</w:t>
      </w:r>
    </w:p>
    <w:p w14:paraId="61D5912F" w14:textId="77777777" w:rsidR="00977FE2" w:rsidRPr="0010096F" w:rsidRDefault="00D46F42" w:rsidP="00D62E3D">
      <w:pPr>
        <w:pStyle w:val="af5"/>
        <w:numPr>
          <w:ilvl w:val="0"/>
          <w:numId w:val="19"/>
        </w:numPr>
        <w:tabs>
          <w:tab w:val="left" w:pos="1134"/>
          <w:tab w:val="left" w:pos="1467"/>
        </w:tabs>
        <w:spacing w:before="2" w:line="276" w:lineRule="auto"/>
        <w:ind w:left="0" w:firstLine="709"/>
        <w:rPr>
          <w:sz w:val="24"/>
          <w:szCs w:val="24"/>
        </w:rPr>
      </w:pPr>
      <w:r w:rsidRPr="0010096F">
        <w:rPr>
          <w:sz w:val="24"/>
          <w:szCs w:val="24"/>
        </w:rPr>
        <w:t>метрологическая</w:t>
      </w:r>
      <w:r w:rsidRPr="0010096F">
        <w:rPr>
          <w:spacing w:val="-15"/>
          <w:sz w:val="24"/>
          <w:szCs w:val="24"/>
        </w:rPr>
        <w:t xml:space="preserve"> </w:t>
      </w:r>
      <w:r w:rsidRPr="0010096F">
        <w:rPr>
          <w:sz w:val="24"/>
          <w:szCs w:val="24"/>
        </w:rPr>
        <w:t>экспертиза</w:t>
      </w:r>
      <w:r w:rsidRPr="0010096F">
        <w:rPr>
          <w:spacing w:val="-7"/>
          <w:sz w:val="24"/>
          <w:szCs w:val="24"/>
        </w:rPr>
        <w:t xml:space="preserve"> </w:t>
      </w:r>
      <w:r w:rsidRPr="0010096F">
        <w:rPr>
          <w:sz w:val="24"/>
          <w:szCs w:val="24"/>
        </w:rPr>
        <w:t>технической</w:t>
      </w:r>
      <w:r w:rsidRPr="0010096F">
        <w:rPr>
          <w:spacing w:val="5"/>
          <w:sz w:val="24"/>
          <w:szCs w:val="24"/>
        </w:rPr>
        <w:t xml:space="preserve"> </w:t>
      </w:r>
      <w:r w:rsidRPr="0010096F">
        <w:rPr>
          <w:spacing w:val="-2"/>
          <w:sz w:val="24"/>
          <w:szCs w:val="24"/>
        </w:rPr>
        <w:t>документации;</w:t>
      </w:r>
    </w:p>
    <w:p w14:paraId="592FA997" w14:textId="77777777" w:rsidR="00977FE2" w:rsidRPr="0010096F" w:rsidRDefault="00D46F42" w:rsidP="00D62E3D">
      <w:pPr>
        <w:pStyle w:val="af5"/>
        <w:numPr>
          <w:ilvl w:val="0"/>
          <w:numId w:val="19"/>
        </w:numPr>
        <w:tabs>
          <w:tab w:val="left" w:pos="1134"/>
          <w:tab w:val="left" w:pos="1465"/>
        </w:tabs>
        <w:spacing w:before="2" w:line="276" w:lineRule="auto"/>
        <w:ind w:left="0" w:firstLine="709"/>
        <w:rPr>
          <w:sz w:val="24"/>
          <w:szCs w:val="24"/>
        </w:rPr>
      </w:pPr>
      <w:r w:rsidRPr="0010096F">
        <w:rPr>
          <w:sz w:val="24"/>
          <w:szCs w:val="24"/>
        </w:rPr>
        <w:t>метрологический надзор и контроль за применением СИ, ИК, АСУ ТП в целом, аттестованными МИ в процессе эксплуатации.</w:t>
      </w:r>
    </w:p>
    <w:p w14:paraId="1489E6D1" w14:textId="2C6991A0" w:rsidR="00977FE2" w:rsidRPr="0010096F" w:rsidRDefault="00D46F42">
      <w:pPr>
        <w:pStyle w:val="1"/>
        <w:numPr>
          <w:ilvl w:val="1"/>
          <w:numId w:val="106"/>
        </w:numPr>
        <w:tabs>
          <w:tab w:val="left" w:pos="1418"/>
          <w:tab w:val="left" w:pos="1801"/>
        </w:tabs>
        <w:spacing w:before="128" w:line="276" w:lineRule="auto"/>
        <w:ind w:left="0" w:firstLine="709"/>
        <w:rPr>
          <w:sz w:val="24"/>
          <w:szCs w:val="24"/>
        </w:rPr>
        <w:pPrChange w:id="70" w:author="AO" w:date="2024-11-26T15:43:00Z">
          <w:pPr>
            <w:pStyle w:val="1"/>
            <w:numPr>
              <w:ilvl w:val="2"/>
              <w:numId w:val="59"/>
            </w:numPr>
            <w:tabs>
              <w:tab w:val="left" w:pos="1134"/>
              <w:tab w:val="left" w:pos="1826"/>
            </w:tabs>
            <w:spacing w:before="128" w:line="276" w:lineRule="auto"/>
            <w:ind w:left="0" w:firstLine="709"/>
          </w:pPr>
        </w:pPrChange>
      </w:pPr>
      <w:r w:rsidRPr="0010096F">
        <w:rPr>
          <w:sz w:val="24"/>
          <w:szCs w:val="24"/>
        </w:rPr>
        <w:t>Решения по электромагнитной совместимости устройств РЗА, АСУ ТП,</w:t>
      </w:r>
      <w:r w:rsidRPr="00553AC2">
        <w:rPr>
          <w:sz w:val="24"/>
          <w:szCs w:val="24"/>
        </w:rPr>
        <w:t xml:space="preserve"> </w:t>
      </w:r>
      <w:r w:rsidRPr="0010096F">
        <w:rPr>
          <w:sz w:val="24"/>
          <w:szCs w:val="24"/>
        </w:rPr>
        <w:t xml:space="preserve">АИИС КУЭ, ПКЭ, связи, обеспечивающих их нормальную работу, с отражением в отдельном разделе. </w:t>
      </w:r>
    </w:p>
    <w:p w14:paraId="0968950E" w14:textId="77777777" w:rsidR="00977FE2" w:rsidRPr="0010096F" w:rsidRDefault="00D46F42" w:rsidP="007900C6">
      <w:pPr>
        <w:pStyle w:val="af4"/>
        <w:tabs>
          <w:tab w:val="left" w:pos="1134"/>
        </w:tabs>
        <w:spacing w:before="4" w:line="276" w:lineRule="auto"/>
        <w:ind w:firstLine="709"/>
      </w:pPr>
      <w:r w:rsidRPr="0010096F">
        <w:t>В разделе должны быть приведены обосновывающие расчеты, подтверждающие достаточность мероприятий, обеспечивающих нормальную работу устройств РЗА, АИИС КУЭ, ПКЭ, АСУ ТП, связи с отражением, в том числе, решений по:</w:t>
      </w:r>
    </w:p>
    <w:p w14:paraId="0C2AE540" w14:textId="77777777" w:rsidR="00977FE2" w:rsidRPr="0010096F" w:rsidRDefault="00D46F42" w:rsidP="007900C6">
      <w:pPr>
        <w:pStyle w:val="af5"/>
        <w:numPr>
          <w:ilvl w:val="0"/>
          <w:numId w:val="18"/>
        </w:numPr>
        <w:tabs>
          <w:tab w:val="left" w:pos="1134"/>
          <w:tab w:val="left" w:pos="1459"/>
        </w:tabs>
        <w:spacing w:line="276" w:lineRule="auto"/>
        <w:ind w:left="0" w:firstLine="709"/>
        <w:rPr>
          <w:sz w:val="24"/>
          <w:szCs w:val="24"/>
        </w:rPr>
      </w:pPr>
      <w:r w:rsidRPr="0010096F">
        <w:rPr>
          <w:sz w:val="24"/>
          <w:szCs w:val="24"/>
        </w:rPr>
        <w:t>заземляющему</w:t>
      </w:r>
      <w:r w:rsidRPr="0010096F">
        <w:rPr>
          <w:spacing w:val="4"/>
          <w:sz w:val="24"/>
          <w:szCs w:val="24"/>
        </w:rPr>
        <w:t xml:space="preserve"> </w:t>
      </w:r>
      <w:r w:rsidRPr="0010096F">
        <w:rPr>
          <w:sz w:val="24"/>
          <w:szCs w:val="24"/>
        </w:rPr>
        <w:t>устройству</w:t>
      </w:r>
      <w:r w:rsidRPr="0010096F">
        <w:rPr>
          <w:spacing w:val="-2"/>
          <w:sz w:val="24"/>
          <w:szCs w:val="24"/>
        </w:rPr>
        <w:t xml:space="preserve"> </w:t>
      </w:r>
      <w:r w:rsidRPr="0010096F">
        <w:rPr>
          <w:sz w:val="24"/>
          <w:szCs w:val="24"/>
        </w:rPr>
        <w:t>объекта</w:t>
      </w:r>
      <w:r w:rsidRPr="0010096F">
        <w:rPr>
          <w:spacing w:val="-2"/>
          <w:sz w:val="24"/>
          <w:szCs w:val="24"/>
        </w:rPr>
        <w:t xml:space="preserve"> проектирования;</w:t>
      </w:r>
    </w:p>
    <w:p w14:paraId="64A96D56" w14:textId="77777777" w:rsidR="00977FE2" w:rsidRPr="0010096F" w:rsidRDefault="00D46F42" w:rsidP="007900C6">
      <w:pPr>
        <w:pStyle w:val="af5"/>
        <w:numPr>
          <w:ilvl w:val="0"/>
          <w:numId w:val="18"/>
        </w:numPr>
        <w:tabs>
          <w:tab w:val="left" w:pos="1134"/>
          <w:tab w:val="left" w:pos="1453"/>
        </w:tabs>
        <w:spacing w:before="12" w:line="276" w:lineRule="auto"/>
        <w:ind w:left="0" w:firstLine="709"/>
        <w:rPr>
          <w:sz w:val="24"/>
          <w:szCs w:val="24"/>
        </w:rPr>
      </w:pPr>
      <w:r w:rsidRPr="0010096F">
        <w:rPr>
          <w:sz w:val="24"/>
          <w:szCs w:val="24"/>
        </w:rPr>
        <w:t>способам раскладки кабелей вторичных цепей и силовых, в т.ч. кабелей собственных нужд объекта проектирования;</w:t>
      </w:r>
    </w:p>
    <w:p w14:paraId="52D47912" w14:textId="77777777" w:rsidR="00977FE2" w:rsidRPr="0010096F" w:rsidRDefault="00D46F42" w:rsidP="007900C6">
      <w:pPr>
        <w:pStyle w:val="af5"/>
        <w:numPr>
          <w:ilvl w:val="0"/>
          <w:numId w:val="18"/>
        </w:numPr>
        <w:tabs>
          <w:tab w:val="left" w:pos="1134"/>
          <w:tab w:val="left" w:pos="1452"/>
        </w:tabs>
        <w:spacing w:before="7" w:line="276" w:lineRule="auto"/>
        <w:ind w:left="0" w:firstLine="709"/>
        <w:rPr>
          <w:sz w:val="24"/>
          <w:szCs w:val="24"/>
        </w:rPr>
      </w:pPr>
      <w:r w:rsidRPr="0010096F">
        <w:rPr>
          <w:sz w:val="24"/>
          <w:szCs w:val="24"/>
        </w:rPr>
        <w:t>молниезащите</w:t>
      </w:r>
      <w:r w:rsidRPr="0010096F">
        <w:rPr>
          <w:spacing w:val="20"/>
          <w:sz w:val="24"/>
          <w:szCs w:val="24"/>
        </w:rPr>
        <w:t xml:space="preserve"> </w:t>
      </w:r>
      <w:r w:rsidRPr="0010096F">
        <w:rPr>
          <w:sz w:val="24"/>
          <w:szCs w:val="24"/>
        </w:rPr>
        <w:t>и</w:t>
      </w:r>
      <w:r w:rsidRPr="0010096F">
        <w:rPr>
          <w:spacing w:val="-14"/>
          <w:sz w:val="24"/>
          <w:szCs w:val="24"/>
        </w:rPr>
        <w:t xml:space="preserve"> </w:t>
      </w:r>
      <w:r w:rsidRPr="0010096F">
        <w:rPr>
          <w:sz w:val="24"/>
          <w:szCs w:val="24"/>
        </w:rPr>
        <w:t>обеспечению</w:t>
      </w:r>
      <w:r w:rsidRPr="0010096F">
        <w:rPr>
          <w:spacing w:val="4"/>
          <w:sz w:val="24"/>
          <w:szCs w:val="24"/>
        </w:rPr>
        <w:t xml:space="preserve"> </w:t>
      </w:r>
      <w:r w:rsidRPr="0010096F">
        <w:rPr>
          <w:sz w:val="24"/>
          <w:szCs w:val="24"/>
        </w:rPr>
        <w:t>отсутствия</w:t>
      </w:r>
      <w:r w:rsidRPr="0010096F">
        <w:rPr>
          <w:spacing w:val="1"/>
          <w:sz w:val="24"/>
          <w:szCs w:val="24"/>
        </w:rPr>
        <w:t xml:space="preserve"> </w:t>
      </w:r>
      <w:r w:rsidRPr="0010096F">
        <w:rPr>
          <w:sz w:val="24"/>
          <w:szCs w:val="24"/>
        </w:rPr>
        <w:t>ее</w:t>
      </w:r>
      <w:r w:rsidRPr="0010096F">
        <w:rPr>
          <w:spacing w:val="-11"/>
          <w:sz w:val="24"/>
          <w:szCs w:val="24"/>
        </w:rPr>
        <w:t xml:space="preserve"> </w:t>
      </w:r>
      <w:r w:rsidRPr="0010096F">
        <w:rPr>
          <w:sz w:val="24"/>
          <w:szCs w:val="24"/>
        </w:rPr>
        <w:t>влияния</w:t>
      </w:r>
      <w:r w:rsidRPr="0010096F">
        <w:rPr>
          <w:spacing w:val="-3"/>
          <w:sz w:val="24"/>
          <w:szCs w:val="24"/>
        </w:rPr>
        <w:t xml:space="preserve"> </w:t>
      </w:r>
      <w:r w:rsidRPr="0010096F">
        <w:rPr>
          <w:sz w:val="24"/>
          <w:szCs w:val="24"/>
        </w:rPr>
        <w:t>на</w:t>
      </w:r>
      <w:r w:rsidRPr="0010096F">
        <w:rPr>
          <w:spacing w:val="-14"/>
          <w:sz w:val="24"/>
          <w:szCs w:val="24"/>
        </w:rPr>
        <w:t xml:space="preserve"> </w:t>
      </w:r>
      <w:r w:rsidRPr="0010096F">
        <w:rPr>
          <w:spacing w:val="-2"/>
          <w:sz w:val="24"/>
          <w:szCs w:val="24"/>
        </w:rPr>
        <w:t>устройства;</w:t>
      </w:r>
    </w:p>
    <w:p w14:paraId="3C3598E8" w14:textId="77777777" w:rsidR="00977FE2" w:rsidRPr="0010096F" w:rsidRDefault="00D46F42" w:rsidP="007900C6">
      <w:pPr>
        <w:pStyle w:val="af5"/>
        <w:numPr>
          <w:ilvl w:val="0"/>
          <w:numId w:val="18"/>
        </w:numPr>
        <w:tabs>
          <w:tab w:val="left" w:pos="1134"/>
          <w:tab w:val="left" w:pos="1453"/>
        </w:tabs>
        <w:spacing w:line="276" w:lineRule="auto"/>
        <w:ind w:left="0" w:firstLine="709"/>
        <w:rPr>
          <w:sz w:val="24"/>
          <w:szCs w:val="24"/>
        </w:rPr>
      </w:pPr>
      <w:r w:rsidRPr="0010096F">
        <w:rPr>
          <w:sz w:val="24"/>
          <w:szCs w:val="24"/>
        </w:rPr>
        <w:t>реализации, при необходимости,</w:t>
      </w:r>
      <w:r w:rsidRPr="0010096F">
        <w:rPr>
          <w:spacing w:val="-6"/>
          <w:sz w:val="24"/>
          <w:szCs w:val="24"/>
        </w:rPr>
        <w:t xml:space="preserve"> </w:t>
      </w:r>
      <w:r w:rsidRPr="0010096F">
        <w:rPr>
          <w:sz w:val="24"/>
          <w:szCs w:val="24"/>
        </w:rPr>
        <w:t xml:space="preserve">дополнительных мероприятий по обеспечению ЭМС при наличии внешних по отношению к объекту строительства мощных источников высокочастотных излучений, применению экранированных </w:t>
      </w:r>
      <w:r w:rsidRPr="0010096F">
        <w:rPr>
          <w:sz w:val="24"/>
          <w:szCs w:val="24"/>
        </w:rPr>
        <w:lastRenderedPageBreak/>
        <w:t>и/или неэкранированных кабелей во вторичных цепях для подключения устройств и другие.</w:t>
      </w:r>
    </w:p>
    <w:p w14:paraId="6F37CF4D" w14:textId="77777777" w:rsidR="00977FE2" w:rsidRPr="0010096F" w:rsidRDefault="00D46F42" w:rsidP="007900C6">
      <w:pPr>
        <w:pStyle w:val="af4"/>
        <w:tabs>
          <w:tab w:val="left" w:pos="1134"/>
        </w:tabs>
        <w:spacing w:line="276" w:lineRule="auto"/>
        <w:ind w:firstLine="709"/>
      </w:pPr>
      <w:r w:rsidRPr="0010096F">
        <w:t>В разделе должны быть приведены обосновывающие расчеты, подтверждающие достаточность мероприятий, предусмотренных проектом, по обеспечению требований ЭМС.</w:t>
      </w:r>
    </w:p>
    <w:p w14:paraId="4B18A0B4" w14:textId="77777777" w:rsidR="00977FE2" w:rsidRPr="0010096F" w:rsidRDefault="00D46F42">
      <w:pPr>
        <w:pStyle w:val="1"/>
        <w:numPr>
          <w:ilvl w:val="1"/>
          <w:numId w:val="106"/>
        </w:numPr>
        <w:tabs>
          <w:tab w:val="left" w:pos="1418"/>
          <w:tab w:val="left" w:pos="1806"/>
        </w:tabs>
        <w:spacing w:before="128" w:line="276" w:lineRule="auto"/>
        <w:ind w:left="0" w:firstLine="709"/>
        <w:rPr>
          <w:sz w:val="24"/>
          <w:szCs w:val="24"/>
        </w:rPr>
        <w:pPrChange w:id="71" w:author="AO" w:date="2024-11-26T15:43:00Z">
          <w:pPr>
            <w:pStyle w:val="1"/>
            <w:numPr>
              <w:ilvl w:val="2"/>
              <w:numId w:val="59"/>
            </w:numPr>
            <w:tabs>
              <w:tab w:val="left" w:pos="1134"/>
              <w:tab w:val="left" w:pos="1806"/>
            </w:tabs>
            <w:spacing w:before="121" w:line="276" w:lineRule="auto"/>
            <w:ind w:left="0" w:firstLine="709"/>
          </w:pPr>
        </w:pPrChange>
      </w:pPr>
      <w:r w:rsidRPr="0010096F">
        <w:rPr>
          <w:sz w:val="24"/>
          <w:szCs w:val="24"/>
        </w:rPr>
        <w:t xml:space="preserve">Решения по организации электропитания устройств РЗА, АСУ ТП, ПКЭ, систем связи и других систем, включая: </w:t>
      </w:r>
    </w:p>
    <w:p w14:paraId="0AD9EA3E" w14:textId="77777777" w:rsidR="00977FE2" w:rsidRPr="0010096F" w:rsidRDefault="00D46F42" w:rsidP="007900C6">
      <w:pPr>
        <w:pStyle w:val="af5"/>
        <w:numPr>
          <w:ilvl w:val="0"/>
          <w:numId w:val="62"/>
        </w:numPr>
        <w:tabs>
          <w:tab w:val="left" w:pos="1134"/>
          <w:tab w:val="left" w:pos="1701"/>
          <w:tab w:val="left" w:pos="1843"/>
        </w:tabs>
        <w:spacing w:line="276" w:lineRule="auto"/>
        <w:ind w:left="0" w:firstLine="709"/>
        <w:rPr>
          <w:sz w:val="24"/>
          <w:szCs w:val="24"/>
        </w:rPr>
      </w:pPr>
      <w:r w:rsidRPr="0010096F">
        <w:rPr>
          <w:sz w:val="24"/>
          <w:szCs w:val="24"/>
        </w:rPr>
        <w:t>таблицы потребителей сети собственных</w:t>
      </w:r>
      <w:r w:rsidRPr="0010096F">
        <w:rPr>
          <w:spacing w:val="34"/>
          <w:sz w:val="24"/>
          <w:szCs w:val="24"/>
        </w:rPr>
        <w:t xml:space="preserve"> </w:t>
      </w:r>
      <w:r w:rsidRPr="0010096F">
        <w:rPr>
          <w:sz w:val="24"/>
          <w:szCs w:val="24"/>
        </w:rPr>
        <w:t>нужд 0,4 кВ,</w:t>
      </w:r>
      <w:r w:rsidRPr="0010096F">
        <w:rPr>
          <w:spacing w:val="-9"/>
          <w:sz w:val="24"/>
          <w:szCs w:val="24"/>
        </w:rPr>
        <w:t xml:space="preserve"> </w:t>
      </w:r>
      <w:r w:rsidRPr="0010096F">
        <w:rPr>
          <w:sz w:val="24"/>
          <w:szCs w:val="24"/>
        </w:rPr>
        <w:t>постоянного оперативного тока и системы резервного электропитания</w:t>
      </w:r>
      <w:r w:rsidRPr="0010096F">
        <w:rPr>
          <w:spacing w:val="-3"/>
          <w:sz w:val="24"/>
          <w:szCs w:val="24"/>
        </w:rPr>
        <w:t xml:space="preserve"> </w:t>
      </w:r>
      <w:r w:rsidRPr="0010096F">
        <w:rPr>
          <w:sz w:val="24"/>
          <w:szCs w:val="24"/>
        </w:rPr>
        <w:t>оборудования</w:t>
      </w:r>
      <w:r w:rsidRPr="0010096F">
        <w:rPr>
          <w:spacing w:val="40"/>
          <w:sz w:val="24"/>
          <w:szCs w:val="24"/>
        </w:rPr>
        <w:t xml:space="preserve"> </w:t>
      </w:r>
      <w:r w:rsidRPr="0010096F">
        <w:rPr>
          <w:sz w:val="24"/>
          <w:szCs w:val="24"/>
        </w:rPr>
        <w:t>СДТУ и их характеристики;</w:t>
      </w:r>
    </w:p>
    <w:p w14:paraId="64FBFF9F" w14:textId="77777777" w:rsidR="00977FE2" w:rsidRPr="0010096F" w:rsidRDefault="00D46F42" w:rsidP="007900C6">
      <w:pPr>
        <w:pStyle w:val="af4"/>
        <w:numPr>
          <w:ilvl w:val="0"/>
          <w:numId w:val="62"/>
        </w:numPr>
        <w:tabs>
          <w:tab w:val="left" w:pos="1134"/>
          <w:tab w:val="left" w:pos="1701"/>
          <w:tab w:val="left" w:pos="1843"/>
        </w:tabs>
        <w:spacing w:line="276" w:lineRule="auto"/>
        <w:ind w:left="0" w:firstLine="709"/>
      </w:pPr>
      <w:r w:rsidRPr="0010096F">
        <w:t>определение емкости и количества элементов аккумуляторной батареи (АБ) и параметров ЗПА;</w:t>
      </w:r>
    </w:p>
    <w:p w14:paraId="328A7252" w14:textId="77777777" w:rsidR="00977FE2" w:rsidRPr="0010096F" w:rsidRDefault="00D46F42" w:rsidP="007900C6">
      <w:pPr>
        <w:pStyle w:val="af5"/>
        <w:numPr>
          <w:ilvl w:val="0"/>
          <w:numId w:val="62"/>
        </w:numPr>
        <w:tabs>
          <w:tab w:val="left" w:pos="1134"/>
          <w:tab w:val="left" w:pos="1701"/>
          <w:tab w:val="left" w:pos="1843"/>
        </w:tabs>
        <w:spacing w:before="2" w:line="276" w:lineRule="auto"/>
        <w:ind w:left="0" w:firstLine="709"/>
        <w:rPr>
          <w:sz w:val="24"/>
          <w:szCs w:val="24"/>
        </w:rPr>
      </w:pPr>
      <w:r w:rsidRPr="0010096F">
        <w:rPr>
          <w:sz w:val="24"/>
          <w:szCs w:val="24"/>
        </w:rPr>
        <w:t>схемы сети постоянного оперативного тока и собственных</w:t>
      </w:r>
      <w:r w:rsidRPr="0010096F">
        <w:rPr>
          <w:spacing w:val="40"/>
          <w:sz w:val="24"/>
          <w:szCs w:val="24"/>
        </w:rPr>
        <w:t xml:space="preserve"> </w:t>
      </w:r>
      <w:r w:rsidRPr="0010096F">
        <w:rPr>
          <w:sz w:val="24"/>
          <w:szCs w:val="24"/>
        </w:rPr>
        <w:t>нужд 0,4 кВ, включая схемы ЩПТ и ЩСН;</w:t>
      </w:r>
    </w:p>
    <w:p w14:paraId="04507B6D" w14:textId="77777777" w:rsidR="00977FE2" w:rsidRPr="0010096F" w:rsidRDefault="00D46F42" w:rsidP="007900C6">
      <w:pPr>
        <w:pStyle w:val="af5"/>
        <w:numPr>
          <w:ilvl w:val="0"/>
          <w:numId w:val="62"/>
        </w:numPr>
        <w:tabs>
          <w:tab w:val="left" w:pos="1134"/>
          <w:tab w:val="left" w:pos="1701"/>
          <w:tab w:val="left" w:pos="1843"/>
        </w:tabs>
        <w:spacing w:line="276" w:lineRule="auto"/>
        <w:ind w:left="0" w:firstLine="709"/>
        <w:rPr>
          <w:sz w:val="24"/>
          <w:szCs w:val="24"/>
        </w:rPr>
      </w:pPr>
      <w:r w:rsidRPr="0010096F">
        <w:rPr>
          <w:sz w:val="24"/>
          <w:szCs w:val="24"/>
        </w:rPr>
        <w:t>ориентировочные расчеты токов КЗ в сетях собственных нужд и постоянного оперативного</w:t>
      </w:r>
      <w:r w:rsidRPr="0010096F">
        <w:rPr>
          <w:spacing w:val="40"/>
          <w:sz w:val="24"/>
          <w:szCs w:val="24"/>
        </w:rPr>
        <w:t xml:space="preserve"> </w:t>
      </w:r>
      <w:r w:rsidRPr="0010096F">
        <w:rPr>
          <w:sz w:val="24"/>
          <w:szCs w:val="24"/>
        </w:rPr>
        <w:t>тока (с использованием специализированных программ);</w:t>
      </w:r>
    </w:p>
    <w:p w14:paraId="1E9BAA97" w14:textId="77777777" w:rsidR="00977FE2" w:rsidRPr="0010096F" w:rsidRDefault="00D46F42" w:rsidP="007900C6">
      <w:pPr>
        <w:pStyle w:val="af4"/>
        <w:numPr>
          <w:ilvl w:val="0"/>
          <w:numId w:val="62"/>
        </w:numPr>
        <w:tabs>
          <w:tab w:val="left" w:pos="1134"/>
          <w:tab w:val="left" w:pos="1701"/>
          <w:tab w:val="left" w:pos="1843"/>
        </w:tabs>
        <w:spacing w:line="276" w:lineRule="auto"/>
        <w:ind w:left="0" w:firstLine="709"/>
      </w:pPr>
      <w:r w:rsidRPr="0010096F">
        <w:t xml:space="preserve">выполнение защиты сетей постоянного оперативного тока и собственных нужд; </w:t>
      </w:r>
    </w:p>
    <w:p w14:paraId="54EC19DA" w14:textId="77777777" w:rsidR="00977FE2" w:rsidRPr="0010096F" w:rsidRDefault="00D46F42" w:rsidP="007900C6">
      <w:pPr>
        <w:pStyle w:val="af4"/>
        <w:numPr>
          <w:ilvl w:val="0"/>
          <w:numId w:val="62"/>
        </w:numPr>
        <w:tabs>
          <w:tab w:val="left" w:pos="1134"/>
          <w:tab w:val="left" w:pos="1701"/>
          <w:tab w:val="left" w:pos="1843"/>
        </w:tabs>
        <w:spacing w:line="276" w:lineRule="auto"/>
        <w:ind w:left="0" w:firstLine="709"/>
      </w:pPr>
      <w:r w:rsidRPr="0010096F">
        <w:t>построение</w:t>
      </w:r>
      <w:r w:rsidRPr="0010096F">
        <w:rPr>
          <w:spacing w:val="80"/>
        </w:rPr>
        <w:t xml:space="preserve"> </w:t>
      </w:r>
      <w:r w:rsidRPr="0010096F">
        <w:t>карт</w:t>
      </w:r>
      <w:r w:rsidRPr="0010096F">
        <w:rPr>
          <w:spacing w:val="80"/>
        </w:rPr>
        <w:t xml:space="preserve"> </w:t>
      </w:r>
      <w:r w:rsidRPr="0010096F">
        <w:t>селективности</w:t>
      </w:r>
      <w:r w:rsidRPr="0010096F">
        <w:rPr>
          <w:spacing w:val="80"/>
        </w:rPr>
        <w:t xml:space="preserve"> </w:t>
      </w:r>
      <w:r w:rsidRPr="0010096F">
        <w:t>защитных</w:t>
      </w:r>
      <w:r w:rsidRPr="0010096F">
        <w:rPr>
          <w:spacing w:val="80"/>
        </w:rPr>
        <w:t xml:space="preserve"> </w:t>
      </w:r>
      <w:r w:rsidRPr="0010096F">
        <w:t>аппаратов</w:t>
      </w:r>
      <w:r w:rsidRPr="0010096F">
        <w:rPr>
          <w:spacing w:val="77"/>
        </w:rPr>
        <w:t xml:space="preserve"> </w:t>
      </w:r>
      <w:r w:rsidRPr="0010096F">
        <w:t>сети</w:t>
      </w:r>
      <w:r w:rsidRPr="0010096F">
        <w:rPr>
          <w:spacing w:val="80"/>
        </w:rPr>
        <w:t xml:space="preserve"> </w:t>
      </w:r>
      <w:r w:rsidRPr="0010096F">
        <w:t>0,4</w:t>
      </w:r>
      <w:r w:rsidRPr="0010096F">
        <w:rPr>
          <w:spacing w:val="79"/>
        </w:rPr>
        <w:t xml:space="preserve"> </w:t>
      </w:r>
      <w:r w:rsidRPr="0010096F">
        <w:t>кВ</w:t>
      </w:r>
      <w:r w:rsidRPr="0010096F">
        <w:rPr>
          <w:spacing w:val="78"/>
        </w:rPr>
        <w:t xml:space="preserve"> </w:t>
      </w:r>
      <w:r w:rsidRPr="0010096F">
        <w:t>и</w:t>
      </w:r>
      <w:r w:rsidRPr="0010096F">
        <w:rPr>
          <w:spacing w:val="78"/>
        </w:rPr>
        <w:t xml:space="preserve"> </w:t>
      </w:r>
      <w:r w:rsidRPr="0010096F">
        <w:t>постоянного оперативного</w:t>
      </w:r>
      <w:r w:rsidRPr="0010096F">
        <w:rPr>
          <w:spacing w:val="29"/>
        </w:rPr>
        <w:t xml:space="preserve"> </w:t>
      </w:r>
      <w:r w:rsidRPr="0010096F">
        <w:t>тока</w:t>
      </w:r>
      <w:r w:rsidRPr="0010096F">
        <w:rPr>
          <w:spacing w:val="2"/>
        </w:rPr>
        <w:t xml:space="preserve"> </w:t>
      </w:r>
      <w:r w:rsidRPr="0010096F">
        <w:t>(с</w:t>
      </w:r>
      <w:r w:rsidRPr="0010096F">
        <w:rPr>
          <w:spacing w:val="-5"/>
        </w:rPr>
        <w:t xml:space="preserve"> </w:t>
      </w:r>
      <w:r w:rsidRPr="0010096F">
        <w:t>использованием специализированных</w:t>
      </w:r>
      <w:r w:rsidRPr="0010096F">
        <w:rPr>
          <w:spacing w:val="-17"/>
        </w:rPr>
        <w:t xml:space="preserve"> </w:t>
      </w:r>
      <w:r w:rsidRPr="0010096F">
        <w:rPr>
          <w:spacing w:val="-2"/>
        </w:rPr>
        <w:t>программ);</w:t>
      </w:r>
    </w:p>
    <w:p w14:paraId="00A8A67A" w14:textId="77777777" w:rsidR="00977FE2" w:rsidRPr="0010096F" w:rsidRDefault="00D46F42" w:rsidP="007900C6">
      <w:pPr>
        <w:pStyle w:val="af4"/>
        <w:numPr>
          <w:ilvl w:val="0"/>
          <w:numId w:val="62"/>
        </w:numPr>
        <w:tabs>
          <w:tab w:val="left" w:pos="1134"/>
          <w:tab w:val="left" w:pos="1701"/>
          <w:tab w:val="left" w:pos="1843"/>
        </w:tabs>
        <w:spacing w:line="276" w:lineRule="auto"/>
        <w:ind w:left="0" w:firstLine="709"/>
      </w:pPr>
      <w:r w:rsidRPr="0010096F">
        <w:t>контроль состояния АБ и сети постоянного оперативного тока, включая устройства автоматического и автоматизированного поиска «земли»;</w:t>
      </w:r>
    </w:p>
    <w:p w14:paraId="61074779" w14:textId="77777777" w:rsidR="00977FE2" w:rsidRPr="0010096F" w:rsidRDefault="00D46F42" w:rsidP="007900C6">
      <w:pPr>
        <w:pStyle w:val="af4"/>
        <w:numPr>
          <w:ilvl w:val="0"/>
          <w:numId w:val="62"/>
        </w:numPr>
        <w:tabs>
          <w:tab w:val="left" w:pos="1134"/>
          <w:tab w:val="left" w:pos="1701"/>
          <w:tab w:val="left" w:pos="1843"/>
        </w:tabs>
        <w:spacing w:line="276" w:lineRule="auto"/>
        <w:ind w:left="0" w:firstLine="709"/>
      </w:pPr>
      <w:r w:rsidRPr="0010096F">
        <w:lastRenderedPageBreak/>
        <w:t>организация непрерывного мониторинга состояния системы гарантированного электропитания устройств АСТУ/СДТУ с функцией оповещения оперативного персонала</w:t>
      </w:r>
      <w:r w:rsidRPr="0010096F">
        <w:rPr>
          <w:spacing w:val="80"/>
        </w:rPr>
        <w:t xml:space="preserve"> </w:t>
      </w:r>
      <w:r w:rsidRPr="0010096F">
        <w:t>объекта электроэнергетики об аварийных отклонениях в режиме работы системы гарантированного электропитания.</w:t>
      </w:r>
    </w:p>
    <w:p w14:paraId="6F4DCCCA" w14:textId="77777777" w:rsidR="00977FE2" w:rsidRPr="0010096F" w:rsidRDefault="00D46F42">
      <w:pPr>
        <w:pStyle w:val="1"/>
        <w:numPr>
          <w:ilvl w:val="1"/>
          <w:numId w:val="106"/>
        </w:numPr>
        <w:tabs>
          <w:tab w:val="left" w:pos="1418"/>
          <w:tab w:val="left" w:pos="1806"/>
        </w:tabs>
        <w:spacing w:before="128" w:line="276" w:lineRule="auto"/>
        <w:ind w:left="0" w:firstLine="709"/>
        <w:rPr>
          <w:sz w:val="24"/>
          <w:szCs w:val="24"/>
        </w:rPr>
        <w:pPrChange w:id="72" w:author="AO" w:date="2024-11-26T15:43:00Z">
          <w:pPr>
            <w:pStyle w:val="1"/>
            <w:numPr>
              <w:ilvl w:val="2"/>
              <w:numId w:val="59"/>
            </w:numPr>
            <w:tabs>
              <w:tab w:val="left" w:pos="1134"/>
              <w:tab w:val="left" w:pos="1976"/>
            </w:tabs>
            <w:spacing w:before="121" w:line="276" w:lineRule="auto"/>
            <w:ind w:left="0" w:firstLine="709"/>
          </w:pPr>
        </w:pPrChange>
      </w:pPr>
      <w:r w:rsidRPr="0010096F">
        <w:rPr>
          <w:sz w:val="24"/>
          <w:szCs w:val="24"/>
        </w:rPr>
        <w:t>Решения</w:t>
      </w:r>
      <w:r w:rsidRPr="00D62E3D">
        <w:rPr>
          <w:sz w:val="24"/>
          <w:szCs w:val="24"/>
        </w:rPr>
        <w:t xml:space="preserve"> </w:t>
      </w:r>
      <w:r w:rsidRPr="0010096F">
        <w:rPr>
          <w:sz w:val="24"/>
          <w:szCs w:val="24"/>
        </w:rPr>
        <w:t>в</w:t>
      </w:r>
      <w:r w:rsidRPr="00D62E3D">
        <w:rPr>
          <w:sz w:val="24"/>
          <w:szCs w:val="24"/>
        </w:rPr>
        <w:t xml:space="preserve"> </w:t>
      </w:r>
      <w:r w:rsidRPr="0010096F">
        <w:rPr>
          <w:sz w:val="24"/>
          <w:szCs w:val="24"/>
        </w:rPr>
        <w:t>части</w:t>
      </w:r>
      <w:r w:rsidRPr="00D62E3D">
        <w:rPr>
          <w:sz w:val="24"/>
          <w:szCs w:val="24"/>
        </w:rPr>
        <w:t xml:space="preserve"> </w:t>
      </w:r>
      <w:r w:rsidRPr="0010096F">
        <w:rPr>
          <w:sz w:val="24"/>
          <w:szCs w:val="24"/>
        </w:rPr>
        <w:t>контроля</w:t>
      </w:r>
      <w:r w:rsidRPr="00D62E3D">
        <w:rPr>
          <w:sz w:val="24"/>
          <w:szCs w:val="24"/>
        </w:rPr>
        <w:t xml:space="preserve"> </w:t>
      </w:r>
      <w:r w:rsidRPr="0010096F">
        <w:rPr>
          <w:sz w:val="24"/>
          <w:szCs w:val="24"/>
        </w:rPr>
        <w:t>качества</w:t>
      </w:r>
      <w:r w:rsidRPr="00D62E3D">
        <w:rPr>
          <w:sz w:val="24"/>
          <w:szCs w:val="24"/>
        </w:rPr>
        <w:t xml:space="preserve"> электроэнергии.</w:t>
      </w:r>
    </w:p>
    <w:p w14:paraId="16B652E7" w14:textId="77777777" w:rsidR="00977FE2" w:rsidRPr="0010096F" w:rsidRDefault="00D46F42" w:rsidP="00D62E3D">
      <w:pPr>
        <w:pStyle w:val="af4"/>
        <w:tabs>
          <w:tab w:val="left" w:pos="1134"/>
        </w:tabs>
        <w:spacing w:line="276" w:lineRule="auto"/>
        <w:ind w:firstLine="709"/>
      </w:pPr>
      <w:r w:rsidRPr="0010096F">
        <w:t xml:space="preserve">Выбор точек установки стационарных СИ показателей КЭ, перечень контролируемых параметров, организация сбора даm1ых показателей качества электроэнергии, а также метрологическое обеспечение должны реализовываться в соответствии с нормативными </w:t>
      </w:r>
      <w:r w:rsidRPr="0010096F">
        <w:rPr>
          <w:spacing w:val="-2"/>
        </w:rPr>
        <w:t>документами.</w:t>
      </w:r>
    </w:p>
    <w:p w14:paraId="6B972296" w14:textId="77777777" w:rsidR="00977FE2" w:rsidRPr="0010096F" w:rsidRDefault="00D46F42">
      <w:pPr>
        <w:pStyle w:val="1"/>
        <w:numPr>
          <w:ilvl w:val="1"/>
          <w:numId w:val="106"/>
        </w:numPr>
        <w:tabs>
          <w:tab w:val="left" w:pos="1418"/>
          <w:tab w:val="left" w:pos="1806"/>
        </w:tabs>
        <w:spacing w:before="128" w:line="276" w:lineRule="auto"/>
        <w:ind w:left="0" w:firstLine="709"/>
        <w:rPr>
          <w:sz w:val="24"/>
          <w:szCs w:val="24"/>
        </w:rPr>
        <w:pPrChange w:id="73" w:author="AO" w:date="2024-11-26T15:43:00Z">
          <w:pPr>
            <w:pStyle w:val="1"/>
            <w:numPr>
              <w:ilvl w:val="2"/>
              <w:numId w:val="59"/>
            </w:numPr>
            <w:tabs>
              <w:tab w:val="left" w:pos="1134"/>
              <w:tab w:val="left" w:pos="1976"/>
            </w:tabs>
            <w:spacing w:before="121" w:line="276" w:lineRule="auto"/>
            <w:ind w:left="0" w:firstLine="709"/>
          </w:pPr>
        </w:pPrChange>
      </w:pPr>
      <w:r w:rsidRPr="0010096F">
        <w:rPr>
          <w:sz w:val="24"/>
          <w:szCs w:val="24"/>
        </w:rPr>
        <w:t>Предварительный</w:t>
      </w:r>
      <w:r w:rsidRPr="00D62E3D">
        <w:rPr>
          <w:sz w:val="24"/>
          <w:szCs w:val="24"/>
        </w:rPr>
        <w:t xml:space="preserve"> </w:t>
      </w:r>
      <w:r w:rsidRPr="0010096F">
        <w:rPr>
          <w:sz w:val="24"/>
          <w:szCs w:val="24"/>
        </w:rPr>
        <w:t>расчет</w:t>
      </w:r>
      <w:r w:rsidRPr="00D62E3D">
        <w:rPr>
          <w:sz w:val="24"/>
          <w:szCs w:val="24"/>
        </w:rPr>
        <w:t xml:space="preserve"> </w:t>
      </w:r>
      <w:r w:rsidRPr="0010096F">
        <w:rPr>
          <w:sz w:val="24"/>
          <w:szCs w:val="24"/>
        </w:rPr>
        <w:t>объема</w:t>
      </w:r>
      <w:r w:rsidRPr="00D62E3D">
        <w:rPr>
          <w:sz w:val="24"/>
          <w:szCs w:val="24"/>
        </w:rPr>
        <w:t xml:space="preserve"> </w:t>
      </w:r>
      <w:r w:rsidRPr="0010096F">
        <w:rPr>
          <w:sz w:val="24"/>
          <w:szCs w:val="24"/>
        </w:rPr>
        <w:t>кабельной</w:t>
      </w:r>
      <w:r w:rsidRPr="00D62E3D">
        <w:rPr>
          <w:sz w:val="24"/>
          <w:szCs w:val="24"/>
        </w:rPr>
        <w:t xml:space="preserve"> продукции.</w:t>
      </w:r>
    </w:p>
    <w:p w14:paraId="2016B6F3" w14:textId="33CD7E14" w:rsidR="00977FE2" w:rsidRPr="00D62E3D" w:rsidRDefault="00D46F42">
      <w:pPr>
        <w:pStyle w:val="af5"/>
        <w:numPr>
          <w:ilvl w:val="2"/>
          <w:numId w:val="106"/>
        </w:numPr>
        <w:tabs>
          <w:tab w:val="left" w:pos="1134"/>
        </w:tabs>
        <w:spacing w:line="276" w:lineRule="auto"/>
        <w:ind w:left="0" w:firstLine="709"/>
        <w:rPr>
          <w:sz w:val="24"/>
          <w:szCs w:val="24"/>
        </w:rPr>
        <w:pPrChange w:id="74" w:author="AO" w:date="2024-11-26T15:43:00Z">
          <w:pPr>
            <w:pStyle w:val="af5"/>
            <w:numPr>
              <w:ilvl w:val="3"/>
              <w:numId w:val="59"/>
            </w:numPr>
            <w:tabs>
              <w:tab w:val="left" w:pos="1134"/>
            </w:tabs>
            <w:spacing w:line="276" w:lineRule="auto"/>
            <w:ind w:left="0" w:firstLine="709"/>
          </w:pPr>
        </w:pPrChange>
      </w:pPr>
      <w:r w:rsidRPr="00D62E3D">
        <w:rPr>
          <w:sz w:val="24"/>
          <w:szCs w:val="24"/>
        </w:rPr>
        <w:t>Привести расчёт объёма кабельной продукции.</w:t>
      </w:r>
    </w:p>
    <w:p w14:paraId="227555D5" w14:textId="77777777" w:rsidR="00977FE2" w:rsidRPr="0010096F" w:rsidRDefault="00D46F42">
      <w:pPr>
        <w:pStyle w:val="af5"/>
        <w:numPr>
          <w:ilvl w:val="2"/>
          <w:numId w:val="106"/>
        </w:numPr>
        <w:tabs>
          <w:tab w:val="left" w:pos="1134"/>
        </w:tabs>
        <w:spacing w:line="276" w:lineRule="auto"/>
        <w:ind w:left="0" w:firstLine="709"/>
        <w:rPr>
          <w:sz w:val="24"/>
          <w:szCs w:val="24"/>
        </w:rPr>
        <w:pPrChange w:id="75" w:author="AO" w:date="2024-11-26T15:43:00Z">
          <w:pPr>
            <w:pStyle w:val="af5"/>
            <w:numPr>
              <w:ilvl w:val="3"/>
              <w:numId w:val="59"/>
            </w:numPr>
            <w:tabs>
              <w:tab w:val="left" w:pos="1134"/>
              <w:tab w:val="left" w:pos="2025"/>
            </w:tabs>
            <w:spacing w:before="8" w:line="276" w:lineRule="auto"/>
            <w:ind w:left="0" w:firstLine="709"/>
          </w:pPr>
        </w:pPrChange>
      </w:pPr>
      <w:r w:rsidRPr="0010096F">
        <w:rPr>
          <w:sz w:val="24"/>
          <w:szCs w:val="24"/>
        </w:rPr>
        <w:t>Выполнить</w:t>
      </w:r>
      <w:r w:rsidRPr="00D62E3D">
        <w:rPr>
          <w:sz w:val="24"/>
          <w:szCs w:val="24"/>
        </w:rPr>
        <w:t xml:space="preserve"> </w:t>
      </w:r>
      <w:r w:rsidRPr="0010096F">
        <w:rPr>
          <w:sz w:val="24"/>
          <w:szCs w:val="24"/>
        </w:rPr>
        <w:t>расчёты</w:t>
      </w:r>
      <w:r w:rsidRPr="00D62E3D">
        <w:rPr>
          <w:sz w:val="24"/>
          <w:szCs w:val="24"/>
        </w:rPr>
        <w:t xml:space="preserve"> </w:t>
      </w:r>
      <w:r w:rsidRPr="0010096F">
        <w:rPr>
          <w:sz w:val="24"/>
          <w:szCs w:val="24"/>
        </w:rPr>
        <w:t>сечения</w:t>
      </w:r>
      <w:r w:rsidRPr="00D62E3D">
        <w:rPr>
          <w:sz w:val="24"/>
          <w:szCs w:val="24"/>
        </w:rPr>
        <w:t xml:space="preserve"> </w:t>
      </w:r>
      <w:r w:rsidRPr="0010096F">
        <w:rPr>
          <w:sz w:val="24"/>
          <w:szCs w:val="24"/>
        </w:rPr>
        <w:t>кабельной продукции</w:t>
      </w:r>
      <w:r w:rsidRPr="00D62E3D">
        <w:rPr>
          <w:sz w:val="24"/>
          <w:szCs w:val="24"/>
        </w:rPr>
        <w:t xml:space="preserve"> </w:t>
      </w:r>
      <w:r w:rsidRPr="0010096F">
        <w:rPr>
          <w:sz w:val="24"/>
          <w:szCs w:val="24"/>
        </w:rPr>
        <w:t>цепей</w:t>
      </w:r>
      <w:r w:rsidRPr="00D62E3D">
        <w:rPr>
          <w:sz w:val="24"/>
          <w:szCs w:val="24"/>
        </w:rPr>
        <w:t xml:space="preserve"> </w:t>
      </w:r>
      <w:r w:rsidRPr="0010096F">
        <w:rPr>
          <w:sz w:val="24"/>
          <w:szCs w:val="24"/>
        </w:rPr>
        <w:t>РЗА</w:t>
      </w:r>
      <w:r w:rsidRPr="00D62E3D">
        <w:rPr>
          <w:sz w:val="24"/>
          <w:szCs w:val="24"/>
        </w:rPr>
        <w:t xml:space="preserve"> </w:t>
      </w:r>
      <w:r w:rsidRPr="0010096F">
        <w:rPr>
          <w:sz w:val="24"/>
          <w:szCs w:val="24"/>
        </w:rPr>
        <w:t>и</w:t>
      </w:r>
      <w:r w:rsidRPr="00D62E3D">
        <w:rPr>
          <w:sz w:val="24"/>
          <w:szCs w:val="24"/>
        </w:rPr>
        <w:t xml:space="preserve"> ПА.</w:t>
      </w:r>
    </w:p>
    <w:p w14:paraId="0A6A7FC9" w14:textId="77777777" w:rsidR="00977FE2" w:rsidRPr="0010096F" w:rsidRDefault="00D46F42">
      <w:pPr>
        <w:pStyle w:val="af5"/>
        <w:numPr>
          <w:ilvl w:val="2"/>
          <w:numId w:val="106"/>
        </w:numPr>
        <w:tabs>
          <w:tab w:val="left" w:pos="1134"/>
        </w:tabs>
        <w:spacing w:line="276" w:lineRule="auto"/>
        <w:ind w:left="0" w:firstLine="709"/>
        <w:rPr>
          <w:sz w:val="24"/>
          <w:szCs w:val="24"/>
        </w:rPr>
        <w:pPrChange w:id="76" w:author="AO" w:date="2024-11-26T15:43:00Z">
          <w:pPr>
            <w:pStyle w:val="af5"/>
            <w:numPr>
              <w:ilvl w:val="3"/>
              <w:numId w:val="59"/>
            </w:numPr>
            <w:tabs>
              <w:tab w:val="left" w:pos="1134"/>
              <w:tab w:val="left" w:pos="2025"/>
            </w:tabs>
            <w:spacing w:before="2" w:line="276" w:lineRule="auto"/>
            <w:ind w:left="0" w:firstLine="709"/>
          </w:pPr>
        </w:pPrChange>
      </w:pPr>
      <w:r w:rsidRPr="0010096F">
        <w:rPr>
          <w:sz w:val="24"/>
          <w:szCs w:val="24"/>
        </w:rPr>
        <w:t>Выполнить</w:t>
      </w:r>
      <w:r w:rsidRPr="00D62E3D">
        <w:rPr>
          <w:sz w:val="24"/>
          <w:szCs w:val="24"/>
        </w:rPr>
        <w:t xml:space="preserve"> </w:t>
      </w:r>
      <w:r w:rsidRPr="0010096F">
        <w:rPr>
          <w:sz w:val="24"/>
          <w:szCs w:val="24"/>
        </w:rPr>
        <w:t>кабельные</w:t>
      </w:r>
      <w:r w:rsidRPr="00D62E3D">
        <w:rPr>
          <w:sz w:val="24"/>
          <w:szCs w:val="24"/>
        </w:rPr>
        <w:t xml:space="preserve"> </w:t>
      </w:r>
      <w:r w:rsidRPr="0010096F">
        <w:rPr>
          <w:sz w:val="24"/>
          <w:szCs w:val="24"/>
        </w:rPr>
        <w:t>журналы</w:t>
      </w:r>
      <w:r w:rsidRPr="00D62E3D">
        <w:rPr>
          <w:sz w:val="24"/>
          <w:szCs w:val="24"/>
        </w:rPr>
        <w:t xml:space="preserve"> </w:t>
      </w:r>
      <w:r w:rsidRPr="0010096F">
        <w:rPr>
          <w:sz w:val="24"/>
          <w:szCs w:val="24"/>
        </w:rPr>
        <w:t>по</w:t>
      </w:r>
      <w:r w:rsidRPr="00D62E3D">
        <w:rPr>
          <w:sz w:val="24"/>
          <w:szCs w:val="24"/>
        </w:rPr>
        <w:t xml:space="preserve"> </w:t>
      </w:r>
      <w:r w:rsidRPr="0010096F">
        <w:rPr>
          <w:sz w:val="24"/>
          <w:szCs w:val="24"/>
        </w:rPr>
        <w:t>каждому</w:t>
      </w:r>
      <w:r w:rsidRPr="00D62E3D">
        <w:rPr>
          <w:sz w:val="24"/>
          <w:szCs w:val="24"/>
        </w:rPr>
        <w:t xml:space="preserve"> </w:t>
      </w:r>
      <w:r w:rsidRPr="0010096F">
        <w:rPr>
          <w:sz w:val="24"/>
          <w:szCs w:val="24"/>
        </w:rPr>
        <w:t>из</w:t>
      </w:r>
      <w:r w:rsidRPr="00D62E3D">
        <w:rPr>
          <w:sz w:val="24"/>
          <w:szCs w:val="24"/>
        </w:rPr>
        <w:t xml:space="preserve"> </w:t>
      </w:r>
      <w:r w:rsidRPr="0010096F">
        <w:rPr>
          <w:sz w:val="24"/>
          <w:szCs w:val="24"/>
        </w:rPr>
        <w:t>устройств</w:t>
      </w:r>
      <w:r w:rsidRPr="00D62E3D">
        <w:rPr>
          <w:sz w:val="24"/>
          <w:szCs w:val="24"/>
        </w:rPr>
        <w:t xml:space="preserve"> </w:t>
      </w:r>
      <w:r w:rsidRPr="0010096F">
        <w:rPr>
          <w:sz w:val="24"/>
          <w:szCs w:val="24"/>
        </w:rPr>
        <w:t>(шкафов)</w:t>
      </w:r>
      <w:r w:rsidRPr="00D62E3D">
        <w:rPr>
          <w:sz w:val="24"/>
          <w:szCs w:val="24"/>
        </w:rPr>
        <w:t xml:space="preserve"> </w:t>
      </w:r>
      <w:r w:rsidRPr="0010096F">
        <w:rPr>
          <w:sz w:val="24"/>
          <w:szCs w:val="24"/>
        </w:rPr>
        <w:t>РЗА</w:t>
      </w:r>
      <w:r w:rsidRPr="00D62E3D">
        <w:rPr>
          <w:sz w:val="24"/>
          <w:szCs w:val="24"/>
        </w:rPr>
        <w:t xml:space="preserve"> </w:t>
      </w:r>
      <w:r w:rsidRPr="0010096F">
        <w:rPr>
          <w:sz w:val="24"/>
          <w:szCs w:val="24"/>
        </w:rPr>
        <w:t>и</w:t>
      </w:r>
      <w:r w:rsidRPr="00D62E3D">
        <w:rPr>
          <w:sz w:val="24"/>
          <w:szCs w:val="24"/>
        </w:rPr>
        <w:t xml:space="preserve"> ПА.</w:t>
      </w:r>
    </w:p>
    <w:p w14:paraId="32B4E65C" w14:textId="77777777" w:rsidR="00977FE2" w:rsidRPr="0010096F" w:rsidRDefault="00D46F42">
      <w:pPr>
        <w:pStyle w:val="af5"/>
        <w:numPr>
          <w:ilvl w:val="2"/>
          <w:numId w:val="106"/>
        </w:numPr>
        <w:tabs>
          <w:tab w:val="left" w:pos="1134"/>
        </w:tabs>
        <w:spacing w:line="276" w:lineRule="auto"/>
        <w:ind w:left="0" w:firstLine="709"/>
        <w:rPr>
          <w:sz w:val="24"/>
          <w:szCs w:val="24"/>
        </w:rPr>
        <w:pPrChange w:id="77" w:author="AO" w:date="2024-11-26T15:43:00Z">
          <w:pPr>
            <w:pStyle w:val="af5"/>
            <w:numPr>
              <w:ilvl w:val="3"/>
              <w:numId w:val="59"/>
            </w:numPr>
            <w:tabs>
              <w:tab w:val="left" w:pos="1134"/>
              <w:tab w:val="left" w:pos="2035"/>
            </w:tabs>
            <w:spacing w:before="128" w:line="276" w:lineRule="auto"/>
            <w:ind w:left="0" w:firstLine="709"/>
          </w:pPr>
        </w:pPrChange>
      </w:pPr>
      <w:r w:rsidRPr="0010096F">
        <w:rPr>
          <w:sz w:val="24"/>
          <w:szCs w:val="24"/>
        </w:rPr>
        <w:t>Схемы</w:t>
      </w:r>
      <w:r w:rsidRPr="00D62E3D">
        <w:rPr>
          <w:sz w:val="24"/>
          <w:szCs w:val="24"/>
        </w:rPr>
        <w:t xml:space="preserve"> </w:t>
      </w:r>
      <w:r w:rsidRPr="0010096F">
        <w:rPr>
          <w:sz w:val="24"/>
          <w:szCs w:val="24"/>
        </w:rPr>
        <w:t>раскладки</w:t>
      </w:r>
      <w:r w:rsidRPr="00D62E3D">
        <w:rPr>
          <w:sz w:val="24"/>
          <w:szCs w:val="24"/>
        </w:rPr>
        <w:t xml:space="preserve"> </w:t>
      </w:r>
      <w:r w:rsidRPr="0010096F">
        <w:rPr>
          <w:sz w:val="24"/>
          <w:szCs w:val="24"/>
        </w:rPr>
        <w:t>кабельной</w:t>
      </w:r>
      <w:r w:rsidRPr="00D62E3D">
        <w:rPr>
          <w:sz w:val="24"/>
          <w:szCs w:val="24"/>
        </w:rPr>
        <w:t xml:space="preserve"> </w:t>
      </w:r>
      <w:r w:rsidRPr="0010096F">
        <w:rPr>
          <w:sz w:val="24"/>
          <w:szCs w:val="24"/>
        </w:rPr>
        <w:t>продукции</w:t>
      </w:r>
      <w:r w:rsidRPr="00D62E3D">
        <w:rPr>
          <w:sz w:val="24"/>
          <w:szCs w:val="24"/>
        </w:rPr>
        <w:t xml:space="preserve"> </w:t>
      </w:r>
      <w:r w:rsidRPr="0010096F">
        <w:rPr>
          <w:sz w:val="24"/>
          <w:szCs w:val="24"/>
        </w:rPr>
        <w:t>по</w:t>
      </w:r>
      <w:r w:rsidRPr="00D62E3D">
        <w:rPr>
          <w:sz w:val="24"/>
          <w:szCs w:val="24"/>
        </w:rPr>
        <w:t xml:space="preserve"> </w:t>
      </w:r>
      <w:r w:rsidRPr="0010096F">
        <w:rPr>
          <w:sz w:val="24"/>
          <w:szCs w:val="24"/>
        </w:rPr>
        <w:t>каждому</w:t>
      </w:r>
      <w:r w:rsidRPr="00D62E3D">
        <w:rPr>
          <w:sz w:val="24"/>
          <w:szCs w:val="24"/>
        </w:rPr>
        <w:t xml:space="preserve"> </w:t>
      </w:r>
      <w:r w:rsidRPr="0010096F">
        <w:rPr>
          <w:sz w:val="24"/>
          <w:szCs w:val="24"/>
        </w:rPr>
        <w:t>из</w:t>
      </w:r>
      <w:r w:rsidRPr="00D62E3D">
        <w:rPr>
          <w:sz w:val="24"/>
          <w:szCs w:val="24"/>
        </w:rPr>
        <w:t xml:space="preserve"> </w:t>
      </w:r>
      <w:r w:rsidRPr="0010096F">
        <w:rPr>
          <w:sz w:val="24"/>
          <w:szCs w:val="24"/>
        </w:rPr>
        <w:t>объектов</w:t>
      </w:r>
      <w:r w:rsidRPr="00D62E3D">
        <w:rPr>
          <w:sz w:val="24"/>
          <w:szCs w:val="24"/>
        </w:rPr>
        <w:t xml:space="preserve"> реконструкции.</w:t>
      </w:r>
    </w:p>
    <w:p w14:paraId="60F634EE" w14:textId="77777777" w:rsidR="00977FE2" w:rsidRPr="0010096F" w:rsidRDefault="00D46F42">
      <w:pPr>
        <w:pStyle w:val="1"/>
        <w:numPr>
          <w:ilvl w:val="1"/>
          <w:numId w:val="106"/>
        </w:numPr>
        <w:tabs>
          <w:tab w:val="left" w:pos="1418"/>
          <w:tab w:val="left" w:pos="1806"/>
        </w:tabs>
        <w:spacing w:before="128" w:line="276" w:lineRule="auto"/>
        <w:ind w:left="0" w:firstLine="709"/>
        <w:rPr>
          <w:sz w:val="24"/>
          <w:szCs w:val="24"/>
        </w:rPr>
        <w:pPrChange w:id="78" w:author="AO" w:date="2024-11-26T15:43:00Z">
          <w:pPr>
            <w:pStyle w:val="1"/>
            <w:numPr>
              <w:ilvl w:val="2"/>
              <w:numId w:val="59"/>
            </w:numPr>
            <w:tabs>
              <w:tab w:val="left" w:pos="1134"/>
              <w:tab w:val="left" w:pos="2040"/>
            </w:tabs>
            <w:spacing w:before="123" w:line="276" w:lineRule="auto"/>
            <w:ind w:left="0" w:firstLine="709"/>
          </w:pPr>
        </w:pPrChange>
      </w:pPr>
      <w:r w:rsidRPr="0010096F">
        <w:rPr>
          <w:sz w:val="24"/>
          <w:szCs w:val="24"/>
        </w:rPr>
        <w:t>Выбор</w:t>
      </w:r>
      <w:r w:rsidRPr="00D62E3D">
        <w:rPr>
          <w:sz w:val="24"/>
          <w:szCs w:val="24"/>
        </w:rPr>
        <w:t xml:space="preserve"> </w:t>
      </w:r>
      <w:r w:rsidRPr="0010096F">
        <w:rPr>
          <w:sz w:val="24"/>
          <w:szCs w:val="24"/>
        </w:rPr>
        <w:t>земельного</w:t>
      </w:r>
      <w:r w:rsidRPr="00D62E3D">
        <w:rPr>
          <w:sz w:val="24"/>
          <w:szCs w:val="24"/>
        </w:rPr>
        <w:t xml:space="preserve"> </w:t>
      </w:r>
      <w:r w:rsidRPr="0010096F">
        <w:rPr>
          <w:sz w:val="24"/>
          <w:szCs w:val="24"/>
        </w:rPr>
        <w:t>участка</w:t>
      </w:r>
      <w:r w:rsidRPr="00D62E3D">
        <w:rPr>
          <w:sz w:val="24"/>
          <w:szCs w:val="24"/>
        </w:rPr>
        <w:t xml:space="preserve"> </w:t>
      </w:r>
      <w:r w:rsidRPr="0010096F">
        <w:rPr>
          <w:sz w:val="24"/>
          <w:szCs w:val="24"/>
        </w:rPr>
        <w:t>для</w:t>
      </w:r>
      <w:r w:rsidRPr="00D62E3D">
        <w:rPr>
          <w:sz w:val="24"/>
          <w:szCs w:val="24"/>
        </w:rPr>
        <w:t xml:space="preserve"> строительства. </w:t>
      </w:r>
    </w:p>
    <w:p w14:paraId="605982AC" w14:textId="77777777" w:rsidR="00977FE2" w:rsidRPr="0010096F" w:rsidRDefault="00D46F42" w:rsidP="007900C6">
      <w:pPr>
        <w:pStyle w:val="af5"/>
        <w:tabs>
          <w:tab w:val="left" w:pos="1134"/>
          <w:tab w:val="left" w:pos="2035"/>
        </w:tabs>
        <w:spacing w:line="276" w:lineRule="auto"/>
        <w:ind w:left="0" w:firstLine="709"/>
        <w:rPr>
          <w:sz w:val="24"/>
          <w:szCs w:val="24"/>
        </w:rPr>
      </w:pPr>
      <w:r w:rsidRPr="0010096F">
        <w:rPr>
          <w:sz w:val="24"/>
          <w:szCs w:val="24"/>
        </w:rPr>
        <w:t>Отдельным томом выполнить и оформить в соответствии с постановлением Правительства Российской Федера</w:t>
      </w:r>
      <w:r w:rsidRPr="0010096F">
        <w:rPr>
          <w:sz w:val="24"/>
          <w:szCs w:val="24"/>
        </w:rPr>
        <w:lastRenderedPageBreak/>
        <w:t>ции от 16.02.2008 № 87 «О составе разделов проектной документации и</w:t>
      </w:r>
      <w:r w:rsidRPr="0010096F">
        <w:rPr>
          <w:spacing w:val="-10"/>
          <w:sz w:val="24"/>
          <w:szCs w:val="24"/>
        </w:rPr>
        <w:t xml:space="preserve"> </w:t>
      </w:r>
      <w:r w:rsidRPr="0010096F">
        <w:rPr>
          <w:sz w:val="24"/>
          <w:szCs w:val="24"/>
        </w:rPr>
        <w:t>требованиях к их содержанию»</w:t>
      </w:r>
      <w:r w:rsidRPr="0010096F">
        <w:rPr>
          <w:spacing w:val="35"/>
          <w:sz w:val="24"/>
          <w:szCs w:val="24"/>
        </w:rPr>
        <w:t xml:space="preserve"> </w:t>
      </w:r>
      <w:r w:rsidRPr="0010096F">
        <w:rPr>
          <w:sz w:val="24"/>
          <w:szCs w:val="24"/>
        </w:rPr>
        <w:t>раздел проектной документации для</w:t>
      </w:r>
      <w:r w:rsidRPr="0010096F">
        <w:rPr>
          <w:spacing w:val="-1"/>
          <w:sz w:val="24"/>
          <w:szCs w:val="24"/>
        </w:rPr>
        <w:t xml:space="preserve"> </w:t>
      </w:r>
      <w:r w:rsidRPr="0010096F">
        <w:rPr>
          <w:sz w:val="24"/>
          <w:szCs w:val="24"/>
        </w:rPr>
        <w:t>ЛЭП</w:t>
      </w:r>
      <w:r w:rsidRPr="0010096F">
        <w:rPr>
          <w:spacing w:val="-14"/>
          <w:sz w:val="24"/>
          <w:szCs w:val="24"/>
        </w:rPr>
        <w:t xml:space="preserve"> </w:t>
      </w:r>
      <w:r w:rsidRPr="0010096F">
        <w:rPr>
          <w:sz w:val="24"/>
          <w:szCs w:val="24"/>
        </w:rPr>
        <w:t>-</w:t>
      </w:r>
      <w:r w:rsidRPr="0010096F">
        <w:rPr>
          <w:spacing w:val="58"/>
          <w:sz w:val="24"/>
          <w:szCs w:val="24"/>
        </w:rPr>
        <w:t xml:space="preserve"> </w:t>
      </w:r>
      <w:r w:rsidRPr="0010096F">
        <w:rPr>
          <w:sz w:val="24"/>
          <w:szCs w:val="24"/>
        </w:rPr>
        <w:t>«Проект</w:t>
      </w:r>
      <w:r w:rsidRPr="0010096F">
        <w:rPr>
          <w:spacing w:val="10"/>
          <w:sz w:val="24"/>
          <w:szCs w:val="24"/>
        </w:rPr>
        <w:t xml:space="preserve"> </w:t>
      </w:r>
      <w:r w:rsidRPr="0010096F">
        <w:rPr>
          <w:sz w:val="24"/>
          <w:szCs w:val="24"/>
        </w:rPr>
        <w:t>полосы</w:t>
      </w:r>
      <w:r w:rsidRPr="0010096F">
        <w:rPr>
          <w:spacing w:val="-8"/>
          <w:sz w:val="24"/>
          <w:szCs w:val="24"/>
        </w:rPr>
        <w:t xml:space="preserve"> </w:t>
      </w:r>
      <w:r w:rsidRPr="0010096F">
        <w:rPr>
          <w:spacing w:val="-2"/>
          <w:sz w:val="24"/>
          <w:szCs w:val="24"/>
        </w:rPr>
        <w:t>отвода».</w:t>
      </w:r>
    </w:p>
    <w:p w14:paraId="64F6F61F" w14:textId="77777777" w:rsidR="00977FE2" w:rsidRPr="0010096F" w:rsidRDefault="00D46F42" w:rsidP="007900C6">
      <w:pPr>
        <w:pStyle w:val="af4"/>
        <w:tabs>
          <w:tab w:val="left" w:pos="1134"/>
        </w:tabs>
        <w:spacing w:before="8" w:line="276" w:lineRule="auto"/>
        <w:ind w:firstLine="709"/>
      </w:pPr>
      <w:r w:rsidRPr="0010096F">
        <w:t>Кроме</w:t>
      </w:r>
      <w:r w:rsidRPr="0010096F">
        <w:rPr>
          <w:spacing w:val="-6"/>
        </w:rPr>
        <w:t xml:space="preserve"> </w:t>
      </w:r>
      <w:r w:rsidRPr="0010096F">
        <w:t>того,</w:t>
      </w:r>
      <w:r w:rsidRPr="0010096F">
        <w:rPr>
          <w:spacing w:val="-8"/>
        </w:rPr>
        <w:t xml:space="preserve"> </w:t>
      </w:r>
      <w:r w:rsidRPr="0010096F">
        <w:t>в</w:t>
      </w:r>
      <w:r w:rsidRPr="0010096F">
        <w:rPr>
          <w:spacing w:val="-15"/>
        </w:rPr>
        <w:t xml:space="preserve"> </w:t>
      </w:r>
      <w:r w:rsidRPr="0010096F">
        <w:t>указанный раздел</w:t>
      </w:r>
      <w:r w:rsidRPr="0010096F">
        <w:rPr>
          <w:spacing w:val="-3"/>
        </w:rPr>
        <w:t xml:space="preserve"> </w:t>
      </w:r>
      <w:r w:rsidRPr="0010096F">
        <w:t>включить следующие материалы:</w:t>
      </w:r>
    </w:p>
    <w:p w14:paraId="714CE3D7" w14:textId="77777777" w:rsidR="00977FE2" w:rsidRPr="0010096F" w:rsidRDefault="00D46F42" w:rsidP="007900C6">
      <w:pPr>
        <w:pStyle w:val="af4"/>
        <w:numPr>
          <w:ilvl w:val="0"/>
          <w:numId w:val="48"/>
        </w:numPr>
        <w:tabs>
          <w:tab w:val="left" w:pos="1134"/>
        </w:tabs>
        <w:spacing w:before="8" w:line="276" w:lineRule="auto"/>
        <w:ind w:left="0" w:firstLine="709"/>
      </w:pPr>
      <w:r w:rsidRPr="0010096F">
        <w:t>проекты межевания территории;</w:t>
      </w:r>
    </w:p>
    <w:p w14:paraId="2DCDB47B" w14:textId="77777777" w:rsidR="00977FE2" w:rsidRPr="0010096F" w:rsidRDefault="00D46F42" w:rsidP="007900C6">
      <w:pPr>
        <w:pStyle w:val="af4"/>
        <w:numPr>
          <w:ilvl w:val="0"/>
          <w:numId w:val="48"/>
        </w:numPr>
        <w:tabs>
          <w:tab w:val="left" w:pos="1134"/>
        </w:tabs>
        <w:spacing w:before="6" w:line="276" w:lineRule="auto"/>
        <w:ind w:left="0" w:firstLine="709"/>
      </w:pPr>
      <w:r w:rsidRPr="0010096F">
        <w:t>проекты</w:t>
      </w:r>
      <w:r w:rsidRPr="0010096F">
        <w:rPr>
          <w:spacing w:val="-7"/>
        </w:rPr>
        <w:t xml:space="preserve"> </w:t>
      </w:r>
      <w:r w:rsidRPr="0010096F">
        <w:t>планировки</w:t>
      </w:r>
      <w:r w:rsidRPr="0010096F">
        <w:rPr>
          <w:spacing w:val="12"/>
        </w:rPr>
        <w:t xml:space="preserve"> </w:t>
      </w:r>
      <w:r w:rsidRPr="0010096F">
        <w:rPr>
          <w:spacing w:val="-2"/>
        </w:rPr>
        <w:t>территории;</w:t>
      </w:r>
    </w:p>
    <w:p w14:paraId="47919273" w14:textId="77777777" w:rsidR="00977FE2" w:rsidRPr="0010096F" w:rsidRDefault="00D46F42" w:rsidP="007900C6">
      <w:pPr>
        <w:pStyle w:val="af4"/>
        <w:numPr>
          <w:ilvl w:val="1"/>
          <w:numId w:val="48"/>
        </w:numPr>
        <w:tabs>
          <w:tab w:val="left" w:pos="1134"/>
        </w:tabs>
        <w:spacing w:before="24" w:line="276" w:lineRule="auto"/>
        <w:ind w:left="0" w:firstLine="709"/>
      </w:pPr>
      <w:r w:rsidRPr="0010096F">
        <w:t>проектная документация о местоположении, границах, площади и об иных количественных и качественных</w:t>
      </w:r>
      <w:r w:rsidRPr="0010096F">
        <w:rPr>
          <w:spacing w:val="40"/>
        </w:rPr>
        <w:t xml:space="preserve"> </w:t>
      </w:r>
      <w:r w:rsidRPr="0010096F">
        <w:t>характеристиках лесных участков;</w:t>
      </w:r>
    </w:p>
    <w:p w14:paraId="36AC0F5C" w14:textId="77777777" w:rsidR="00977FE2" w:rsidRPr="0010096F" w:rsidRDefault="00D46F42" w:rsidP="007900C6">
      <w:pPr>
        <w:pStyle w:val="af5"/>
        <w:numPr>
          <w:ilvl w:val="0"/>
          <w:numId w:val="48"/>
        </w:numPr>
        <w:tabs>
          <w:tab w:val="left" w:pos="1134"/>
          <w:tab w:val="left" w:pos="1477"/>
        </w:tabs>
        <w:spacing w:before="19" w:line="276" w:lineRule="auto"/>
        <w:ind w:left="0" w:firstLine="709"/>
        <w:rPr>
          <w:sz w:val="24"/>
          <w:szCs w:val="24"/>
        </w:rPr>
      </w:pPr>
      <w:r w:rsidRPr="0010096F">
        <w:rPr>
          <w:sz w:val="24"/>
          <w:szCs w:val="24"/>
        </w:rPr>
        <w:t>расчеты убытков, в том числе упущенной выгоды правообладателям земельных участков при строительстве объекта электросетевого хозяйства;</w:t>
      </w:r>
    </w:p>
    <w:p w14:paraId="01D5FE23" w14:textId="77777777" w:rsidR="00977FE2" w:rsidRPr="0010096F" w:rsidRDefault="00D46F42" w:rsidP="007900C6">
      <w:pPr>
        <w:pStyle w:val="af5"/>
        <w:numPr>
          <w:ilvl w:val="0"/>
          <w:numId w:val="48"/>
        </w:numPr>
        <w:tabs>
          <w:tab w:val="left" w:pos="1134"/>
          <w:tab w:val="left" w:pos="1471"/>
        </w:tabs>
        <w:spacing w:before="14" w:line="276" w:lineRule="auto"/>
        <w:ind w:left="0" w:firstLine="709"/>
        <w:rPr>
          <w:sz w:val="24"/>
          <w:szCs w:val="24"/>
        </w:rPr>
      </w:pPr>
      <w:r w:rsidRPr="0010096F">
        <w:rPr>
          <w:sz w:val="24"/>
          <w:szCs w:val="24"/>
        </w:rPr>
        <w:t>кадастровые планы территорий с нанесением на них границ-полосы отвода земель, границ охранной и санитарно-защитной зон проектируемого объекта и объектов, в которые попадает земельный участок (полоса отвода);</w:t>
      </w:r>
    </w:p>
    <w:p w14:paraId="098343A9" w14:textId="77777777" w:rsidR="00977FE2" w:rsidRPr="0010096F" w:rsidRDefault="00D46F42" w:rsidP="007900C6">
      <w:pPr>
        <w:pStyle w:val="af4"/>
        <w:numPr>
          <w:ilvl w:val="0"/>
          <w:numId w:val="48"/>
        </w:numPr>
        <w:tabs>
          <w:tab w:val="left" w:pos="1134"/>
        </w:tabs>
        <w:spacing w:before="14" w:line="276" w:lineRule="auto"/>
        <w:ind w:left="0" w:firstLine="709"/>
      </w:pPr>
      <w:r w:rsidRPr="0010096F">
        <w:t>сводная</w:t>
      </w:r>
      <w:r w:rsidRPr="0010096F">
        <w:rPr>
          <w:spacing w:val="-1"/>
        </w:rPr>
        <w:t xml:space="preserve"> </w:t>
      </w:r>
      <w:r w:rsidRPr="0010096F">
        <w:t>экспликация</w:t>
      </w:r>
      <w:r w:rsidRPr="0010096F">
        <w:rPr>
          <w:spacing w:val="12"/>
        </w:rPr>
        <w:t xml:space="preserve"> </w:t>
      </w:r>
      <w:r w:rsidRPr="0010096F">
        <w:t>земель</w:t>
      </w:r>
      <w:r w:rsidRPr="0010096F">
        <w:rPr>
          <w:spacing w:val="-4"/>
        </w:rPr>
        <w:t xml:space="preserve"> </w:t>
      </w:r>
      <w:r w:rsidRPr="0010096F">
        <w:t>по</w:t>
      </w:r>
      <w:r w:rsidRPr="0010096F">
        <w:rPr>
          <w:spacing w:val="-6"/>
        </w:rPr>
        <w:t xml:space="preserve"> </w:t>
      </w:r>
      <w:r w:rsidRPr="0010096F">
        <w:t>землепользователям</w:t>
      </w:r>
      <w:r w:rsidRPr="0010096F">
        <w:rPr>
          <w:spacing w:val="-11"/>
        </w:rPr>
        <w:t xml:space="preserve"> </w:t>
      </w:r>
      <w:r w:rsidRPr="0010096F">
        <w:t>по</w:t>
      </w:r>
      <w:r w:rsidRPr="0010096F">
        <w:rPr>
          <w:spacing w:val="-5"/>
        </w:rPr>
        <w:t xml:space="preserve"> </w:t>
      </w:r>
      <w:r w:rsidRPr="0010096F">
        <w:t>пикетам</w:t>
      </w:r>
      <w:r w:rsidRPr="0010096F">
        <w:rPr>
          <w:spacing w:val="-3"/>
        </w:rPr>
        <w:t xml:space="preserve"> </w:t>
      </w:r>
      <w:r w:rsidRPr="0010096F">
        <w:rPr>
          <w:spacing w:val="-2"/>
        </w:rPr>
        <w:t>трассы;</w:t>
      </w:r>
    </w:p>
    <w:p w14:paraId="0BC74DB1" w14:textId="77777777" w:rsidR="00977FE2" w:rsidRPr="0010096F" w:rsidRDefault="00D46F42" w:rsidP="007900C6">
      <w:pPr>
        <w:pStyle w:val="af4"/>
        <w:numPr>
          <w:ilvl w:val="0"/>
          <w:numId w:val="48"/>
        </w:numPr>
        <w:tabs>
          <w:tab w:val="left" w:pos="1134"/>
        </w:tabs>
        <w:spacing w:before="18" w:line="276" w:lineRule="auto"/>
        <w:ind w:left="0" w:firstLine="709"/>
      </w:pPr>
      <w:r w:rsidRPr="0010096F">
        <w:t>решения по восстановлению лесонасаждений, вырубаемых при проведении строительно-монтажных</w:t>
      </w:r>
      <w:r w:rsidRPr="0010096F">
        <w:rPr>
          <w:spacing w:val="80"/>
        </w:rPr>
        <w:t xml:space="preserve"> </w:t>
      </w:r>
      <w:r w:rsidRPr="0010096F">
        <w:t>работ,</w:t>
      </w:r>
      <w:r w:rsidRPr="0010096F">
        <w:rPr>
          <w:spacing w:val="80"/>
        </w:rPr>
        <w:t xml:space="preserve"> </w:t>
      </w:r>
      <w:r w:rsidRPr="0010096F">
        <w:t>в</w:t>
      </w:r>
      <w:r w:rsidRPr="0010096F">
        <w:rPr>
          <w:spacing w:val="80"/>
        </w:rPr>
        <w:t xml:space="preserve"> </w:t>
      </w:r>
      <w:r w:rsidRPr="0010096F">
        <w:t>соответствии</w:t>
      </w:r>
      <w:r w:rsidRPr="0010096F">
        <w:rPr>
          <w:spacing w:val="80"/>
        </w:rPr>
        <w:t xml:space="preserve"> </w:t>
      </w:r>
      <w:r w:rsidRPr="0010096F">
        <w:t>с</w:t>
      </w:r>
      <w:r w:rsidRPr="0010096F">
        <w:rPr>
          <w:spacing w:val="80"/>
        </w:rPr>
        <w:t xml:space="preserve"> </w:t>
      </w:r>
      <w:r w:rsidRPr="0010096F">
        <w:t>нормативно-правовыми</w:t>
      </w:r>
      <w:r w:rsidRPr="0010096F">
        <w:rPr>
          <w:spacing w:val="80"/>
        </w:rPr>
        <w:t xml:space="preserve"> </w:t>
      </w:r>
      <w:r w:rsidRPr="0010096F">
        <w:t>актами Российской Федерации;</w:t>
      </w:r>
    </w:p>
    <w:p w14:paraId="77FC389C" w14:textId="77777777" w:rsidR="00977FE2" w:rsidRPr="0010096F" w:rsidRDefault="00D46F42" w:rsidP="00553AC2">
      <w:pPr>
        <w:pStyle w:val="af4"/>
        <w:numPr>
          <w:ilvl w:val="0"/>
          <w:numId w:val="48"/>
        </w:numPr>
        <w:tabs>
          <w:tab w:val="left" w:pos="1134"/>
        </w:tabs>
        <w:spacing w:before="17" w:line="276" w:lineRule="auto"/>
        <w:ind w:left="0" w:firstLine="709"/>
      </w:pPr>
      <w:r w:rsidRPr="0010096F">
        <w:t>правоустанавливающие документы на объект капитального строительства и</w:t>
      </w:r>
      <w:r w:rsidRPr="0010096F">
        <w:rPr>
          <w:spacing w:val="40"/>
        </w:rPr>
        <w:t xml:space="preserve"> </w:t>
      </w:r>
      <w:r w:rsidRPr="0010096F">
        <w:t>земельный участок.</w:t>
      </w:r>
    </w:p>
    <w:p w14:paraId="2214A7E5" w14:textId="65549B4A" w:rsidR="00977FE2" w:rsidRPr="00D62E3D" w:rsidRDefault="00D46F42">
      <w:pPr>
        <w:pStyle w:val="af5"/>
        <w:numPr>
          <w:ilvl w:val="2"/>
          <w:numId w:val="106"/>
        </w:numPr>
        <w:tabs>
          <w:tab w:val="left" w:pos="1134"/>
          <w:tab w:val="left" w:pos="2011"/>
        </w:tabs>
        <w:spacing w:line="276" w:lineRule="auto"/>
        <w:ind w:left="0" w:firstLine="709"/>
        <w:rPr>
          <w:b/>
          <w:sz w:val="24"/>
          <w:szCs w:val="24"/>
        </w:rPr>
        <w:pPrChange w:id="79" w:author="AO" w:date="2024-11-26T15:43:00Z">
          <w:pPr>
            <w:pStyle w:val="af5"/>
            <w:numPr>
              <w:ilvl w:val="3"/>
              <w:numId w:val="59"/>
            </w:numPr>
            <w:tabs>
              <w:tab w:val="left" w:pos="1134"/>
              <w:tab w:val="left" w:pos="2011"/>
            </w:tabs>
            <w:spacing w:line="276" w:lineRule="auto"/>
            <w:ind w:left="0" w:firstLine="709"/>
          </w:pPr>
        </w:pPrChange>
      </w:pPr>
      <w:r w:rsidRPr="00D62E3D">
        <w:rPr>
          <w:sz w:val="24"/>
          <w:szCs w:val="24"/>
        </w:rPr>
        <w:t xml:space="preserve">Оформить земельно-правовые отношения с </w:t>
      </w:r>
      <w:r w:rsidRPr="00D62E3D">
        <w:rPr>
          <w:sz w:val="24"/>
          <w:szCs w:val="24"/>
        </w:rPr>
        <w:lastRenderedPageBreak/>
        <w:t xml:space="preserve">участниками земельно-правовых отношений и получить исходно-разрешительную документацию для размещения ЛЭП, в том </w:t>
      </w:r>
      <w:r w:rsidRPr="00D62E3D">
        <w:rPr>
          <w:spacing w:val="-2"/>
          <w:sz w:val="24"/>
          <w:szCs w:val="24"/>
        </w:rPr>
        <w:t>числе:</w:t>
      </w:r>
    </w:p>
    <w:p w14:paraId="0D79CC71" w14:textId="77777777" w:rsidR="00977FE2" w:rsidRPr="0010096F" w:rsidRDefault="00D46F42" w:rsidP="007900C6">
      <w:pPr>
        <w:pStyle w:val="af5"/>
        <w:numPr>
          <w:ilvl w:val="0"/>
          <w:numId w:val="17"/>
        </w:numPr>
        <w:tabs>
          <w:tab w:val="left" w:pos="1134"/>
          <w:tab w:val="left" w:pos="1376"/>
        </w:tabs>
        <w:spacing w:line="276" w:lineRule="auto"/>
        <w:ind w:left="0" w:firstLine="709"/>
        <w:rPr>
          <w:sz w:val="24"/>
          <w:szCs w:val="24"/>
        </w:rPr>
      </w:pPr>
      <w:r w:rsidRPr="0010096F">
        <w:rPr>
          <w:sz w:val="24"/>
          <w:szCs w:val="24"/>
        </w:rPr>
        <w:t>определить площади земельных участков, на территории которых планируется размещение объектов;</w:t>
      </w:r>
    </w:p>
    <w:p w14:paraId="14A4D323" w14:textId="77777777" w:rsidR="00977FE2" w:rsidRPr="0010096F" w:rsidRDefault="00D46F42" w:rsidP="007900C6">
      <w:pPr>
        <w:pStyle w:val="af5"/>
        <w:numPr>
          <w:ilvl w:val="0"/>
          <w:numId w:val="17"/>
        </w:numPr>
        <w:tabs>
          <w:tab w:val="left" w:pos="1134"/>
          <w:tab w:val="left" w:pos="1375"/>
        </w:tabs>
        <w:spacing w:line="276" w:lineRule="auto"/>
        <w:ind w:left="0" w:firstLine="709"/>
        <w:rPr>
          <w:sz w:val="24"/>
          <w:szCs w:val="24"/>
        </w:rPr>
      </w:pPr>
      <w:r w:rsidRPr="0010096F">
        <w:rPr>
          <w:sz w:val="24"/>
          <w:szCs w:val="24"/>
        </w:rPr>
        <w:t>выявить</w:t>
      </w:r>
      <w:r w:rsidRPr="0010096F">
        <w:rPr>
          <w:spacing w:val="-8"/>
          <w:sz w:val="24"/>
          <w:szCs w:val="24"/>
        </w:rPr>
        <w:t xml:space="preserve"> </w:t>
      </w:r>
      <w:r w:rsidRPr="0010096F">
        <w:rPr>
          <w:sz w:val="24"/>
          <w:szCs w:val="24"/>
        </w:rPr>
        <w:t>все</w:t>
      </w:r>
      <w:r w:rsidRPr="0010096F">
        <w:rPr>
          <w:spacing w:val="-11"/>
          <w:sz w:val="24"/>
          <w:szCs w:val="24"/>
        </w:rPr>
        <w:t xml:space="preserve"> </w:t>
      </w:r>
      <w:r w:rsidRPr="0010096F">
        <w:rPr>
          <w:sz w:val="24"/>
          <w:szCs w:val="24"/>
        </w:rPr>
        <w:t>затрагиваемые</w:t>
      </w:r>
      <w:r w:rsidRPr="0010096F">
        <w:rPr>
          <w:spacing w:val="7"/>
          <w:sz w:val="24"/>
          <w:szCs w:val="24"/>
        </w:rPr>
        <w:t xml:space="preserve"> </w:t>
      </w:r>
      <w:r w:rsidRPr="0010096F">
        <w:rPr>
          <w:sz w:val="24"/>
          <w:szCs w:val="24"/>
        </w:rPr>
        <w:t>строительством</w:t>
      </w:r>
      <w:r w:rsidRPr="0010096F">
        <w:rPr>
          <w:spacing w:val="-8"/>
          <w:sz w:val="24"/>
          <w:szCs w:val="24"/>
        </w:rPr>
        <w:t xml:space="preserve"> </w:t>
      </w:r>
      <w:r w:rsidRPr="0010096F">
        <w:rPr>
          <w:sz w:val="24"/>
          <w:szCs w:val="24"/>
        </w:rPr>
        <w:t>земельные</w:t>
      </w:r>
      <w:r w:rsidRPr="0010096F">
        <w:rPr>
          <w:spacing w:val="1"/>
          <w:sz w:val="24"/>
          <w:szCs w:val="24"/>
        </w:rPr>
        <w:t xml:space="preserve"> </w:t>
      </w:r>
      <w:r w:rsidRPr="0010096F">
        <w:rPr>
          <w:spacing w:val="-2"/>
          <w:sz w:val="24"/>
          <w:szCs w:val="24"/>
        </w:rPr>
        <w:t>участки;</w:t>
      </w:r>
    </w:p>
    <w:p w14:paraId="12448F27" w14:textId="77777777" w:rsidR="00977FE2" w:rsidRPr="0010096F" w:rsidRDefault="00D46F42" w:rsidP="007900C6">
      <w:pPr>
        <w:pStyle w:val="af5"/>
        <w:numPr>
          <w:ilvl w:val="0"/>
          <w:numId w:val="17"/>
        </w:numPr>
        <w:tabs>
          <w:tab w:val="left" w:pos="1134"/>
          <w:tab w:val="left" w:pos="1375"/>
        </w:tabs>
        <w:spacing w:line="276" w:lineRule="auto"/>
        <w:ind w:left="0" w:firstLine="709"/>
        <w:rPr>
          <w:sz w:val="24"/>
          <w:szCs w:val="24"/>
        </w:rPr>
      </w:pPr>
      <w:r w:rsidRPr="0010096F">
        <w:rPr>
          <w:sz w:val="24"/>
          <w:szCs w:val="24"/>
        </w:rPr>
        <w:t>получить сведения о категории, виде разрешенного использования, а также о наличии или отсутствии границ земельных участков в ЕГРН;</w:t>
      </w:r>
    </w:p>
    <w:p w14:paraId="6B348FCD" w14:textId="77777777" w:rsidR="00977FE2" w:rsidRPr="0010096F" w:rsidRDefault="00D46F42" w:rsidP="007900C6">
      <w:pPr>
        <w:pStyle w:val="af5"/>
        <w:numPr>
          <w:ilvl w:val="0"/>
          <w:numId w:val="17"/>
        </w:numPr>
        <w:tabs>
          <w:tab w:val="left" w:pos="1134"/>
          <w:tab w:val="left" w:pos="1375"/>
        </w:tabs>
        <w:spacing w:line="276" w:lineRule="auto"/>
        <w:ind w:left="0" w:firstLine="709"/>
        <w:rPr>
          <w:sz w:val="24"/>
          <w:szCs w:val="24"/>
        </w:rPr>
      </w:pPr>
      <w:r w:rsidRPr="0010096F">
        <w:rPr>
          <w:sz w:val="24"/>
          <w:szCs w:val="24"/>
        </w:rPr>
        <w:t>получить сведения о</w:t>
      </w:r>
      <w:r w:rsidRPr="0010096F">
        <w:rPr>
          <w:spacing w:val="-2"/>
          <w:sz w:val="24"/>
          <w:szCs w:val="24"/>
        </w:rPr>
        <w:t xml:space="preserve"> </w:t>
      </w:r>
      <w:r w:rsidRPr="0010096F">
        <w:rPr>
          <w:sz w:val="24"/>
          <w:szCs w:val="24"/>
        </w:rPr>
        <w:t>наличии, отсутствии и регистрации прав</w:t>
      </w:r>
      <w:r w:rsidRPr="0010096F">
        <w:rPr>
          <w:spacing w:val="-3"/>
          <w:sz w:val="24"/>
          <w:szCs w:val="24"/>
        </w:rPr>
        <w:t xml:space="preserve"> </w:t>
      </w:r>
      <w:r w:rsidRPr="0010096F">
        <w:rPr>
          <w:sz w:val="24"/>
          <w:szCs w:val="24"/>
        </w:rPr>
        <w:t>на земельные участки, на территории которых планируется строительство и размещение объектов;</w:t>
      </w:r>
    </w:p>
    <w:p w14:paraId="5A7D93FF" w14:textId="77777777" w:rsidR="00977FE2" w:rsidRPr="0010096F" w:rsidRDefault="00D46F42" w:rsidP="007900C6">
      <w:pPr>
        <w:pStyle w:val="af5"/>
        <w:numPr>
          <w:ilvl w:val="0"/>
          <w:numId w:val="17"/>
        </w:numPr>
        <w:tabs>
          <w:tab w:val="left" w:pos="1134"/>
          <w:tab w:val="left" w:pos="1371"/>
        </w:tabs>
        <w:spacing w:line="276" w:lineRule="auto"/>
        <w:ind w:left="0" w:firstLine="709"/>
        <w:rPr>
          <w:sz w:val="24"/>
          <w:szCs w:val="24"/>
        </w:rPr>
      </w:pPr>
      <w:r w:rsidRPr="0010096F">
        <w:rPr>
          <w:sz w:val="24"/>
          <w:szCs w:val="24"/>
        </w:rPr>
        <w:t>разработать проектную документацию о местоположении, границах, площади и об</w:t>
      </w:r>
      <w:r w:rsidRPr="0010096F">
        <w:rPr>
          <w:spacing w:val="40"/>
          <w:sz w:val="24"/>
          <w:szCs w:val="24"/>
        </w:rPr>
        <w:t xml:space="preserve"> </w:t>
      </w:r>
      <w:r w:rsidRPr="0010096F">
        <w:rPr>
          <w:sz w:val="24"/>
          <w:szCs w:val="24"/>
        </w:rPr>
        <w:t>иных количественных и качественных</w:t>
      </w:r>
      <w:r w:rsidRPr="0010096F">
        <w:rPr>
          <w:spacing w:val="40"/>
          <w:sz w:val="24"/>
          <w:szCs w:val="24"/>
        </w:rPr>
        <w:t xml:space="preserve"> </w:t>
      </w:r>
      <w:r w:rsidRPr="0010096F">
        <w:rPr>
          <w:sz w:val="24"/>
          <w:szCs w:val="24"/>
        </w:rPr>
        <w:t>характеристиках лесных участков;</w:t>
      </w:r>
    </w:p>
    <w:p w14:paraId="1EA38677" w14:textId="77777777" w:rsidR="00977FE2" w:rsidRPr="0010096F" w:rsidRDefault="00D46F42" w:rsidP="007900C6">
      <w:pPr>
        <w:pStyle w:val="af5"/>
        <w:numPr>
          <w:ilvl w:val="0"/>
          <w:numId w:val="17"/>
        </w:numPr>
        <w:tabs>
          <w:tab w:val="left" w:pos="1134"/>
          <w:tab w:val="left" w:pos="1370"/>
        </w:tabs>
        <w:spacing w:line="276" w:lineRule="auto"/>
        <w:ind w:left="0" w:firstLine="709"/>
        <w:rPr>
          <w:sz w:val="24"/>
          <w:szCs w:val="24"/>
        </w:rPr>
      </w:pPr>
      <w:r w:rsidRPr="0010096F">
        <w:rPr>
          <w:sz w:val="24"/>
          <w:szCs w:val="24"/>
        </w:rPr>
        <w:t xml:space="preserve">в проектной документации лесных участков предусмотреть площадки складирования </w:t>
      </w:r>
      <w:r w:rsidRPr="0010096F">
        <w:rPr>
          <w:spacing w:val="-2"/>
          <w:sz w:val="24"/>
          <w:szCs w:val="24"/>
        </w:rPr>
        <w:t>древесины;</w:t>
      </w:r>
    </w:p>
    <w:p w14:paraId="026A3B22" w14:textId="77777777" w:rsidR="00977FE2" w:rsidRPr="0010096F" w:rsidRDefault="00D46F42" w:rsidP="007900C6">
      <w:pPr>
        <w:pStyle w:val="af5"/>
        <w:numPr>
          <w:ilvl w:val="0"/>
          <w:numId w:val="17"/>
        </w:numPr>
        <w:tabs>
          <w:tab w:val="left" w:pos="1134"/>
          <w:tab w:val="left" w:pos="1367"/>
        </w:tabs>
        <w:spacing w:line="276" w:lineRule="auto"/>
        <w:ind w:left="0" w:firstLine="709"/>
        <w:rPr>
          <w:sz w:val="24"/>
          <w:szCs w:val="24"/>
        </w:rPr>
      </w:pPr>
      <w:r w:rsidRPr="0010096F">
        <w:rPr>
          <w:sz w:val="24"/>
          <w:szCs w:val="24"/>
        </w:rPr>
        <w:t>осуществить все</w:t>
      </w:r>
      <w:r w:rsidRPr="0010096F">
        <w:rPr>
          <w:spacing w:val="-5"/>
          <w:sz w:val="24"/>
          <w:szCs w:val="24"/>
        </w:rPr>
        <w:t xml:space="preserve"> </w:t>
      </w:r>
      <w:r w:rsidRPr="0010096F">
        <w:rPr>
          <w:sz w:val="24"/>
          <w:szCs w:val="24"/>
        </w:rPr>
        <w:t>необходимые и</w:t>
      </w:r>
      <w:r w:rsidRPr="0010096F">
        <w:rPr>
          <w:spacing w:val="-9"/>
          <w:sz w:val="24"/>
          <w:szCs w:val="24"/>
        </w:rPr>
        <w:t xml:space="preserve"> </w:t>
      </w:r>
      <w:r w:rsidRPr="0010096F">
        <w:rPr>
          <w:sz w:val="24"/>
          <w:szCs w:val="24"/>
        </w:rPr>
        <w:t>достаточные действия по</w:t>
      </w:r>
      <w:r w:rsidRPr="0010096F">
        <w:rPr>
          <w:spacing w:val="-10"/>
          <w:sz w:val="24"/>
          <w:szCs w:val="24"/>
        </w:rPr>
        <w:t xml:space="preserve"> </w:t>
      </w:r>
      <w:r w:rsidRPr="0010096F">
        <w:rPr>
          <w:sz w:val="24"/>
          <w:szCs w:val="24"/>
        </w:rPr>
        <w:t>согласованию и</w:t>
      </w:r>
      <w:r w:rsidRPr="0010096F">
        <w:rPr>
          <w:spacing w:val="-14"/>
          <w:sz w:val="24"/>
          <w:szCs w:val="24"/>
        </w:rPr>
        <w:t xml:space="preserve"> </w:t>
      </w:r>
      <w:r w:rsidRPr="0010096F">
        <w:rPr>
          <w:sz w:val="24"/>
          <w:szCs w:val="24"/>
        </w:rPr>
        <w:t>оформлению земельно-правовых отношений с участниками земельно-правовых отношений (собственники, землевладельцы, землепользователи, арендаторы);</w:t>
      </w:r>
    </w:p>
    <w:p w14:paraId="406B27CC" w14:textId="77777777" w:rsidR="00977FE2" w:rsidRPr="0010096F" w:rsidRDefault="00D46F42" w:rsidP="007900C6">
      <w:pPr>
        <w:pStyle w:val="af5"/>
        <w:numPr>
          <w:ilvl w:val="0"/>
          <w:numId w:val="17"/>
        </w:numPr>
        <w:tabs>
          <w:tab w:val="left" w:pos="1134"/>
          <w:tab w:val="left" w:pos="1369"/>
        </w:tabs>
        <w:spacing w:line="276" w:lineRule="auto"/>
        <w:ind w:left="0" w:firstLine="709"/>
        <w:rPr>
          <w:sz w:val="24"/>
          <w:szCs w:val="24"/>
        </w:rPr>
      </w:pPr>
      <w:r w:rsidRPr="0010096F">
        <w:rPr>
          <w:sz w:val="24"/>
          <w:szCs w:val="24"/>
        </w:rPr>
        <w:t>провести переговоры с участниками земельно-правовых отношений и получить согласие на размещение ЛЭП посредством заключения договора о намерениях или письменного согласия лица (форму согласия согласовать с</w:t>
      </w:r>
      <w:r w:rsidRPr="0010096F">
        <w:rPr>
          <w:spacing w:val="-3"/>
          <w:sz w:val="24"/>
          <w:szCs w:val="24"/>
        </w:rPr>
        <w:t xml:space="preserve"> </w:t>
      </w:r>
      <w:r w:rsidRPr="0010096F">
        <w:rPr>
          <w:sz w:val="24"/>
          <w:szCs w:val="24"/>
        </w:rPr>
        <w:t>Заказчиком);</w:t>
      </w:r>
    </w:p>
    <w:p w14:paraId="69E28989" w14:textId="77777777" w:rsidR="00977FE2" w:rsidRPr="0010096F" w:rsidRDefault="00D46F42" w:rsidP="007900C6">
      <w:pPr>
        <w:pStyle w:val="af5"/>
        <w:numPr>
          <w:ilvl w:val="0"/>
          <w:numId w:val="17"/>
        </w:numPr>
        <w:tabs>
          <w:tab w:val="left" w:pos="1134"/>
          <w:tab w:val="left" w:pos="1371"/>
        </w:tabs>
        <w:spacing w:line="276" w:lineRule="auto"/>
        <w:ind w:left="0" w:firstLine="709"/>
        <w:rPr>
          <w:sz w:val="24"/>
          <w:szCs w:val="24"/>
        </w:rPr>
      </w:pPr>
      <w:r w:rsidRPr="0010096F">
        <w:rPr>
          <w:sz w:val="24"/>
          <w:szCs w:val="24"/>
        </w:rPr>
        <w:lastRenderedPageBreak/>
        <w:t xml:space="preserve">разрешение на условно разрешенный вид использования земельного участка (в случае </w:t>
      </w:r>
      <w:r w:rsidRPr="0010096F">
        <w:rPr>
          <w:spacing w:val="-2"/>
          <w:sz w:val="24"/>
          <w:szCs w:val="24"/>
        </w:rPr>
        <w:t>необходимости);</w:t>
      </w:r>
    </w:p>
    <w:p w14:paraId="32C3481A" w14:textId="77777777" w:rsidR="00977FE2" w:rsidRPr="0010096F" w:rsidRDefault="00D46F42" w:rsidP="007900C6">
      <w:pPr>
        <w:pStyle w:val="af5"/>
        <w:numPr>
          <w:ilvl w:val="0"/>
          <w:numId w:val="17"/>
        </w:numPr>
        <w:tabs>
          <w:tab w:val="left" w:pos="1134"/>
          <w:tab w:val="left" w:pos="1377"/>
        </w:tabs>
        <w:spacing w:line="276" w:lineRule="auto"/>
        <w:ind w:left="0" w:firstLine="709"/>
        <w:rPr>
          <w:sz w:val="24"/>
          <w:szCs w:val="24"/>
        </w:rPr>
      </w:pPr>
      <w:r w:rsidRPr="0010096F">
        <w:rPr>
          <w:sz w:val="24"/>
          <w:szCs w:val="24"/>
        </w:rPr>
        <w:t>разрешение</w:t>
      </w:r>
      <w:r w:rsidRPr="0010096F">
        <w:rPr>
          <w:spacing w:val="62"/>
          <w:sz w:val="24"/>
          <w:szCs w:val="24"/>
        </w:rPr>
        <w:t xml:space="preserve"> </w:t>
      </w:r>
      <w:r w:rsidRPr="0010096F">
        <w:rPr>
          <w:sz w:val="24"/>
          <w:szCs w:val="24"/>
        </w:rPr>
        <w:t>на</w:t>
      </w:r>
      <w:r w:rsidRPr="0010096F">
        <w:rPr>
          <w:spacing w:val="45"/>
          <w:sz w:val="24"/>
          <w:szCs w:val="24"/>
        </w:rPr>
        <w:t xml:space="preserve"> </w:t>
      </w:r>
      <w:r w:rsidRPr="0010096F">
        <w:rPr>
          <w:sz w:val="24"/>
          <w:szCs w:val="24"/>
        </w:rPr>
        <w:t>отклонение</w:t>
      </w:r>
      <w:r w:rsidRPr="0010096F">
        <w:rPr>
          <w:spacing w:val="67"/>
          <w:sz w:val="24"/>
          <w:szCs w:val="24"/>
        </w:rPr>
        <w:t xml:space="preserve"> </w:t>
      </w:r>
      <w:r w:rsidRPr="0010096F">
        <w:rPr>
          <w:sz w:val="24"/>
          <w:szCs w:val="24"/>
        </w:rPr>
        <w:t>от</w:t>
      </w:r>
      <w:r w:rsidRPr="0010096F">
        <w:rPr>
          <w:spacing w:val="55"/>
          <w:sz w:val="24"/>
          <w:szCs w:val="24"/>
        </w:rPr>
        <w:t xml:space="preserve"> </w:t>
      </w:r>
      <w:r w:rsidRPr="0010096F">
        <w:rPr>
          <w:sz w:val="24"/>
          <w:szCs w:val="24"/>
        </w:rPr>
        <w:t>предельных</w:t>
      </w:r>
      <w:r w:rsidRPr="0010096F">
        <w:rPr>
          <w:spacing w:val="75"/>
          <w:sz w:val="24"/>
          <w:szCs w:val="24"/>
        </w:rPr>
        <w:t xml:space="preserve"> </w:t>
      </w:r>
      <w:r w:rsidRPr="0010096F">
        <w:rPr>
          <w:sz w:val="24"/>
          <w:szCs w:val="24"/>
        </w:rPr>
        <w:t>параметров</w:t>
      </w:r>
      <w:r w:rsidRPr="0010096F">
        <w:rPr>
          <w:spacing w:val="61"/>
          <w:sz w:val="24"/>
          <w:szCs w:val="24"/>
        </w:rPr>
        <w:t xml:space="preserve"> </w:t>
      </w:r>
      <w:r w:rsidRPr="0010096F">
        <w:rPr>
          <w:sz w:val="24"/>
          <w:szCs w:val="24"/>
        </w:rPr>
        <w:t>разрешенного</w:t>
      </w:r>
      <w:r w:rsidRPr="0010096F">
        <w:rPr>
          <w:spacing w:val="71"/>
          <w:sz w:val="24"/>
          <w:szCs w:val="24"/>
        </w:rPr>
        <w:t xml:space="preserve"> </w:t>
      </w:r>
      <w:r w:rsidRPr="0010096F">
        <w:rPr>
          <w:spacing w:val="-2"/>
          <w:sz w:val="24"/>
          <w:szCs w:val="24"/>
        </w:rPr>
        <w:t xml:space="preserve">строительства, </w:t>
      </w:r>
      <w:r w:rsidRPr="0010096F">
        <w:rPr>
          <w:sz w:val="24"/>
          <w:szCs w:val="24"/>
        </w:rPr>
        <w:t>объекта</w:t>
      </w:r>
      <w:r w:rsidRPr="0010096F">
        <w:rPr>
          <w:spacing w:val="1"/>
          <w:sz w:val="24"/>
          <w:szCs w:val="24"/>
        </w:rPr>
        <w:t xml:space="preserve"> </w:t>
      </w:r>
      <w:r w:rsidRPr="0010096F">
        <w:rPr>
          <w:sz w:val="24"/>
          <w:szCs w:val="24"/>
        </w:rPr>
        <w:t>капитального</w:t>
      </w:r>
      <w:r w:rsidRPr="0010096F">
        <w:rPr>
          <w:spacing w:val="7"/>
          <w:sz w:val="24"/>
          <w:szCs w:val="24"/>
        </w:rPr>
        <w:t xml:space="preserve"> </w:t>
      </w:r>
      <w:r w:rsidRPr="0010096F">
        <w:rPr>
          <w:sz w:val="24"/>
          <w:szCs w:val="24"/>
        </w:rPr>
        <w:t>строительства</w:t>
      </w:r>
      <w:r w:rsidRPr="0010096F">
        <w:rPr>
          <w:spacing w:val="9"/>
          <w:sz w:val="24"/>
          <w:szCs w:val="24"/>
        </w:rPr>
        <w:t xml:space="preserve"> </w:t>
      </w:r>
      <w:r w:rsidRPr="0010096F">
        <w:rPr>
          <w:sz w:val="24"/>
          <w:szCs w:val="24"/>
        </w:rPr>
        <w:t>(в</w:t>
      </w:r>
      <w:r w:rsidRPr="0010096F">
        <w:rPr>
          <w:spacing w:val="-12"/>
          <w:sz w:val="24"/>
          <w:szCs w:val="24"/>
        </w:rPr>
        <w:t xml:space="preserve"> </w:t>
      </w:r>
      <w:r w:rsidRPr="0010096F">
        <w:rPr>
          <w:sz w:val="24"/>
          <w:szCs w:val="24"/>
        </w:rPr>
        <w:t>случае</w:t>
      </w:r>
      <w:r w:rsidRPr="0010096F">
        <w:rPr>
          <w:spacing w:val="-3"/>
          <w:sz w:val="24"/>
          <w:szCs w:val="24"/>
        </w:rPr>
        <w:t xml:space="preserve"> </w:t>
      </w:r>
      <w:r w:rsidRPr="0010096F">
        <w:rPr>
          <w:spacing w:val="-2"/>
          <w:sz w:val="24"/>
          <w:szCs w:val="24"/>
        </w:rPr>
        <w:t>необходимости);</w:t>
      </w:r>
    </w:p>
    <w:p w14:paraId="08B1E68A" w14:textId="77777777" w:rsidR="00977FE2" w:rsidRPr="0010096F" w:rsidRDefault="00D46F42" w:rsidP="007900C6">
      <w:pPr>
        <w:pStyle w:val="af5"/>
        <w:numPr>
          <w:ilvl w:val="0"/>
          <w:numId w:val="17"/>
        </w:numPr>
        <w:tabs>
          <w:tab w:val="left" w:pos="1134"/>
          <w:tab w:val="left" w:pos="1404"/>
        </w:tabs>
        <w:spacing w:before="63" w:line="276" w:lineRule="auto"/>
        <w:ind w:left="0" w:firstLine="709"/>
        <w:rPr>
          <w:sz w:val="24"/>
          <w:szCs w:val="24"/>
        </w:rPr>
      </w:pPr>
      <w:r w:rsidRPr="0010096F">
        <w:rPr>
          <w:sz w:val="24"/>
          <w:szCs w:val="24"/>
        </w:rPr>
        <w:t xml:space="preserve">материалы общественных слушаний по проекту планировки территории (в случае </w:t>
      </w:r>
      <w:r w:rsidRPr="0010096F">
        <w:rPr>
          <w:spacing w:val="-2"/>
          <w:sz w:val="24"/>
          <w:szCs w:val="24"/>
        </w:rPr>
        <w:t>необходимости);</w:t>
      </w:r>
    </w:p>
    <w:p w14:paraId="2BE5EE7C" w14:textId="77777777" w:rsidR="00977FE2" w:rsidRPr="0010096F" w:rsidRDefault="00D46F42" w:rsidP="007900C6">
      <w:pPr>
        <w:pStyle w:val="af5"/>
        <w:numPr>
          <w:ilvl w:val="0"/>
          <w:numId w:val="17"/>
        </w:numPr>
        <w:tabs>
          <w:tab w:val="left" w:pos="1134"/>
          <w:tab w:val="left" w:pos="1398"/>
        </w:tabs>
        <w:spacing w:before="14" w:line="276" w:lineRule="auto"/>
        <w:ind w:left="0" w:firstLine="709"/>
        <w:rPr>
          <w:sz w:val="24"/>
          <w:szCs w:val="24"/>
        </w:rPr>
      </w:pPr>
      <w:r w:rsidRPr="0010096F">
        <w:rPr>
          <w:sz w:val="24"/>
          <w:szCs w:val="24"/>
        </w:rPr>
        <w:t>в</w:t>
      </w:r>
      <w:r w:rsidRPr="0010096F">
        <w:rPr>
          <w:spacing w:val="-7"/>
          <w:sz w:val="24"/>
          <w:szCs w:val="24"/>
        </w:rPr>
        <w:t xml:space="preserve"> </w:t>
      </w:r>
      <w:r w:rsidRPr="0010096F">
        <w:rPr>
          <w:sz w:val="24"/>
          <w:szCs w:val="24"/>
        </w:rPr>
        <w:t>случае размещения ЛЭП на</w:t>
      </w:r>
      <w:r w:rsidRPr="0010096F">
        <w:rPr>
          <w:spacing w:val="-4"/>
          <w:sz w:val="24"/>
          <w:szCs w:val="24"/>
        </w:rPr>
        <w:t xml:space="preserve"> </w:t>
      </w:r>
      <w:r w:rsidRPr="0010096F">
        <w:rPr>
          <w:sz w:val="24"/>
          <w:szCs w:val="24"/>
        </w:rPr>
        <w:t>площади залегания полезных ископаемых выполнить все необходимые действия для получения разрешения на осуществление застройки площадей залегания полезных ископаемых в недрах. Получить разрешение на осуществление застройки площадей залегания полезных ископаемых в недрах;</w:t>
      </w:r>
    </w:p>
    <w:p w14:paraId="2EFAE749" w14:textId="77777777" w:rsidR="00977FE2" w:rsidRPr="0010096F" w:rsidRDefault="00D46F42" w:rsidP="007900C6">
      <w:pPr>
        <w:pStyle w:val="af5"/>
        <w:numPr>
          <w:ilvl w:val="0"/>
          <w:numId w:val="17"/>
        </w:numPr>
        <w:tabs>
          <w:tab w:val="left" w:pos="1134"/>
          <w:tab w:val="left" w:pos="1399"/>
        </w:tabs>
        <w:spacing w:before="11" w:line="276" w:lineRule="auto"/>
        <w:ind w:left="0" w:firstLine="709"/>
        <w:rPr>
          <w:sz w:val="24"/>
          <w:szCs w:val="24"/>
        </w:rPr>
      </w:pPr>
      <w:r w:rsidRPr="0010096F">
        <w:rPr>
          <w:sz w:val="24"/>
          <w:szCs w:val="24"/>
        </w:rPr>
        <w:t>при строительстве ЛЭП по землям лесного фонда выполнить: акты натурно­ технического</w:t>
      </w:r>
      <w:r w:rsidRPr="0010096F">
        <w:rPr>
          <w:spacing w:val="40"/>
          <w:sz w:val="24"/>
          <w:szCs w:val="24"/>
        </w:rPr>
        <w:t xml:space="preserve"> </w:t>
      </w:r>
      <w:r w:rsidRPr="0010096F">
        <w:rPr>
          <w:sz w:val="24"/>
          <w:szCs w:val="24"/>
        </w:rPr>
        <w:t>обследования,</w:t>
      </w:r>
      <w:r w:rsidRPr="0010096F">
        <w:rPr>
          <w:spacing w:val="40"/>
          <w:sz w:val="24"/>
          <w:szCs w:val="24"/>
        </w:rPr>
        <w:t xml:space="preserve"> </w:t>
      </w:r>
      <w:r w:rsidRPr="0010096F">
        <w:rPr>
          <w:sz w:val="24"/>
          <w:szCs w:val="24"/>
        </w:rPr>
        <w:t>проекты освоения лесов и их утверждение</w:t>
      </w:r>
      <w:r w:rsidRPr="0010096F">
        <w:rPr>
          <w:spacing w:val="40"/>
          <w:sz w:val="24"/>
          <w:szCs w:val="24"/>
        </w:rPr>
        <w:t xml:space="preserve"> </w:t>
      </w:r>
      <w:r w:rsidRPr="0010096F">
        <w:rPr>
          <w:sz w:val="24"/>
          <w:szCs w:val="24"/>
        </w:rPr>
        <w:t>в установленном порядке; лесную декларацию использования лесов, заполненную в соответствии с проектом освоения лесов;</w:t>
      </w:r>
    </w:p>
    <w:p w14:paraId="6A87A5FF" w14:textId="77777777" w:rsidR="00977FE2" w:rsidRPr="0010096F" w:rsidRDefault="00D46F42" w:rsidP="007900C6">
      <w:pPr>
        <w:pStyle w:val="af5"/>
        <w:numPr>
          <w:ilvl w:val="0"/>
          <w:numId w:val="17"/>
        </w:numPr>
        <w:tabs>
          <w:tab w:val="left" w:pos="1134"/>
          <w:tab w:val="left" w:pos="1390"/>
        </w:tabs>
        <w:spacing w:before="8" w:line="276" w:lineRule="auto"/>
        <w:ind w:left="0" w:firstLine="709"/>
        <w:rPr>
          <w:sz w:val="24"/>
          <w:szCs w:val="24"/>
        </w:rPr>
      </w:pPr>
      <w:r w:rsidRPr="0010096F">
        <w:rPr>
          <w:sz w:val="24"/>
          <w:szCs w:val="24"/>
        </w:rPr>
        <w:t>выполнить иные мероприятия, необходимые для оформления земельно-правовых отношений и получения исходно-разрешительной документации.</w:t>
      </w:r>
    </w:p>
    <w:p w14:paraId="70F8169A" w14:textId="77777777" w:rsidR="00977FE2" w:rsidRPr="0010096F" w:rsidRDefault="00D46F42" w:rsidP="007900C6">
      <w:pPr>
        <w:pStyle w:val="af5"/>
        <w:numPr>
          <w:ilvl w:val="0"/>
          <w:numId w:val="17"/>
        </w:numPr>
        <w:tabs>
          <w:tab w:val="left" w:pos="1134"/>
          <w:tab w:val="left" w:pos="1384"/>
        </w:tabs>
        <w:spacing w:before="6" w:line="276" w:lineRule="auto"/>
        <w:ind w:left="0" w:firstLine="709"/>
        <w:rPr>
          <w:sz w:val="24"/>
          <w:szCs w:val="24"/>
        </w:rPr>
      </w:pPr>
      <w:r w:rsidRPr="0010096F">
        <w:rPr>
          <w:sz w:val="24"/>
          <w:szCs w:val="24"/>
        </w:rPr>
        <w:t>вьшиски из ЕГРН на земельные участки, кварталы, сведения о зарегистрированных правах, документы, подтверждающие использование</w:t>
      </w:r>
      <w:r w:rsidRPr="0010096F">
        <w:rPr>
          <w:spacing w:val="37"/>
          <w:sz w:val="24"/>
          <w:szCs w:val="24"/>
        </w:rPr>
        <w:t xml:space="preserve"> </w:t>
      </w:r>
      <w:r w:rsidRPr="0010096F">
        <w:rPr>
          <w:sz w:val="24"/>
          <w:szCs w:val="24"/>
        </w:rPr>
        <w:t>земельных участков их правообладателями в случае наличия в системе ЕГРН как ранее учтенные;</w:t>
      </w:r>
    </w:p>
    <w:p w14:paraId="78881285" w14:textId="77777777" w:rsidR="00977FE2" w:rsidRPr="0010096F" w:rsidRDefault="00D46F42" w:rsidP="007900C6">
      <w:pPr>
        <w:pStyle w:val="af5"/>
        <w:numPr>
          <w:ilvl w:val="0"/>
          <w:numId w:val="17"/>
        </w:numPr>
        <w:tabs>
          <w:tab w:val="left" w:pos="1134"/>
          <w:tab w:val="left" w:pos="1385"/>
        </w:tabs>
        <w:spacing w:before="10" w:line="276" w:lineRule="auto"/>
        <w:ind w:left="0" w:firstLine="709"/>
        <w:rPr>
          <w:sz w:val="24"/>
          <w:szCs w:val="24"/>
        </w:rPr>
      </w:pPr>
      <w:r w:rsidRPr="0010096F">
        <w:rPr>
          <w:sz w:val="24"/>
          <w:szCs w:val="24"/>
        </w:rPr>
        <w:lastRenderedPageBreak/>
        <w:t>подготовить и предоставить правоустанавливающие документы для возможности выполнения проектно-изыскательских работ, строительно-монтажных работ и дальнейшей эксплуатации объектов; (речь о сервитутах)</w:t>
      </w:r>
    </w:p>
    <w:p w14:paraId="173B6CD5" w14:textId="77777777" w:rsidR="00977FE2" w:rsidRPr="0010096F" w:rsidRDefault="00D46F42" w:rsidP="007900C6">
      <w:pPr>
        <w:pStyle w:val="af5"/>
        <w:numPr>
          <w:ilvl w:val="0"/>
          <w:numId w:val="17"/>
        </w:numPr>
        <w:tabs>
          <w:tab w:val="left" w:pos="1134"/>
          <w:tab w:val="left" w:pos="1374"/>
        </w:tabs>
        <w:spacing w:line="276" w:lineRule="auto"/>
        <w:ind w:left="0" w:firstLine="709"/>
        <w:rPr>
          <w:sz w:val="24"/>
          <w:szCs w:val="24"/>
        </w:rPr>
      </w:pPr>
      <w:r w:rsidRPr="0010096F">
        <w:rPr>
          <w:sz w:val="24"/>
          <w:szCs w:val="24"/>
        </w:rPr>
        <w:t>вьппеуказанные вьшлаты (арендная плата, выкупная стоимость за земельные участки, компенсационные выплаты) определяются на основании отчетов или заключений независимых оценщиков, аккредитованных, рекомендованных или согласованных Заказчиком;</w:t>
      </w:r>
    </w:p>
    <w:p w14:paraId="5DCAEC3D" w14:textId="77777777" w:rsidR="00977FE2" w:rsidRPr="0010096F" w:rsidRDefault="00D46F42" w:rsidP="007900C6">
      <w:pPr>
        <w:pStyle w:val="af4"/>
        <w:tabs>
          <w:tab w:val="left" w:pos="1134"/>
        </w:tabs>
        <w:spacing w:line="276" w:lineRule="auto"/>
        <w:ind w:firstLine="709"/>
      </w:pPr>
      <w:r w:rsidRPr="0010096F">
        <w:t>В случае необходимости изъятия (выкупа) земельных участков для размещения проектируемых ЛЭП провести оценку и определить рыночную стоимость с получением положительного экспертного заключения саморегулируемой организации (вид экспертизы - на подтверждение стоимости).</w:t>
      </w:r>
    </w:p>
    <w:p w14:paraId="4CD5B73A" w14:textId="77777777" w:rsidR="00977FE2" w:rsidRPr="0010096F" w:rsidRDefault="00D46F42" w:rsidP="007900C6">
      <w:pPr>
        <w:pStyle w:val="af4"/>
        <w:tabs>
          <w:tab w:val="left" w:pos="1134"/>
        </w:tabs>
        <w:spacing w:line="276" w:lineRule="auto"/>
        <w:ind w:firstLine="709"/>
      </w:pPr>
      <w:r w:rsidRPr="0010096F">
        <w:t>При необходимости,</w:t>
      </w:r>
      <w:r w:rsidRPr="0010096F">
        <w:rPr>
          <w:spacing w:val="-2"/>
        </w:rPr>
        <w:t xml:space="preserve"> </w:t>
      </w:r>
      <w:r w:rsidRPr="0010096F">
        <w:t>провести оценку и</w:t>
      </w:r>
      <w:r w:rsidRPr="0010096F">
        <w:rPr>
          <w:spacing w:val="-3"/>
        </w:rPr>
        <w:t xml:space="preserve"> </w:t>
      </w:r>
      <w:r w:rsidRPr="0010096F">
        <w:t>определить рыночную стоимость арендной платы участникам земельно-правовых</w:t>
      </w:r>
      <w:r w:rsidRPr="0010096F">
        <w:rPr>
          <w:spacing w:val="-3"/>
        </w:rPr>
        <w:t xml:space="preserve"> </w:t>
      </w:r>
      <w:r w:rsidRPr="0010096F">
        <w:t>отношений (за исключением</w:t>
      </w:r>
      <w:r w:rsidRPr="0010096F">
        <w:rPr>
          <w:spacing w:val="34"/>
        </w:rPr>
        <w:t xml:space="preserve"> </w:t>
      </w:r>
      <w:r w:rsidRPr="0010096F">
        <w:t>государственных и</w:t>
      </w:r>
      <w:r w:rsidRPr="0010096F">
        <w:rPr>
          <w:spacing w:val="-2"/>
        </w:rPr>
        <w:t xml:space="preserve"> </w:t>
      </w:r>
      <w:r w:rsidRPr="0010096F">
        <w:t>муниципальных организаций) для строительства ЛЭП с получением положительного экспертного</w:t>
      </w:r>
      <w:r w:rsidRPr="0010096F">
        <w:rPr>
          <w:spacing w:val="80"/>
        </w:rPr>
        <w:t xml:space="preserve"> </w:t>
      </w:r>
      <w:r w:rsidRPr="0010096F">
        <w:t>заключения саморегулируемой</w:t>
      </w:r>
      <w:r w:rsidRPr="0010096F">
        <w:rPr>
          <w:spacing w:val="-2"/>
        </w:rPr>
        <w:t xml:space="preserve"> </w:t>
      </w:r>
      <w:r w:rsidRPr="0010096F">
        <w:t>организации (вид экспертизы - на</w:t>
      </w:r>
      <w:r w:rsidRPr="0010096F">
        <w:rPr>
          <w:spacing w:val="-5"/>
        </w:rPr>
        <w:t xml:space="preserve"> </w:t>
      </w:r>
      <w:r w:rsidRPr="0010096F">
        <w:t>подтверждение</w:t>
      </w:r>
      <w:r w:rsidRPr="0010096F">
        <w:rPr>
          <w:spacing w:val="37"/>
        </w:rPr>
        <w:t xml:space="preserve"> </w:t>
      </w:r>
      <w:r w:rsidRPr="0010096F">
        <w:t>стоимости).</w:t>
      </w:r>
    </w:p>
    <w:p w14:paraId="3DE30875" w14:textId="77777777" w:rsidR="00977FE2" w:rsidRPr="0010096F" w:rsidRDefault="00D46F42" w:rsidP="007900C6">
      <w:pPr>
        <w:pStyle w:val="af4"/>
        <w:tabs>
          <w:tab w:val="left" w:pos="1134"/>
        </w:tabs>
        <w:spacing w:before="1" w:line="276" w:lineRule="auto"/>
        <w:ind w:firstLine="709"/>
      </w:pPr>
      <w:r w:rsidRPr="0010096F">
        <w:t>В отношении</w:t>
      </w:r>
      <w:r w:rsidRPr="0010096F">
        <w:rPr>
          <w:spacing w:val="40"/>
        </w:rPr>
        <w:t xml:space="preserve"> </w:t>
      </w:r>
      <w:r w:rsidRPr="0010096F">
        <w:t>земельных участков государственной и муниципальной</w:t>
      </w:r>
      <w:r w:rsidRPr="0010096F">
        <w:rPr>
          <w:spacing w:val="40"/>
        </w:rPr>
        <w:t xml:space="preserve"> </w:t>
      </w:r>
      <w:r w:rsidRPr="0010096F">
        <w:t xml:space="preserve">собственности, в том числе неразграниченная: схемы расположения земельных участков на кадастровом плане территорий, утвержденные органами местного самоуправления; предварительно согласованный вариант размещения ПС и утвержденные акты выбора земельных участков для строительства объектов уполномоченными государственными </w:t>
      </w:r>
      <w:r w:rsidRPr="0010096F">
        <w:lastRenderedPageBreak/>
        <w:t>органами исполнительной власти или местного самоуправления в зависимости от их компетенции; публикации в СМИ, подтверждающие информирование населения о возможном или предстоящем предоставлении земельных участков для строительства; публикации в СМИ, подтверждающие информирование землепользователей, землевладельцев и арендаторов земельных участков, находящихся в государственной или муниципальной собственности, законные интересы которых могут быть затронуты в результате изъятия земельных участков для строительства</w:t>
      </w:r>
      <w:r w:rsidRPr="0010096F">
        <w:rPr>
          <w:spacing w:val="40"/>
        </w:rPr>
        <w:t xml:space="preserve"> </w:t>
      </w:r>
      <w:r w:rsidRPr="0010096F">
        <w:t>объектов;</w:t>
      </w:r>
    </w:p>
    <w:p w14:paraId="49C848EB" w14:textId="77777777" w:rsidR="00977FE2" w:rsidRPr="0010096F" w:rsidRDefault="00D46F42" w:rsidP="007900C6">
      <w:pPr>
        <w:pStyle w:val="af4"/>
        <w:tabs>
          <w:tab w:val="left" w:pos="1134"/>
        </w:tabs>
        <w:spacing w:before="4" w:line="276" w:lineRule="auto"/>
        <w:ind w:firstLine="709"/>
      </w:pPr>
      <w:r w:rsidRPr="0010096F">
        <w:t>При</w:t>
      </w:r>
      <w:r w:rsidRPr="0010096F">
        <w:rPr>
          <w:spacing w:val="-1"/>
        </w:rPr>
        <w:t xml:space="preserve"> </w:t>
      </w:r>
      <w:r w:rsidRPr="0010096F">
        <w:t>наличии</w:t>
      </w:r>
      <w:r w:rsidRPr="0010096F">
        <w:rPr>
          <w:spacing w:val="-2"/>
        </w:rPr>
        <w:t xml:space="preserve"> </w:t>
      </w:r>
      <w:r w:rsidRPr="0010096F">
        <w:t>письменного согласия правообладателей,</w:t>
      </w:r>
      <w:r w:rsidRPr="0010096F">
        <w:rPr>
          <w:spacing w:val="-8"/>
        </w:rPr>
        <w:t xml:space="preserve"> </w:t>
      </w:r>
      <w:r w:rsidRPr="0010096F">
        <w:t>пользователей земельных участков или предварительного договора на размещение объекта необходимости выполнить расчеты (заключения) компенсаций по</w:t>
      </w:r>
      <w:r w:rsidRPr="0010096F">
        <w:rPr>
          <w:spacing w:val="-1"/>
        </w:rPr>
        <w:t xml:space="preserve"> </w:t>
      </w:r>
      <w:r w:rsidRPr="0010096F">
        <w:t>убыткам (реальный ущерб и</w:t>
      </w:r>
      <w:r w:rsidRPr="0010096F">
        <w:rPr>
          <w:spacing w:val="-5"/>
        </w:rPr>
        <w:t xml:space="preserve"> </w:t>
      </w:r>
      <w:r w:rsidRPr="0010096F">
        <w:t>упущенная выгода).</w:t>
      </w:r>
    </w:p>
    <w:p w14:paraId="23A2461A" w14:textId="77777777" w:rsidR="00977FE2" w:rsidRPr="00D62E3D" w:rsidRDefault="00D46F42">
      <w:pPr>
        <w:pStyle w:val="af5"/>
        <w:numPr>
          <w:ilvl w:val="2"/>
          <w:numId w:val="106"/>
        </w:numPr>
        <w:tabs>
          <w:tab w:val="left" w:pos="1134"/>
          <w:tab w:val="left" w:pos="2011"/>
        </w:tabs>
        <w:spacing w:line="276" w:lineRule="auto"/>
        <w:ind w:left="0" w:firstLine="709"/>
        <w:rPr>
          <w:sz w:val="24"/>
          <w:szCs w:val="24"/>
        </w:rPr>
        <w:pPrChange w:id="80" w:author="AO" w:date="2024-11-26T15:43:00Z">
          <w:pPr>
            <w:pStyle w:val="af5"/>
            <w:numPr>
              <w:ilvl w:val="3"/>
              <w:numId w:val="59"/>
            </w:numPr>
            <w:tabs>
              <w:tab w:val="left" w:pos="1134"/>
              <w:tab w:val="left" w:pos="1980"/>
            </w:tabs>
            <w:spacing w:before="7" w:line="276" w:lineRule="auto"/>
            <w:ind w:left="0" w:firstLine="709"/>
          </w:pPr>
        </w:pPrChange>
      </w:pPr>
      <w:r w:rsidRPr="0010096F">
        <w:rPr>
          <w:sz w:val="24"/>
          <w:szCs w:val="24"/>
        </w:rPr>
        <w:t>При размещении объекта на землях сельскохозяйственного назначения или землях лесного фонда, выполнить и оформить отдельным</w:t>
      </w:r>
      <w:r w:rsidRPr="00D62E3D">
        <w:rPr>
          <w:sz w:val="24"/>
          <w:szCs w:val="24"/>
        </w:rPr>
        <w:t xml:space="preserve"> </w:t>
      </w:r>
      <w:r w:rsidRPr="0010096F">
        <w:rPr>
          <w:sz w:val="24"/>
          <w:szCs w:val="24"/>
        </w:rPr>
        <w:t>томом «Проект рекультивации</w:t>
      </w:r>
      <w:r w:rsidRPr="00D62E3D">
        <w:rPr>
          <w:sz w:val="24"/>
          <w:szCs w:val="24"/>
        </w:rPr>
        <w:t xml:space="preserve"> земель».</w:t>
      </w:r>
    </w:p>
    <w:p w14:paraId="2368080C" w14:textId="77777777" w:rsidR="00977FE2" w:rsidRPr="00553AC2" w:rsidRDefault="00D46F42">
      <w:pPr>
        <w:pStyle w:val="1"/>
        <w:numPr>
          <w:ilvl w:val="1"/>
          <w:numId w:val="106"/>
        </w:numPr>
        <w:tabs>
          <w:tab w:val="left" w:pos="1418"/>
          <w:tab w:val="left" w:pos="1806"/>
        </w:tabs>
        <w:spacing w:before="128" w:line="276" w:lineRule="auto"/>
        <w:ind w:left="0" w:firstLine="709"/>
        <w:rPr>
          <w:sz w:val="24"/>
          <w:szCs w:val="24"/>
        </w:rPr>
        <w:pPrChange w:id="81" w:author="AO" w:date="2024-11-26T15:43:00Z">
          <w:pPr>
            <w:pStyle w:val="af5"/>
            <w:numPr>
              <w:ilvl w:val="2"/>
              <w:numId w:val="59"/>
            </w:numPr>
            <w:tabs>
              <w:tab w:val="left" w:pos="1134"/>
              <w:tab w:val="left" w:pos="2060"/>
            </w:tabs>
            <w:spacing w:before="66" w:line="276" w:lineRule="auto"/>
            <w:ind w:left="0" w:firstLine="709"/>
          </w:pPr>
        </w:pPrChange>
      </w:pPr>
      <w:r w:rsidRPr="00553AC2">
        <w:rPr>
          <w:b w:val="0"/>
          <w:sz w:val="24"/>
          <w:szCs w:val="24"/>
        </w:rPr>
        <w:t xml:space="preserve">Разделы «Мероприятия по охране окружающей среды» оформить отдельным томом. При нахождении объекта строительства/технического перевооружения на землях особо­ охраняемых природных территорий подраздел «Оценка воздействия на окружающую среду» оформить отдельным томом. Раздел «Мероприятия по обеспечению пожарной безопасности» выполнить в соответствии с действующими </w:t>
      </w:r>
      <w:r w:rsidRPr="00553AC2">
        <w:rPr>
          <w:b w:val="0"/>
          <w:sz w:val="24"/>
          <w:szCs w:val="24"/>
        </w:rPr>
        <w:lastRenderedPageBreak/>
        <w:t>отраслевыми правилами пожарной безопасности для энергетических объектов и оформить отдельным томом.</w:t>
      </w:r>
    </w:p>
    <w:p w14:paraId="69097B77" w14:textId="77777777" w:rsidR="00977FE2" w:rsidRPr="00553AC2" w:rsidRDefault="00D46F42">
      <w:pPr>
        <w:pStyle w:val="1"/>
        <w:numPr>
          <w:ilvl w:val="1"/>
          <w:numId w:val="106"/>
        </w:numPr>
        <w:tabs>
          <w:tab w:val="left" w:pos="1418"/>
          <w:tab w:val="left" w:pos="1806"/>
        </w:tabs>
        <w:spacing w:before="128" w:line="276" w:lineRule="auto"/>
        <w:ind w:left="0" w:firstLine="709"/>
        <w:rPr>
          <w:sz w:val="24"/>
          <w:szCs w:val="24"/>
        </w:rPr>
        <w:pPrChange w:id="82" w:author="AO" w:date="2024-11-26T15:43:00Z">
          <w:pPr>
            <w:pStyle w:val="af5"/>
            <w:numPr>
              <w:ilvl w:val="2"/>
              <w:numId w:val="59"/>
            </w:numPr>
            <w:tabs>
              <w:tab w:val="left" w:pos="1134"/>
              <w:tab w:val="left" w:pos="2154"/>
            </w:tabs>
            <w:spacing w:line="276" w:lineRule="auto"/>
            <w:ind w:left="0" w:firstLine="709"/>
          </w:pPr>
        </w:pPrChange>
      </w:pPr>
      <w:r w:rsidRPr="00553AC2">
        <w:rPr>
          <w:b w:val="0"/>
          <w:sz w:val="24"/>
          <w:szCs w:val="24"/>
        </w:rPr>
        <w:t>Проект организации строительства (ПОС) и проект организации демонтажа (ПОД) с определением продолжительности выполнения строительно-монтажных и пуско­ наладочных работ, включая предложения по выделению очередей и этапов строительства, с технологическими решениями и схемами перезавода ЛЭП в новые ячейки, график поставки и схему транспортировки оборудования и т.д. Предусмотреть съезды и временные дороги, проезды между притрассовой дорогой и строящимся линейным сооружением.</w:t>
      </w:r>
    </w:p>
    <w:p w14:paraId="2BD26C88" w14:textId="77777777" w:rsidR="00977FE2" w:rsidRPr="0010096F" w:rsidRDefault="00D46F42" w:rsidP="007900C6">
      <w:pPr>
        <w:pStyle w:val="af4"/>
        <w:tabs>
          <w:tab w:val="left" w:pos="1134"/>
        </w:tabs>
        <w:spacing w:before="1" w:line="276" w:lineRule="auto"/>
        <w:ind w:firstLine="709"/>
      </w:pPr>
      <w:r w:rsidRPr="0010096F">
        <w:t>В ПОС для</w:t>
      </w:r>
      <w:r w:rsidRPr="0010096F">
        <w:rPr>
          <w:spacing w:val="-1"/>
        </w:rPr>
        <w:t xml:space="preserve"> </w:t>
      </w:r>
      <w:r w:rsidRPr="0010096F">
        <w:t>каждого этапа строительства</w:t>
      </w:r>
      <w:r w:rsidRPr="0010096F">
        <w:rPr>
          <w:spacing w:val="31"/>
        </w:rPr>
        <w:t xml:space="preserve"> </w:t>
      </w:r>
      <w:r w:rsidRPr="0010096F">
        <w:t>(при необходимости)</w:t>
      </w:r>
      <w:r w:rsidRPr="0010096F">
        <w:rPr>
          <w:spacing w:val="-12"/>
        </w:rPr>
        <w:t xml:space="preserve"> </w:t>
      </w:r>
      <w:r w:rsidRPr="0010096F">
        <w:t xml:space="preserve">должны быть проработаны </w:t>
      </w:r>
      <w:r w:rsidRPr="0010096F">
        <w:rPr>
          <w:spacing w:val="-2"/>
        </w:rPr>
        <w:t>решения:</w:t>
      </w:r>
    </w:p>
    <w:p w14:paraId="429A7140" w14:textId="77777777" w:rsidR="00977FE2" w:rsidRPr="0010096F" w:rsidRDefault="00D46F42" w:rsidP="007900C6">
      <w:pPr>
        <w:pStyle w:val="af5"/>
        <w:numPr>
          <w:ilvl w:val="0"/>
          <w:numId w:val="16"/>
        </w:numPr>
        <w:tabs>
          <w:tab w:val="left" w:pos="1134"/>
          <w:tab w:val="left" w:pos="1420"/>
        </w:tabs>
        <w:spacing w:line="276" w:lineRule="auto"/>
        <w:ind w:left="0" w:firstLine="709"/>
        <w:rPr>
          <w:sz w:val="24"/>
          <w:szCs w:val="24"/>
        </w:rPr>
      </w:pPr>
      <w:r w:rsidRPr="0010096F">
        <w:rPr>
          <w:spacing w:val="-2"/>
          <w:sz w:val="24"/>
          <w:szCs w:val="24"/>
        </w:rPr>
        <w:t>Общие:</w:t>
      </w:r>
    </w:p>
    <w:p w14:paraId="39F787E8" w14:textId="77777777" w:rsidR="00977FE2" w:rsidRPr="0010096F" w:rsidRDefault="00D46F42" w:rsidP="007900C6">
      <w:pPr>
        <w:pStyle w:val="af5"/>
        <w:numPr>
          <w:ilvl w:val="1"/>
          <w:numId w:val="16"/>
        </w:numPr>
        <w:tabs>
          <w:tab w:val="left" w:pos="1134"/>
          <w:tab w:val="left" w:pos="1293"/>
        </w:tabs>
        <w:spacing w:before="7" w:line="276" w:lineRule="auto"/>
        <w:ind w:left="0" w:firstLine="709"/>
        <w:rPr>
          <w:sz w:val="24"/>
          <w:szCs w:val="24"/>
        </w:rPr>
      </w:pPr>
      <w:r w:rsidRPr="0010096F">
        <w:rPr>
          <w:sz w:val="24"/>
          <w:szCs w:val="24"/>
        </w:rPr>
        <w:t>по минимизации количества и периодов эксплуатации объектов с временными (ослабленными) схемами электроснабжения потребителей;</w:t>
      </w:r>
    </w:p>
    <w:p w14:paraId="68259915" w14:textId="77777777" w:rsidR="00977FE2" w:rsidRPr="0010096F" w:rsidRDefault="00D46F42" w:rsidP="007900C6">
      <w:pPr>
        <w:pStyle w:val="af5"/>
        <w:numPr>
          <w:ilvl w:val="1"/>
          <w:numId w:val="16"/>
        </w:numPr>
        <w:tabs>
          <w:tab w:val="left" w:pos="1134"/>
          <w:tab w:val="left" w:pos="1283"/>
        </w:tabs>
        <w:spacing w:line="276" w:lineRule="auto"/>
        <w:ind w:left="0" w:firstLine="709"/>
        <w:rPr>
          <w:sz w:val="24"/>
          <w:szCs w:val="24"/>
        </w:rPr>
      </w:pPr>
      <w:r w:rsidRPr="0010096F">
        <w:rPr>
          <w:sz w:val="24"/>
          <w:szCs w:val="24"/>
        </w:rPr>
        <w:t>по определению схемно-режимных условий беспрепятственной коммутации оборудования на каждом этапе строительства (технического перевооружения) с организацией согласования данных условий на уровне АО «Крымэнерго»и/или Техническим заказчиком, АО «СО ЕЭС».</w:t>
      </w:r>
    </w:p>
    <w:p w14:paraId="056EB79D" w14:textId="77777777" w:rsidR="00977FE2" w:rsidRPr="0010096F" w:rsidRDefault="00D46F42" w:rsidP="007900C6">
      <w:pPr>
        <w:pStyle w:val="af5"/>
        <w:numPr>
          <w:ilvl w:val="0"/>
          <w:numId w:val="16"/>
        </w:numPr>
        <w:tabs>
          <w:tab w:val="left" w:pos="1134"/>
          <w:tab w:val="left" w:pos="1401"/>
        </w:tabs>
        <w:spacing w:line="276" w:lineRule="auto"/>
        <w:ind w:left="0" w:firstLine="709"/>
        <w:rPr>
          <w:sz w:val="24"/>
          <w:szCs w:val="24"/>
        </w:rPr>
      </w:pPr>
      <w:r w:rsidRPr="0010096F">
        <w:rPr>
          <w:sz w:val="24"/>
          <w:szCs w:val="24"/>
        </w:rPr>
        <w:t>В</w:t>
      </w:r>
      <w:r w:rsidRPr="0010096F">
        <w:rPr>
          <w:spacing w:val="-3"/>
          <w:sz w:val="24"/>
          <w:szCs w:val="24"/>
        </w:rPr>
        <w:t xml:space="preserve"> </w:t>
      </w:r>
      <w:r w:rsidRPr="0010096F">
        <w:rPr>
          <w:sz w:val="24"/>
          <w:szCs w:val="24"/>
        </w:rPr>
        <w:t>части</w:t>
      </w:r>
      <w:r w:rsidRPr="0010096F">
        <w:rPr>
          <w:spacing w:val="1"/>
          <w:sz w:val="24"/>
          <w:szCs w:val="24"/>
        </w:rPr>
        <w:t xml:space="preserve"> </w:t>
      </w:r>
      <w:r w:rsidRPr="0010096F">
        <w:rPr>
          <w:spacing w:val="-4"/>
          <w:sz w:val="24"/>
          <w:szCs w:val="24"/>
        </w:rPr>
        <w:t>РЗА:</w:t>
      </w:r>
    </w:p>
    <w:p w14:paraId="0386B49E" w14:textId="77777777" w:rsidR="00977FE2" w:rsidRPr="0010096F" w:rsidRDefault="00D46F42" w:rsidP="007900C6">
      <w:pPr>
        <w:pStyle w:val="af4"/>
        <w:tabs>
          <w:tab w:val="left" w:pos="1134"/>
        </w:tabs>
        <w:spacing w:before="19" w:line="276" w:lineRule="auto"/>
        <w:ind w:firstLine="709"/>
      </w:pPr>
      <w:r w:rsidRPr="0010096F">
        <w:t>выполнения</w:t>
      </w:r>
      <w:r w:rsidRPr="0010096F">
        <w:rPr>
          <w:spacing w:val="40"/>
        </w:rPr>
        <w:t xml:space="preserve"> </w:t>
      </w:r>
      <w:r w:rsidRPr="0010096F">
        <w:t>РЗА при постановке под напряжение построенных</w:t>
      </w:r>
      <w:r w:rsidRPr="0010096F">
        <w:rPr>
          <w:spacing w:val="40"/>
        </w:rPr>
        <w:t xml:space="preserve"> </w:t>
      </w:r>
      <w:r w:rsidRPr="0010096F">
        <w:t>участков ЛЭП с учетом схемы их подключения</w:t>
      </w:r>
      <w:r w:rsidRPr="0010096F">
        <w:rPr>
          <w:spacing w:val="40"/>
        </w:rPr>
        <w:t xml:space="preserve"> </w:t>
      </w:r>
      <w:r w:rsidRPr="0010096F">
        <w:t>к</w:t>
      </w:r>
      <w:r w:rsidRPr="0010096F">
        <w:rPr>
          <w:i/>
        </w:rPr>
        <w:t xml:space="preserve"> </w:t>
      </w:r>
      <w:r w:rsidRPr="0010096F">
        <w:lastRenderedPageBreak/>
        <w:t>ПС;</w:t>
      </w:r>
    </w:p>
    <w:p w14:paraId="61CBB5D0" w14:textId="77777777" w:rsidR="00977FE2" w:rsidRPr="0010096F" w:rsidRDefault="00D46F42" w:rsidP="007900C6">
      <w:pPr>
        <w:pStyle w:val="af5"/>
        <w:numPr>
          <w:ilvl w:val="1"/>
          <w:numId w:val="16"/>
        </w:numPr>
        <w:tabs>
          <w:tab w:val="left" w:pos="1134"/>
          <w:tab w:val="left" w:pos="1510"/>
        </w:tabs>
        <w:spacing w:before="4" w:line="276" w:lineRule="auto"/>
        <w:ind w:left="0" w:firstLine="709"/>
        <w:rPr>
          <w:sz w:val="24"/>
          <w:szCs w:val="24"/>
        </w:rPr>
      </w:pPr>
      <w:r w:rsidRPr="0010096F">
        <w:rPr>
          <w:sz w:val="24"/>
          <w:szCs w:val="24"/>
        </w:rPr>
        <w:t>взаимодействия вновь устанавливаемых устройств РЗА с существующими на ПС устройствами РЗА;</w:t>
      </w:r>
    </w:p>
    <w:p w14:paraId="5F0AD10A" w14:textId="77777777" w:rsidR="00977FE2" w:rsidRPr="0010096F" w:rsidRDefault="00D46F42" w:rsidP="007900C6">
      <w:pPr>
        <w:pStyle w:val="af4"/>
        <w:numPr>
          <w:ilvl w:val="1"/>
          <w:numId w:val="16"/>
        </w:numPr>
        <w:tabs>
          <w:tab w:val="left" w:pos="1134"/>
        </w:tabs>
        <w:spacing w:before="4" w:line="276" w:lineRule="auto"/>
        <w:ind w:left="0" w:firstLine="709"/>
      </w:pPr>
      <w:r w:rsidRPr="0010096F">
        <w:t>временного состава устройств РЗА на переходный период поэтапной реконструкции оборудования:</w:t>
      </w:r>
      <w:r w:rsidRPr="0010096F">
        <w:rPr>
          <w:spacing w:val="75"/>
        </w:rPr>
        <w:t xml:space="preserve"> </w:t>
      </w:r>
      <w:r w:rsidRPr="0010096F">
        <w:t>ЛЭП</w:t>
      </w:r>
      <w:r w:rsidRPr="0010096F">
        <w:rPr>
          <w:spacing w:val="65"/>
        </w:rPr>
        <w:t xml:space="preserve"> </w:t>
      </w:r>
      <w:r w:rsidRPr="0010096F">
        <w:t>(с</w:t>
      </w:r>
      <w:r w:rsidRPr="0010096F">
        <w:rPr>
          <w:spacing w:val="40"/>
        </w:rPr>
        <w:t xml:space="preserve"> </w:t>
      </w:r>
      <w:r w:rsidRPr="0010096F">
        <w:t>учетом</w:t>
      </w:r>
      <w:r w:rsidRPr="0010096F">
        <w:rPr>
          <w:spacing w:val="69"/>
        </w:rPr>
        <w:t xml:space="preserve"> </w:t>
      </w:r>
      <w:r w:rsidRPr="0010096F">
        <w:t>очередности</w:t>
      </w:r>
      <w:r w:rsidRPr="0010096F">
        <w:rPr>
          <w:spacing w:val="71"/>
        </w:rPr>
        <w:t xml:space="preserve"> </w:t>
      </w:r>
      <w:r w:rsidRPr="0010096F">
        <w:t>замены</w:t>
      </w:r>
      <w:r w:rsidRPr="0010096F">
        <w:rPr>
          <w:spacing w:val="68"/>
        </w:rPr>
        <w:t xml:space="preserve"> </w:t>
      </w:r>
      <w:r w:rsidRPr="0010096F">
        <w:t>устройств</w:t>
      </w:r>
      <w:r w:rsidRPr="0010096F">
        <w:rPr>
          <w:spacing w:val="71"/>
        </w:rPr>
        <w:t xml:space="preserve"> </w:t>
      </w:r>
      <w:r w:rsidRPr="0010096F">
        <w:t>РЗА,</w:t>
      </w:r>
      <w:r w:rsidRPr="0010096F">
        <w:rPr>
          <w:spacing w:val="40"/>
        </w:rPr>
        <w:t xml:space="preserve"> </w:t>
      </w:r>
      <w:r w:rsidRPr="0010096F">
        <w:t>выключателей, ВЧ</w:t>
      </w:r>
      <w:r w:rsidRPr="0010096F">
        <w:rPr>
          <w:spacing w:val="-5"/>
        </w:rPr>
        <w:t xml:space="preserve"> </w:t>
      </w:r>
      <w:r w:rsidRPr="0010096F">
        <w:t>оборудования, ТН, создания ВОЛС и т.п.), ДЗШ 110-330 кВ (с учетом очередности замены выключателей</w:t>
      </w:r>
      <w:r w:rsidRPr="0010096F">
        <w:rPr>
          <w:spacing w:val="40"/>
        </w:rPr>
        <w:t xml:space="preserve"> </w:t>
      </w:r>
      <w:r w:rsidRPr="0010096F">
        <w:t>и ТТ).</w:t>
      </w:r>
    </w:p>
    <w:p w14:paraId="3D025CBA" w14:textId="77777777" w:rsidR="00977FE2" w:rsidRPr="0010096F" w:rsidRDefault="00D46F42" w:rsidP="007900C6">
      <w:pPr>
        <w:pStyle w:val="af5"/>
        <w:numPr>
          <w:ilvl w:val="0"/>
          <w:numId w:val="16"/>
        </w:numPr>
        <w:tabs>
          <w:tab w:val="left" w:pos="1134"/>
          <w:tab w:val="left" w:pos="1395"/>
        </w:tabs>
        <w:spacing w:before="6" w:line="276" w:lineRule="auto"/>
        <w:ind w:left="0" w:firstLine="709"/>
        <w:rPr>
          <w:sz w:val="24"/>
          <w:szCs w:val="24"/>
        </w:rPr>
      </w:pPr>
      <w:r w:rsidRPr="0010096F">
        <w:rPr>
          <w:sz w:val="24"/>
          <w:szCs w:val="24"/>
        </w:rPr>
        <w:t>В</w:t>
      </w:r>
      <w:r w:rsidRPr="0010096F">
        <w:rPr>
          <w:spacing w:val="-7"/>
          <w:sz w:val="24"/>
          <w:szCs w:val="24"/>
        </w:rPr>
        <w:t xml:space="preserve"> </w:t>
      </w:r>
      <w:r w:rsidRPr="0010096F">
        <w:rPr>
          <w:sz w:val="24"/>
          <w:szCs w:val="24"/>
        </w:rPr>
        <w:t>части</w:t>
      </w:r>
      <w:r w:rsidRPr="0010096F">
        <w:rPr>
          <w:spacing w:val="-3"/>
          <w:sz w:val="24"/>
          <w:szCs w:val="24"/>
        </w:rPr>
        <w:t xml:space="preserve"> </w:t>
      </w:r>
      <w:r w:rsidRPr="0010096F">
        <w:rPr>
          <w:sz w:val="24"/>
          <w:szCs w:val="24"/>
        </w:rPr>
        <w:t>АСУ</w:t>
      </w:r>
      <w:r w:rsidRPr="0010096F">
        <w:rPr>
          <w:spacing w:val="2"/>
          <w:sz w:val="24"/>
          <w:szCs w:val="24"/>
        </w:rPr>
        <w:t xml:space="preserve"> </w:t>
      </w:r>
      <w:r w:rsidRPr="0010096F">
        <w:rPr>
          <w:spacing w:val="-5"/>
          <w:sz w:val="24"/>
          <w:szCs w:val="24"/>
        </w:rPr>
        <w:t>ТП:</w:t>
      </w:r>
    </w:p>
    <w:p w14:paraId="1EAC1B39" w14:textId="77777777" w:rsidR="00977FE2" w:rsidRPr="0010096F" w:rsidRDefault="00D46F42" w:rsidP="007900C6">
      <w:pPr>
        <w:pStyle w:val="af4"/>
        <w:tabs>
          <w:tab w:val="left" w:pos="1134"/>
        </w:tabs>
        <w:spacing w:line="276" w:lineRule="auto"/>
        <w:ind w:firstLine="709"/>
      </w:pPr>
      <w:r w:rsidRPr="0010096F">
        <w:t>состав</w:t>
      </w:r>
      <w:r w:rsidRPr="0010096F">
        <w:rPr>
          <w:spacing w:val="-5"/>
        </w:rPr>
        <w:t xml:space="preserve"> </w:t>
      </w:r>
      <w:r w:rsidRPr="0010096F">
        <w:t>компонентов</w:t>
      </w:r>
      <w:r w:rsidRPr="0010096F">
        <w:rPr>
          <w:spacing w:val="12"/>
        </w:rPr>
        <w:t xml:space="preserve"> </w:t>
      </w:r>
      <w:r w:rsidRPr="0010096F">
        <w:t>АСУ</w:t>
      </w:r>
      <w:r w:rsidRPr="0010096F">
        <w:rPr>
          <w:spacing w:val="-3"/>
        </w:rPr>
        <w:t xml:space="preserve"> </w:t>
      </w:r>
      <w:r w:rsidRPr="0010096F">
        <w:t>ТП,</w:t>
      </w:r>
      <w:r w:rsidRPr="0010096F">
        <w:rPr>
          <w:spacing w:val="-2"/>
        </w:rPr>
        <w:t xml:space="preserve"> </w:t>
      </w:r>
      <w:r w:rsidRPr="0010096F">
        <w:t>вводимых</w:t>
      </w:r>
      <w:r w:rsidRPr="0010096F">
        <w:rPr>
          <w:spacing w:val="3"/>
        </w:rPr>
        <w:t xml:space="preserve"> </w:t>
      </w:r>
      <w:r w:rsidRPr="0010096F">
        <w:t>на</w:t>
      </w:r>
      <w:r w:rsidRPr="0010096F">
        <w:rPr>
          <w:spacing w:val="-14"/>
        </w:rPr>
        <w:t xml:space="preserve"> </w:t>
      </w:r>
      <w:r w:rsidRPr="0010096F">
        <w:t>каждом</w:t>
      </w:r>
      <w:r w:rsidRPr="0010096F">
        <w:rPr>
          <w:spacing w:val="5"/>
        </w:rPr>
        <w:t xml:space="preserve"> </w:t>
      </w:r>
      <w:r w:rsidRPr="0010096F">
        <w:t>этапе</w:t>
      </w:r>
      <w:r w:rsidRPr="0010096F">
        <w:rPr>
          <w:spacing w:val="-8"/>
        </w:rPr>
        <w:t xml:space="preserve"> </w:t>
      </w:r>
      <w:r w:rsidRPr="0010096F">
        <w:rPr>
          <w:spacing w:val="-2"/>
        </w:rPr>
        <w:t>строительства;</w:t>
      </w:r>
    </w:p>
    <w:p w14:paraId="4B9D1068" w14:textId="77777777" w:rsidR="00977FE2" w:rsidRPr="0010096F" w:rsidRDefault="00D46F42" w:rsidP="007900C6">
      <w:pPr>
        <w:pStyle w:val="af4"/>
        <w:tabs>
          <w:tab w:val="left" w:pos="1134"/>
        </w:tabs>
        <w:spacing w:before="5" w:line="276" w:lineRule="auto"/>
        <w:ind w:firstLine="709"/>
      </w:pPr>
      <w:r w:rsidRPr="0010096F">
        <w:t>организация передачи технологической информации по вновь вводимому оборудованию на верхние уровни управления;</w:t>
      </w:r>
    </w:p>
    <w:p w14:paraId="638B302F" w14:textId="77777777" w:rsidR="00977FE2" w:rsidRPr="0010096F" w:rsidRDefault="00D46F42" w:rsidP="007900C6">
      <w:pPr>
        <w:pStyle w:val="af5"/>
        <w:numPr>
          <w:ilvl w:val="0"/>
          <w:numId w:val="16"/>
        </w:numPr>
        <w:tabs>
          <w:tab w:val="left" w:pos="1134"/>
          <w:tab w:val="left" w:pos="1400"/>
        </w:tabs>
        <w:spacing w:line="276" w:lineRule="auto"/>
        <w:ind w:left="0" w:firstLine="709"/>
        <w:rPr>
          <w:sz w:val="24"/>
          <w:szCs w:val="24"/>
        </w:rPr>
      </w:pPr>
      <w:r w:rsidRPr="0010096F">
        <w:rPr>
          <w:sz w:val="24"/>
          <w:szCs w:val="24"/>
        </w:rPr>
        <w:t>В части АИИС КУЭ - по сохранению автоматического сбора данных по всем точкам учета ПС и передаче информации на</w:t>
      </w:r>
      <w:r w:rsidRPr="0010096F">
        <w:rPr>
          <w:spacing w:val="-4"/>
          <w:sz w:val="24"/>
          <w:szCs w:val="24"/>
        </w:rPr>
        <w:t xml:space="preserve"> </w:t>
      </w:r>
      <w:r w:rsidRPr="0010096F">
        <w:rPr>
          <w:sz w:val="24"/>
          <w:szCs w:val="24"/>
        </w:rPr>
        <w:t>верхние уровни управления;</w:t>
      </w:r>
    </w:p>
    <w:p w14:paraId="6DC46312" w14:textId="77777777" w:rsidR="00977FE2" w:rsidRPr="0010096F" w:rsidRDefault="00D46F42" w:rsidP="007900C6">
      <w:pPr>
        <w:pStyle w:val="af5"/>
        <w:numPr>
          <w:ilvl w:val="0"/>
          <w:numId w:val="16"/>
        </w:numPr>
        <w:tabs>
          <w:tab w:val="left" w:pos="1134"/>
          <w:tab w:val="left" w:pos="1396"/>
        </w:tabs>
        <w:spacing w:line="276" w:lineRule="auto"/>
        <w:ind w:left="0" w:firstLine="709"/>
        <w:rPr>
          <w:sz w:val="24"/>
          <w:szCs w:val="24"/>
        </w:rPr>
      </w:pPr>
      <w:r w:rsidRPr="0010096F">
        <w:rPr>
          <w:sz w:val="24"/>
          <w:szCs w:val="24"/>
        </w:rPr>
        <w:t>В</w:t>
      </w:r>
      <w:r w:rsidRPr="0010096F">
        <w:rPr>
          <w:i/>
          <w:spacing w:val="-10"/>
          <w:sz w:val="24"/>
          <w:szCs w:val="24"/>
        </w:rPr>
        <w:t xml:space="preserve"> </w:t>
      </w:r>
      <w:r w:rsidRPr="0010096F">
        <w:rPr>
          <w:sz w:val="24"/>
          <w:szCs w:val="24"/>
        </w:rPr>
        <w:t>части</w:t>
      </w:r>
      <w:r w:rsidRPr="0010096F">
        <w:rPr>
          <w:spacing w:val="-8"/>
          <w:sz w:val="24"/>
          <w:szCs w:val="24"/>
        </w:rPr>
        <w:t xml:space="preserve"> </w:t>
      </w:r>
      <w:r w:rsidRPr="0010096F">
        <w:rPr>
          <w:sz w:val="24"/>
          <w:szCs w:val="24"/>
        </w:rPr>
        <w:t>систем</w:t>
      </w:r>
      <w:r w:rsidRPr="0010096F">
        <w:rPr>
          <w:spacing w:val="-5"/>
          <w:sz w:val="24"/>
          <w:szCs w:val="24"/>
        </w:rPr>
        <w:t xml:space="preserve"> </w:t>
      </w:r>
      <w:r w:rsidRPr="0010096F">
        <w:rPr>
          <w:spacing w:val="-2"/>
          <w:sz w:val="24"/>
          <w:szCs w:val="24"/>
        </w:rPr>
        <w:t>связи:</w:t>
      </w:r>
    </w:p>
    <w:p w14:paraId="2219AE3D" w14:textId="77777777" w:rsidR="00977FE2" w:rsidRPr="0010096F" w:rsidRDefault="00D46F42" w:rsidP="007900C6">
      <w:pPr>
        <w:pStyle w:val="af5"/>
        <w:numPr>
          <w:ilvl w:val="1"/>
          <w:numId w:val="16"/>
        </w:numPr>
        <w:tabs>
          <w:tab w:val="left" w:pos="1134"/>
          <w:tab w:val="left" w:pos="1496"/>
        </w:tabs>
        <w:spacing w:line="276" w:lineRule="auto"/>
        <w:ind w:left="0" w:firstLine="709"/>
        <w:rPr>
          <w:sz w:val="24"/>
          <w:szCs w:val="24"/>
        </w:rPr>
      </w:pPr>
      <w:r w:rsidRPr="0010096F">
        <w:rPr>
          <w:sz w:val="24"/>
          <w:szCs w:val="24"/>
        </w:rPr>
        <w:t>состав</w:t>
      </w:r>
      <w:r w:rsidRPr="0010096F">
        <w:rPr>
          <w:spacing w:val="-3"/>
          <w:sz w:val="24"/>
          <w:szCs w:val="24"/>
        </w:rPr>
        <w:t xml:space="preserve"> </w:t>
      </w:r>
      <w:r w:rsidRPr="0010096F">
        <w:rPr>
          <w:sz w:val="24"/>
          <w:szCs w:val="24"/>
        </w:rPr>
        <w:t>средств</w:t>
      </w:r>
      <w:r w:rsidRPr="0010096F">
        <w:rPr>
          <w:spacing w:val="3"/>
          <w:sz w:val="24"/>
          <w:szCs w:val="24"/>
        </w:rPr>
        <w:t xml:space="preserve"> </w:t>
      </w:r>
      <w:r w:rsidRPr="0010096F">
        <w:rPr>
          <w:sz w:val="24"/>
          <w:szCs w:val="24"/>
        </w:rPr>
        <w:t>связи,</w:t>
      </w:r>
      <w:r w:rsidRPr="0010096F">
        <w:rPr>
          <w:spacing w:val="-14"/>
          <w:sz w:val="24"/>
          <w:szCs w:val="24"/>
        </w:rPr>
        <w:t xml:space="preserve"> </w:t>
      </w:r>
      <w:r w:rsidRPr="0010096F">
        <w:rPr>
          <w:sz w:val="24"/>
          <w:szCs w:val="24"/>
        </w:rPr>
        <w:t>вводимых</w:t>
      </w:r>
      <w:r w:rsidRPr="0010096F">
        <w:rPr>
          <w:spacing w:val="9"/>
          <w:sz w:val="24"/>
          <w:szCs w:val="24"/>
        </w:rPr>
        <w:t xml:space="preserve"> </w:t>
      </w:r>
      <w:r w:rsidRPr="0010096F">
        <w:rPr>
          <w:sz w:val="24"/>
          <w:szCs w:val="24"/>
        </w:rPr>
        <w:t>на</w:t>
      </w:r>
      <w:r w:rsidRPr="0010096F">
        <w:rPr>
          <w:spacing w:val="-9"/>
          <w:sz w:val="24"/>
          <w:szCs w:val="24"/>
        </w:rPr>
        <w:t xml:space="preserve"> </w:t>
      </w:r>
      <w:r w:rsidRPr="0010096F">
        <w:rPr>
          <w:sz w:val="24"/>
          <w:szCs w:val="24"/>
        </w:rPr>
        <w:t>каждом</w:t>
      </w:r>
      <w:r w:rsidRPr="0010096F">
        <w:rPr>
          <w:spacing w:val="8"/>
          <w:sz w:val="24"/>
          <w:szCs w:val="24"/>
        </w:rPr>
        <w:t xml:space="preserve"> </w:t>
      </w:r>
      <w:r w:rsidRPr="0010096F">
        <w:rPr>
          <w:sz w:val="24"/>
          <w:szCs w:val="24"/>
        </w:rPr>
        <w:t>этапе</w:t>
      </w:r>
      <w:r w:rsidRPr="0010096F">
        <w:rPr>
          <w:spacing w:val="-4"/>
          <w:sz w:val="24"/>
          <w:szCs w:val="24"/>
        </w:rPr>
        <w:t xml:space="preserve"> </w:t>
      </w:r>
      <w:r w:rsidRPr="0010096F">
        <w:rPr>
          <w:spacing w:val="-2"/>
          <w:sz w:val="24"/>
          <w:szCs w:val="24"/>
        </w:rPr>
        <w:t>строительства;</w:t>
      </w:r>
    </w:p>
    <w:p w14:paraId="4E3E2803" w14:textId="77777777" w:rsidR="00977FE2" w:rsidRPr="0010096F" w:rsidRDefault="00D46F42" w:rsidP="007900C6">
      <w:pPr>
        <w:pStyle w:val="af4"/>
        <w:numPr>
          <w:ilvl w:val="0"/>
          <w:numId w:val="50"/>
        </w:numPr>
        <w:tabs>
          <w:tab w:val="left" w:pos="1134"/>
        </w:tabs>
        <w:spacing w:before="2" w:line="276" w:lineRule="auto"/>
        <w:ind w:left="0" w:firstLine="709"/>
      </w:pPr>
      <w:r w:rsidRPr="0010096F">
        <w:t>направления организации</w:t>
      </w:r>
      <w:r w:rsidRPr="0010096F">
        <w:rPr>
          <w:spacing w:val="3"/>
        </w:rPr>
        <w:t xml:space="preserve"> </w:t>
      </w:r>
      <w:r w:rsidRPr="0010096F">
        <w:t>каналов</w:t>
      </w:r>
      <w:r w:rsidRPr="0010096F">
        <w:rPr>
          <w:spacing w:val="-11"/>
        </w:rPr>
        <w:t xml:space="preserve"> </w:t>
      </w:r>
      <w:r w:rsidRPr="0010096F">
        <w:t>связи</w:t>
      </w:r>
      <w:r w:rsidRPr="0010096F">
        <w:rPr>
          <w:spacing w:val="-13"/>
        </w:rPr>
        <w:t xml:space="preserve"> </w:t>
      </w:r>
      <w:r w:rsidRPr="0010096F">
        <w:t>с</w:t>
      </w:r>
      <w:r w:rsidRPr="0010096F">
        <w:rPr>
          <w:spacing w:val="-14"/>
        </w:rPr>
        <w:t xml:space="preserve"> </w:t>
      </w:r>
      <w:r w:rsidRPr="0010096F">
        <w:t>указанием</w:t>
      </w:r>
      <w:r w:rsidRPr="0010096F">
        <w:rPr>
          <w:spacing w:val="-1"/>
        </w:rPr>
        <w:t xml:space="preserve"> </w:t>
      </w:r>
      <w:r w:rsidRPr="0010096F">
        <w:t>видов</w:t>
      </w:r>
      <w:r w:rsidRPr="0010096F">
        <w:rPr>
          <w:spacing w:val="-5"/>
        </w:rPr>
        <w:t xml:space="preserve"> </w:t>
      </w:r>
      <w:r w:rsidRPr="0010096F">
        <w:t>передаваемой</w:t>
      </w:r>
      <w:r w:rsidRPr="0010096F">
        <w:rPr>
          <w:spacing w:val="5"/>
        </w:rPr>
        <w:t xml:space="preserve"> </w:t>
      </w:r>
      <w:r w:rsidRPr="0010096F">
        <w:rPr>
          <w:spacing w:val="-2"/>
        </w:rPr>
        <w:t>информации.</w:t>
      </w:r>
    </w:p>
    <w:p w14:paraId="4191CA5D" w14:textId="77777777" w:rsidR="00977FE2" w:rsidRPr="00553AC2" w:rsidRDefault="00D46F42">
      <w:pPr>
        <w:pStyle w:val="1"/>
        <w:numPr>
          <w:ilvl w:val="1"/>
          <w:numId w:val="106"/>
        </w:numPr>
        <w:tabs>
          <w:tab w:val="left" w:pos="1418"/>
          <w:tab w:val="left" w:pos="1806"/>
        </w:tabs>
        <w:spacing w:before="128" w:line="276" w:lineRule="auto"/>
        <w:ind w:left="0" w:firstLine="709"/>
        <w:rPr>
          <w:sz w:val="24"/>
          <w:szCs w:val="24"/>
        </w:rPr>
        <w:pPrChange w:id="83" w:author="AO" w:date="2024-11-26T15:43:00Z">
          <w:pPr>
            <w:pStyle w:val="af5"/>
            <w:numPr>
              <w:ilvl w:val="2"/>
              <w:numId w:val="59"/>
            </w:numPr>
            <w:tabs>
              <w:tab w:val="left" w:pos="1134"/>
              <w:tab w:val="left" w:pos="2121"/>
            </w:tabs>
            <w:spacing w:line="276" w:lineRule="auto"/>
            <w:ind w:left="0" w:firstLine="709"/>
          </w:pPr>
        </w:pPrChange>
      </w:pPr>
      <w:r w:rsidRPr="00D62E3D">
        <w:rPr>
          <w:b w:val="0"/>
          <w:sz w:val="24"/>
          <w:szCs w:val="24"/>
        </w:rPr>
        <w:t>Выполнить раздел «Организация эксплуатации» с выполнением анализа существующей схемы эксплуатации объектов электросетевого хозяйства в регионе размещения проектируемого объекта.</w:t>
      </w:r>
    </w:p>
    <w:p w14:paraId="110D325F" w14:textId="77777777" w:rsidR="00977FE2" w:rsidRPr="00D62E3D" w:rsidRDefault="00D46F42" w:rsidP="00733250">
      <w:pPr>
        <w:pStyle w:val="1"/>
        <w:numPr>
          <w:ilvl w:val="1"/>
          <w:numId w:val="106"/>
        </w:numPr>
        <w:tabs>
          <w:tab w:val="left" w:pos="1418"/>
          <w:tab w:val="left" w:pos="1806"/>
        </w:tabs>
        <w:spacing w:before="128" w:line="276" w:lineRule="auto"/>
        <w:ind w:left="0" w:firstLine="709"/>
        <w:rPr>
          <w:b w:val="0"/>
          <w:sz w:val="24"/>
          <w:szCs w:val="24"/>
        </w:rPr>
      </w:pPr>
      <w:r w:rsidRPr="00D62E3D">
        <w:rPr>
          <w:b w:val="0"/>
          <w:sz w:val="24"/>
          <w:szCs w:val="24"/>
        </w:rPr>
        <w:lastRenderedPageBreak/>
        <w:t>Определить потребность в технике, спецтехнике, необходимой для эксплуатации и ремонтов проверочной аппаратуры для устройств РЗА, ПА и ВЧ-каналов, численности и квалификации оперативного и ремонтного персонала для обслуживания РЗА, связи, АСУ ТП, ПС и ВЛ, разработку схемы ТОиР вновь вводимого оборудования.</w:t>
      </w:r>
    </w:p>
    <w:p w14:paraId="42521F28" w14:textId="77777777" w:rsidR="00977FE2" w:rsidRPr="00733250" w:rsidRDefault="00D46F42">
      <w:pPr>
        <w:pStyle w:val="1"/>
        <w:numPr>
          <w:ilvl w:val="1"/>
          <w:numId w:val="106"/>
        </w:numPr>
        <w:tabs>
          <w:tab w:val="left" w:pos="1418"/>
          <w:tab w:val="left" w:pos="1806"/>
        </w:tabs>
        <w:spacing w:before="128" w:line="276" w:lineRule="auto"/>
        <w:ind w:left="0" w:firstLine="709"/>
        <w:rPr>
          <w:sz w:val="24"/>
          <w:szCs w:val="24"/>
        </w:rPr>
        <w:pPrChange w:id="84" w:author="AO" w:date="2024-11-26T15:43:00Z">
          <w:pPr>
            <w:pStyle w:val="af5"/>
            <w:numPr>
              <w:ilvl w:val="2"/>
              <w:numId w:val="59"/>
            </w:numPr>
            <w:tabs>
              <w:tab w:val="left" w:pos="1134"/>
              <w:tab w:val="left" w:pos="1851"/>
            </w:tabs>
            <w:spacing w:line="276" w:lineRule="auto"/>
            <w:ind w:left="0" w:firstLine="709"/>
          </w:pPr>
        </w:pPrChange>
      </w:pPr>
      <w:r w:rsidRPr="00D62E3D">
        <w:rPr>
          <w:b w:val="0"/>
          <w:sz w:val="24"/>
          <w:szCs w:val="24"/>
        </w:rPr>
        <w:t>При проектировании зданий и сооружений по настоящему титулу:</w:t>
      </w:r>
    </w:p>
    <w:p w14:paraId="638227A8" w14:textId="77777777" w:rsidR="00977FE2" w:rsidRPr="00D62E3D" w:rsidRDefault="00D46F42" w:rsidP="00733250">
      <w:pPr>
        <w:pStyle w:val="1"/>
        <w:numPr>
          <w:ilvl w:val="1"/>
          <w:numId w:val="106"/>
        </w:numPr>
        <w:tabs>
          <w:tab w:val="left" w:pos="1418"/>
          <w:tab w:val="left" w:pos="1806"/>
        </w:tabs>
        <w:spacing w:before="128" w:line="276" w:lineRule="auto"/>
        <w:ind w:left="0" w:firstLine="709"/>
        <w:rPr>
          <w:b w:val="0"/>
          <w:sz w:val="24"/>
          <w:szCs w:val="24"/>
        </w:rPr>
      </w:pPr>
      <w:r w:rsidRPr="00D62E3D">
        <w:rPr>
          <w:b w:val="0"/>
          <w:sz w:val="24"/>
          <w:szCs w:val="24"/>
        </w:rPr>
        <w:t>Для строящихся/реконструируемых зданий и сооружений принять идентификационные признаки согласно статье 4 Федерального закона «Технический регламент о безопасности зданий и сооружений» от 30.12.2009 № 384-ФЗ в соответствии с приложением 3 к настоящему заданию на проектирование. На основании разработанных проектных решений уточнить идентификационные признаки и представить Заказчику для согласования по форме приложения 3 к настоящему заданию на проектирование. Согласованные Заказчиком идентификационные признаки, а также письмо Заказчика об их согласовании привести в разделах «Пояснительная записка» и «Проект организации строительства».</w:t>
      </w:r>
    </w:p>
    <w:p w14:paraId="133847FA" w14:textId="77777777" w:rsidR="00977FE2" w:rsidRPr="0010096F" w:rsidRDefault="00D46F42" w:rsidP="00733250">
      <w:pPr>
        <w:tabs>
          <w:tab w:val="left" w:pos="1134"/>
        </w:tabs>
        <w:spacing w:line="276" w:lineRule="auto"/>
        <w:ind w:firstLine="709"/>
        <w:jc w:val="both"/>
        <w:rPr>
          <w:b/>
          <w:sz w:val="24"/>
          <w:szCs w:val="24"/>
        </w:rPr>
      </w:pPr>
      <w:r w:rsidRPr="0010096F">
        <w:rPr>
          <w:sz w:val="24"/>
          <w:szCs w:val="24"/>
        </w:rPr>
        <w:t>Согласно требованиям СП 14.13330.2014 «Строительство в сейсмических районах» (пункт 4.3) определить и представить на согласование Заказчику карту общего сейсмического районирования (ОСР-2015).</w:t>
      </w:r>
    </w:p>
    <w:p w14:paraId="712E0388" w14:textId="7C92707F" w:rsidR="00977FE2" w:rsidRPr="00D62E3D" w:rsidRDefault="00D46F42">
      <w:pPr>
        <w:pStyle w:val="1"/>
        <w:numPr>
          <w:ilvl w:val="1"/>
          <w:numId w:val="106"/>
        </w:numPr>
        <w:tabs>
          <w:tab w:val="left" w:pos="1418"/>
          <w:tab w:val="left" w:pos="1806"/>
        </w:tabs>
        <w:spacing w:before="128" w:line="276" w:lineRule="auto"/>
        <w:ind w:left="0" w:firstLine="709"/>
        <w:rPr>
          <w:sz w:val="24"/>
          <w:szCs w:val="24"/>
        </w:rPr>
        <w:pPrChange w:id="85" w:author="AO" w:date="2024-11-26T15:43:00Z">
          <w:pPr>
            <w:pStyle w:val="af5"/>
            <w:numPr>
              <w:ilvl w:val="3"/>
              <w:numId w:val="59"/>
            </w:numPr>
            <w:tabs>
              <w:tab w:val="left" w:pos="1134"/>
              <w:tab w:val="left" w:pos="2058"/>
            </w:tabs>
            <w:spacing w:before="2" w:line="276" w:lineRule="auto"/>
            <w:ind w:left="0" w:firstLine="709"/>
          </w:pPr>
        </w:pPrChange>
      </w:pPr>
      <w:r w:rsidRPr="00733250">
        <w:rPr>
          <w:b w:val="0"/>
          <w:sz w:val="24"/>
          <w:szCs w:val="24"/>
        </w:rPr>
        <w:lastRenderedPageBreak/>
        <w:t>На основании разработанных решений, уточнить идентификационные признаки каждого объекта и указать их в проектной документации.</w:t>
      </w:r>
    </w:p>
    <w:p w14:paraId="0D4A5DB6" w14:textId="77777777" w:rsidR="00977FE2" w:rsidRPr="00733250" w:rsidRDefault="00D46F42">
      <w:pPr>
        <w:pStyle w:val="1"/>
        <w:numPr>
          <w:ilvl w:val="1"/>
          <w:numId w:val="106"/>
        </w:numPr>
        <w:tabs>
          <w:tab w:val="left" w:pos="1418"/>
          <w:tab w:val="left" w:pos="1806"/>
        </w:tabs>
        <w:spacing w:before="128" w:line="276" w:lineRule="auto"/>
        <w:ind w:left="0" w:firstLine="709"/>
        <w:rPr>
          <w:sz w:val="24"/>
          <w:szCs w:val="24"/>
        </w:rPr>
        <w:pPrChange w:id="86" w:author="AO" w:date="2024-11-26T15:43:00Z">
          <w:pPr>
            <w:pStyle w:val="af5"/>
            <w:numPr>
              <w:ilvl w:val="2"/>
              <w:numId w:val="59"/>
            </w:numPr>
            <w:tabs>
              <w:tab w:val="left" w:pos="1134"/>
              <w:tab w:val="left" w:pos="1938"/>
            </w:tabs>
            <w:spacing w:line="276" w:lineRule="auto"/>
            <w:ind w:left="0" w:firstLine="709"/>
          </w:pPr>
        </w:pPrChange>
      </w:pPr>
      <w:r w:rsidRPr="00733250">
        <w:rPr>
          <w:b w:val="0"/>
          <w:sz w:val="24"/>
          <w:szCs w:val="24"/>
        </w:rPr>
        <w:t>При разработке проектной документации учитывать следующие требования:</w:t>
      </w:r>
    </w:p>
    <w:p w14:paraId="78F9D8C5" w14:textId="77777777" w:rsidR="00977FE2" w:rsidRPr="00D62E3D" w:rsidRDefault="00D46F42" w:rsidP="00D62E3D">
      <w:pPr>
        <w:pStyle w:val="af5"/>
        <w:tabs>
          <w:tab w:val="left" w:pos="1134"/>
          <w:tab w:val="left" w:pos="2058"/>
        </w:tabs>
        <w:spacing w:before="2" w:line="276" w:lineRule="auto"/>
        <w:ind w:left="0" w:firstLine="709"/>
        <w:rPr>
          <w:sz w:val="24"/>
          <w:szCs w:val="24"/>
        </w:rPr>
      </w:pPr>
      <w:r w:rsidRPr="00D62E3D">
        <w:rPr>
          <w:sz w:val="24"/>
          <w:szCs w:val="24"/>
        </w:rPr>
        <w:t>В разделах проектной документации, в том числе «Пояснительная записка», «Проект организации строительства» указывать наименования и единицы измерения строящихся и технически перевооружаемых объектов капитального строительства.</w:t>
      </w:r>
    </w:p>
    <w:p w14:paraId="23FDEC9D" w14:textId="77777777" w:rsidR="00977FE2" w:rsidRPr="0010096F" w:rsidRDefault="00D46F42" w:rsidP="007900C6">
      <w:pPr>
        <w:pStyle w:val="af4"/>
        <w:tabs>
          <w:tab w:val="left" w:pos="1134"/>
        </w:tabs>
        <w:spacing w:before="1" w:line="276" w:lineRule="auto"/>
        <w:ind w:firstLine="709"/>
      </w:pPr>
      <w:r w:rsidRPr="0010096F">
        <w:t>Перечень строящихся и технически перевооружаемых объектов капитального строительства указывать в разделах «Пояснительная записка» и «Проект организации строительства» с отражением основных характеристик и делением на объекты основного и вспомогательного назначения.</w:t>
      </w:r>
    </w:p>
    <w:p w14:paraId="5F6AFE01" w14:textId="77777777" w:rsidR="00977FE2" w:rsidRPr="0010096F" w:rsidRDefault="00D46F42" w:rsidP="007900C6">
      <w:pPr>
        <w:pStyle w:val="af4"/>
        <w:tabs>
          <w:tab w:val="left" w:pos="1134"/>
        </w:tabs>
        <w:spacing w:line="276" w:lineRule="auto"/>
        <w:ind w:firstLine="709"/>
      </w:pPr>
      <w:r w:rsidRPr="0010096F">
        <w:t>Для строящихся и реконструируемых (переустраиваемых) объектов капитального строительства необходимо указывать их существующие параметры (показатели) согласно</w:t>
      </w:r>
      <w:r w:rsidRPr="0010096F">
        <w:rPr>
          <w:spacing w:val="40"/>
        </w:rPr>
        <w:t xml:space="preserve"> </w:t>
      </w:r>
      <w:r w:rsidRPr="0010096F">
        <w:t>данным технической документации (технический паспорт, технический план, кадастровый паспорт/выписка), а также параметры (показатели) в результате реализации решений проектной документации (количество демонтируемых и</w:t>
      </w:r>
      <w:r w:rsidRPr="0010096F">
        <w:rPr>
          <w:spacing w:val="-9"/>
        </w:rPr>
        <w:t xml:space="preserve"> </w:t>
      </w:r>
      <w:r w:rsidRPr="0010096F">
        <w:t>вновь возводимых опор, изменение протяженности линий электропередачи,</w:t>
      </w:r>
      <w:r w:rsidRPr="0010096F">
        <w:rPr>
          <w:spacing w:val="-2"/>
        </w:rPr>
        <w:t xml:space="preserve"> </w:t>
      </w:r>
      <w:r w:rsidRPr="0010096F">
        <w:t>площади зданий, протяженности/площади сооружений и т.д.).</w:t>
      </w:r>
    </w:p>
    <w:p w14:paraId="269F4455" w14:textId="77777777" w:rsidR="00977FE2" w:rsidRPr="00733250" w:rsidRDefault="00D46F42">
      <w:pPr>
        <w:pStyle w:val="1"/>
        <w:numPr>
          <w:ilvl w:val="1"/>
          <w:numId w:val="106"/>
        </w:numPr>
        <w:tabs>
          <w:tab w:val="left" w:pos="1418"/>
          <w:tab w:val="left" w:pos="1806"/>
        </w:tabs>
        <w:spacing w:before="128" w:line="276" w:lineRule="auto"/>
        <w:ind w:left="0" w:firstLine="709"/>
        <w:rPr>
          <w:sz w:val="24"/>
          <w:szCs w:val="24"/>
        </w:rPr>
        <w:pPrChange w:id="87" w:author="AO" w:date="2024-11-26T15:43:00Z">
          <w:pPr>
            <w:pStyle w:val="af5"/>
            <w:numPr>
              <w:ilvl w:val="2"/>
              <w:numId w:val="59"/>
            </w:numPr>
            <w:tabs>
              <w:tab w:val="left" w:pos="1134"/>
              <w:tab w:val="left" w:pos="2063"/>
            </w:tabs>
            <w:spacing w:line="276" w:lineRule="auto"/>
            <w:ind w:left="0" w:firstLine="709"/>
          </w:pPr>
        </w:pPrChange>
      </w:pPr>
      <w:r w:rsidRPr="00733250">
        <w:rPr>
          <w:b w:val="0"/>
          <w:sz w:val="24"/>
          <w:szCs w:val="24"/>
        </w:rPr>
        <w:t xml:space="preserve">В разделе «Пояснительная записка» привести </w:t>
      </w:r>
      <w:r w:rsidRPr="00733250">
        <w:rPr>
          <w:b w:val="0"/>
          <w:sz w:val="24"/>
          <w:szCs w:val="24"/>
        </w:rPr>
        <w:lastRenderedPageBreak/>
        <w:t>реквизиты и сведения об использовании ранее разработанной документации при выполнении проектной документации по настоящему титулу: каталогов унифицированных и типовых конструкций (схем, компоновок и т.д.), типовой проектной документации, проектов повторного применения, материалов ранее разработанной внестадийной и/или проектной документации и т.п.</w:t>
      </w:r>
    </w:p>
    <w:p w14:paraId="470D2DCC" w14:textId="77777777" w:rsidR="00977FE2" w:rsidRPr="00733250" w:rsidRDefault="00D46F42">
      <w:pPr>
        <w:pStyle w:val="1"/>
        <w:numPr>
          <w:ilvl w:val="1"/>
          <w:numId w:val="106"/>
        </w:numPr>
        <w:tabs>
          <w:tab w:val="left" w:pos="1418"/>
          <w:tab w:val="left" w:pos="1806"/>
        </w:tabs>
        <w:spacing w:before="128" w:line="276" w:lineRule="auto"/>
        <w:ind w:left="0" w:firstLine="709"/>
        <w:rPr>
          <w:sz w:val="24"/>
          <w:szCs w:val="24"/>
        </w:rPr>
        <w:pPrChange w:id="88" w:author="AO" w:date="2024-11-26T15:43:00Z">
          <w:pPr>
            <w:pStyle w:val="af5"/>
            <w:numPr>
              <w:ilvl w:val="2"/>
              <w:numId w:val="59"/>
            </w:numPr>
            <w:tabs>
              <w:tab w:val="left" w:pos="1134"/>
              <w:tab w:val="left" w:pos="2063"/>
            </w:tabs>
            <w:spacing w:line="276" w:lineRule="auto"/>
            <w:ind w:left="0" w:firstLine="709"/>
          </w:pPr>
        </w:pPrChange>
      </w:pPr>
      <w:r w:rsidRPr="00733250">
        <w:rPr>
          <w:b w:val="0"/>
          <w:sz w:val="24"/>
          <w:szCs w:val="24"/>
        </w:rPr>
        <w:t>При разработке проектной документации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14:paraId="5FA2B86F" w14:textId="77777777" w:rsidR="00977FE2" w:rsidRPr="0010096F" w:rsidRDefault="00D46F42" w:rsidP="007900C6">
      <w:pPr>
        <w:pStyle w:val="af4"/>
        <w:tabs>
          <w:tab w:val="left" w:pos="1134"/>
        </w:tabs>
        <w:spacing w:line="276" w:lineRule="auto"/>
        <w:ind w:firstLine="709"/>
      </w:pPr>
      <w:r w:rsidRPr="0010096F">
        <w:t>В разделе «Пояснительная записка» отразить сведения о возможности реализации проектных</w:t>
      </w:r>
      <w:r w:rsidRPr="0010096F">
        <w:rPr>
          <w:spacing w:val="61"/>
        </w:rPr>
        <w:t xml:space="preserve"> </w:t>
      </w:r>
      <w:r w:rsidRPr="0010096F">
        <w:t>решений</w:t>
      </w:r>
      <w:r w:rsidRPr="0010096F">
        <w:rPr>
          <w:spacing w:val="55"/>
        </w:rPr>
        <w:t xml:space="preserve"> </w:t>
      </w:r>
      <w:r w:rsidRPr="0010096F">
        <w:t>с</w:t>
      </w:r>
      <w:r w:rsidRPr="0010096F">
        <w:rPr>
          <w:spacing w:val="62"/>
        </w:rPr>
        <w:t xml:space="preserve"> </w:t>
      </w:r>
      <w:r w:rsidRPr="0010096F">
        <w:t>применением</w:t>
      </w:r>
      <w:r w:rsidRPr="0010096F">
        <w:rPr>
          <w:spacing w:val="70"/>
        </w:rPr>
        <w:t xml:space="preserve"> </w:t>
      </w:r>
      <w:r w:rsidRPr="0010096F">
        <w:t>оборудования,</w:t>
      </w:r>
      <w:r w:rsidRPr="0010096F">
        <w:rPr>
          <w:spacing w:val="52"/>
        </w:rPr>
        <w:t xml:space="preserve"> </w:t>
      </w:r>
      <w:r w:rsidRPr="0010096F">
        <w:t>конструкций,</w:t>
      </w:r>
      <w:r w:rsidRPr="0010096F">
        <w:rPr>
          <w:spacing w:val="55"/>
        </w:rPr>
        <w:t xml:space="preserve"> </w:t>
      </w:r>
      <w:r w:rsidRPr="0010096F">
        <w:t>материалов</w:t>
      </w:r>
      <w:r w:rsidRPr="0010096F">
        <w:rPr>
          <w:spacing w:val="57"/>
        </w:rPr>
        <w:t xml:space="preserve"> </w:t>
      </w:r>
      <w:r w:rsidRPr="0010096F">
        <w:t>и</w:t>
      </w:r>
      <w:r w:rsidRPr="0010096F">
        <w:rPr>
          <w:spacing w:val="68"/>
        </w:rPr>
        <w:t xml:space="preserve"> </w:t>
      </w:r>
      <w:r w:rsidRPr="0010096F">
        <w:rPr>
          <w:spacing w:val="-2"/>
        </w:rPr>
        <w:t xml:space="preserve">технологий, </w:t>
      </w:r>
      <w:r w:rsidRPr="0010096F">
        <w:t>производимых в Российской Федерации. Привести перечень типов/видов оборудования, конструкций, материалов и технологий, предусмотренных проектной документацией, но не производимых на территории Российской Федерации.</w:t>
      </w:r>
    </w:p>
    <w:p w14:paraId="008A658D" w14:textId="77777777" w:rsidR="00977FE2" w:rsidRPr="0010096F" w:rsidRDefault="00D46F42" w:rsidP="007900C6">
      <w:pPr>
        <w:pStyle w:val="af4"/>
        <w:tabs>
          <w:tab w:val="left" w:pos="1134"/>
        </w:tabs>
        <w:spacing w:line="276" w:lineRule="auto"/>
        <w:ind w:firstLine="709"/>
      </w:pPr>
      <w:r w:rsidRPr="0010096F">
        <w:t>В документации не допускается указывать наименования изготовителей и/или марки (в том числе технические условия на</w:t>
      </w:r>
      <w:r w:rsidRPr="0010096F">
        <w:rPr>
          <w:spacing w:val="-5"/>
        </w:rPr>
        <w:t xml:space="preserve"> </w:t>
      </w:r>
      <w:r w:rsidRPr="0010096F">
        <w:t>изготовление)</w:t>
      </w:r>
      <w:r w:rsidRPr="0010096F">
        <w:rPr>
          <w:spacing w:val="39"/>
        </w:rPr>
        <w:t xml:space="preserve"> </w:t>
      </w:r>
      <w:r w:rsidRPr="0010096F">
        <w:t>проектируемого оборудования, систем.</w:t>
      </w:r>
    </w:p>
    <w:p w14:paraId="586682ED" w14:textId="77777777" w:rsidR="00977FE2" w:rsidRPr="00733250" w:rsidRDefault="00D46F42">
      <w:pPr>
        <w:pStyle w:val="1"/>
        <w:numPr>
          <w:ilvl w:val="1"/>
          <w:numId w:val="106"/>
        </w:numPr>
        <w:tabs>
          <w:tab w:val="left" w:pos="1418"/>
          <w:tab w:val="left" w:pos="1806"/>
        </w:tabs>
        <w:spacing w:before="128" w:line="276" w:lineRule="auto"/>
        <w:ind w:left="0" w:firstLine="709"/>
        <w:rPr>
          <w:sz w:val="24"/>
          <w:szCs w:val="24"/>
        </w:rPr>
        <w:pPrChange w:id="89" w:author="AO" w:date="2024-11-26T15:43:00Z">
          <w:pPr>
            <w:pStyle w:val="af5"/>
            <w:numPr>
              <w:ilvl w:val="2"/>
              <w:numId w:val="59"/>
            </w:numPr>
            <w:tabs>
              <w:tab w:val="left" w:pos="1134"/>
              <w:tab w:val="left" w:pos="2127"/>
            </w:tabs>
            <w:spacing w:line="276" w:lineRule="auto"/>
            <w:ind w:left="0" w:firstLine="709"/>
          </w:pPr>
        </w:pPrChange>
      </w:pPr>
      <w:r w:rsidRPr="00733250">
        <w:rPr>
          <w:b w:val="0"/>
          <w:sz w:val="24"/>
          <w:szCs w:val="24"/>
        </w:rPr>
        <w:t>Документацию в полном объеме (включая обосновывающие расчеты) представить Заказчику на материальных носителях, а именно: в 5 (пяти) экземплярах на бумажном носителе, из которых 2 (два) экземпляра в оригинале и 3 (три) копии.</w:t>
      </w:r>
    </w:p>
    <w:p w14:paraId="6FB99A7C" w14:textId="77777777" w:rsidR="00977FE2" w:rsidRPr="0010096F" w:rsidRDefault="00D46F42" w:rsidP="007900C6">
      <w:pPr>
        <w:pStyle w:val="af4"/>
        <w:tabs>
          <w:tab w:val="left" w:pos="1134"/>
        </w:tabs>
        <w:spacing w:before="7" w:line="276" w:lineRule="auto"/>
        <w:ind w:firstLine="709"/>
      </w:pPr>
      <w:r w:rsidRPr="0010096F">
        <w:lastRenderedPageBreak/>
        <w:t>Каждый том оригинала и копии ПД должен быть прошит, заверен печатью и подписью руководителя, страницы пронумерованы. Все экземпляры томов копий ПД должны быть</w:t>
      </w:r>
      <w:r w:rsidRPr="0010096F">
        <w:rPr>
          <w:spacing w:val="40"/>
        </w:rPr>
        <w:t xml:space="preserve"> </w:t>
      </w:r>
      <w:r w:rsidRPr="0010096F">
        <w:t>заверены печатью проектной организации</w:t>
      </w:r>
      <w:r w:rsidRPr="0010096F">
        <w:rPr>
          <w:spacing w:val="40"/>
        </w:rPr>
        <w:t xml:space="preserve"> </w:t>
      </w:r>
      <w:r w:rsidRPr="0010096F">
        <w:t>«Копия верна».</w:t>
      </w:r>
    </w:p>
    <w:p w14:paraId="3E686AED" w14:textId="77777777" w:rsidR="00977FE2" w:rsidRPr="0010096F" w:rsidRDefault="00D46F42" w:rsidP="007900C6">
      <w:pPr>
        <w:pStyle w:val="af4"/>
        <w:tabs>
          <w:tab w:val="left" w:pos="1134"/>
        </w:tabs>
        <w:spacing w:before="1" w:line="276" w:lineRule="auto"/>
        <w:ind w:firstLine="709"/>
      </w:pPr>
      <w:r w:rsidRPr="0010096F">
        <w:t xml:space="preserve">В 2 (двух) экземплярах в электронном виде (в формате MS Word, Excel, Visio, AutoCAD, Adobe Acrobat, DVD) на </w:t>
      </w:r>
      <w:r w:rsidRPr="0010096F">
        <w:rPr>
          <w:lang w:val="en-US"/>
        </w:rPr>
        <w:t>USB</w:t>
      </w:r>
      <w:r w:rsidRPr="0010096F">
        <w:t>.</w:t>
      </w:r>
    </w:p>
    <w:p w14:paraId="46DAE4E2" w14:textId="77777777" w:rsidR="004C76BA" w:rsidRDefault="004C76BA" w:rsidP="004C76BA">
      <w:pPr>
        <w:pStyle w:val="af4"/>
        <w:spacing w:line="276" w:lineRule="auto"/>
        <w:ind w:firstLine="709"/>
      </w:pPr>
      <w:r w:rsidRPr="004114FB">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w:t>
      </w:r>
      <w:r w:rsidRPr="004114FB">
        <w:rPr>
          <w:spacing w:val="40"/>
        </w:rPr>
        <w:t xml:space="preserve"> </w:t>
      </w:r>
      <w:r>
        <w:t>Контрольные суммы разделов проектно-сметной документации (ПСД) должны соответствовать контрольным суммам разделов ПСД получившей положительное заключение.</w:t>
      </w:r>
    </w:p>
    <w:p w14:paraId="568B8353" w14:textId="77777777" w:rsidR="00977FE2" w:rsidRPr="0010096F" w:rsidRDefault="004C76BA">
      <w:pPr>
        <w:pStyle w:val="af4"/>
        <w:spacing w:line="276" w:lineRule="auto"/>
        <w:ind w:firstLine="709"/>
      </w:pPr>
      <w:r w:rsidRPr="004114FB">
        <w:t>Наименования файлов томов, сшивов чертежей должны соответствовать названию</w:t>
      </w:r>
      <w:r w:rsidRPr="004114FB">
        <w:rPr>
          <w:spacing w:val="80"/>
        </w:rPr>
        <w:t xml:space="preserve"> </w:t>
      </w:r>
      <w:r w:rsidRPr="004114FB">
        <w:t>документации,</w:t>
      </w:r>
      <w:r w:rsidRPr="004114FB">
        <w:rPr>
          <w:spacing w:val="40"/>
        </w:rPr>
        <w:t xml:space="preserve"> </w:t>
      </w:r>
      <w:r w:rsidRPr="004114FB">
        <w:t>представленной на бумажных носителях.</w:t>
      </w:r>
    </w:p>
    <w:p w14:paraId="4139DD18" w14:textId="2DBF04A6" w:rsidR="00977FE2" w:rsidRPr="00733250" w:rsidRDefault="00733250">
      <w:pPr>
        <w:pStyle w:val="1"/>
        <w:numPr>
          <w:ilvl w:val="1"/>
          <w:numId w:val="106"/>
        </w:numPr>
        <w:tabs>
          <w:tab w:val="left" w:pos="142"/>
          <w:tab w:val="left" w:pos="1806"/>
        </w:tabs>
        <w:spacing w:before="128" w:line="276" w:lineRule="auto"/>
        <w:ind w:left="0" w:firstLine="709"/>
        <w:rPr>
          <w:sz w:val="24"/>
          <w:szCs w:val="24"/>
        </w:rPr>
        <w:pPrChange w:id="90" w:author="AO" w:date="2024-11-26T15:43:00Z">
          <w:pPr>
            <w:pStyle w:val="af5"/>
            <w:numPr>
              <w:ilvl w:val="2"/>
              <w:numId w:val="59"/>
            </w:numPr>
            <w:tabs>
              <w:tab w:val="left" w:pos="1134"/>
              <w:tab w:val="left" w:pos="2116"/>
            </w:tabs>
            <w:spacing w:line="276" w:lineRule="auto"/>
            <w:ind w:left="0" w:firstLine="709"/>
          </w:pPr>
        </w:pPrChange>
      </w:pPr>
      <w:r>
        <w:rPr>
          <w:b w:val="0"/>
          <w:sz w:val="24"/>
          <w:szCs w:val="24"/>
        </w:rPr>
        <w:t>Первый итог по выполнению</w:t>
      </w:r>
      <w:r w:rsidR="00D46F42" w:rsidRPr="00733250">
        <w:rPr>
          <w:b w:val="0"/>
          <w:sz w:val="24"/>
          <w:szCs w:val="24"/>
        </w:rPr>
        <w:t xml:space="preserve"> проектирования является получение положительных заключений проверки достоверности определения сметной стоимости, экспертиз по проектной документации и результатам инженерных изысканий</w:t>
      </w:r>
      <w:r w:rsidR="004C76BA" w:rsidRPr="00733250">
        <w:rPr>
          <w:b w:val="0"/>
          <w:sz w:val="24"/>
          <w:szCs w:val="24"/>
        </w:rPr>
        <w:t>.</w:t>
      </w:r>
    </w:p>
    <w:p w14:paraId="63E3C8AB" w14:textId="0FAEA66F" w:rsidR="00977FE2" w:rsidRPr="0010096F" w:rsidRDefault="00D46F42">
      <w:pPr>
        <w:pStyle w:val="1"/>
        <w:numPr>
          <w:ilvl w:val="0"/>
          <w:numId w:val="106"/>
        </w:numPr>
        <w:tabs>
          <w:tab w:val="left" w:pos="142"/>
          <w:tab w:val="left" w:pos="1134"/>
          <w:tab w:val="left" w:pos="1843"/>
        </w:tabs>
        <w:spacing w:before="258" w:line="276" w:lineRule="auto"/>
        <w:ind w:left="0" w:firstLine="709"/>
        <w:rPr>
          <w:sz w:val="24"/>
          <w:szCs w:val="24"/>
        </w:rPr>
        <w:pPrChange w:id="91" w:author="AO" w:date="2024-11-26T15:43:00Z">
          <w:pPr>
            <w:pStyle w:val="1"/>
            <w:numPr>
              <w:numId w:val="59"/>
            </w:numPr>
            <w:tabs>
              <w:tab w:val="left" w:pos="1134"/>
              <w:tab w:val="left" w:pos="1491"/>
            </w:tabs>
            <w:spacing w:before="258" w:line="276" w:lineRule="auto"/>
            <w:ind w:left="0" w:firstLine="709"/>
          </w:pPr>
        </w:pPrChange>
      </w:pPr>
      <w:r w:rsidRPr="0010096F">
        <w:rPr>
          <w:sz w:val="24"/>
          <w:szCs w:val="24"/>
        </w:rPr>
        <w:t>Разработка</w:t>
      </w:r>
      <w:r w:rsidRPr="0010096F">
        <w:rPr>
          <w:spacing w:val="40"/>
          <w:sz w:val="24"/>
          <w:szCs w:val="24"/>
        </w:rPr>
        <w:t xml:space="preserve"> </w:t>
      </w:r>
      <w:r w:rsidRPr="0010096F">
        <w:rPr>
          <w:sz w:val="24"/>
          <w:szCs w:val="24"/>
        </w:rPr>
        <w:t>и</w:t>
      </w:r>
      <w:r w:rsidRPr="0010096F">
        <w:rPr>
          <w:spacing w:val="40"/>
          <w:sz w:val="24"/>
          <w:szCs w:val="24"/>
        </w:rPr>
        <w:t xml:space="preserve"> </w:t>
      </w:r>
      <w:r w:rsidRPr="0010096F">
        <w:rPr>
          <w:sz w:val="24"/>
          <w:szCs w:val="24"/>
        </w:rPr>
        <w:t>согласование</w:t>
      </w:r>
      <w:r w:rsidRPr="0010096F">
        <w:rPr>
          <w:spacing w:val="40"/>
          <w:sz w:val="24"/>
          <w:szCs w:val="24"/>
        </w:rPr>
        <w:t xml:space="preserve"> </w:t>
      </w:r>
      <w:r w:rsidRPr="0010096F">
        <w:rPr>
          <w:sz w:val="24"/>
          <w:szCs w:val="24"/>
        </w:rPr>
        <w:t>рабочей</w:t>
      </w:r>
      <w:r w:rsidRPr="0010096F">
        <w:rPr>
          <w:spacing w:val="40"/>
          <w:sz w:val="24"/>
          <w:szCs w:val="24"/>
        </w:rPr>
        <w:t xml:space="preserve"> </w:t>
      </w:r>
      <w:r w:rsidRPr="0010096F">
        <w:rPr>
          <w:sz w:val="24"/>
          <w:szCs w:val="24"/>
        </w:rPr>
        <w:t>документации</w:t>
      </w:r>
      <w:r w:rsidRPr="0010096F">
        <w:rPr>
          <w:spacing w:val="40"/>
          <w:sz w:val="24"/>
          <w:szCs w:val="24"/>
        </w:rPr>
        <w:t xml:space="preserve"> </w:t>
      </w:r>
      <w:r w:rsidRPr="0010096F">
        <w:rPr>
          <w:sz w:val="24"/>
          <w:szCs w:val="24"/>
        </w:rPr>
        <w:t>в соответствии</w:t>
      </w:r>
      <w:r w:rsidRPr="0010096F">
        <w:rPr>
          <w:spacing w:val="40"/>
          <w:sz w:val="24"/>
          <w:szCs w:val="24"/>
        </w:rPr>
        <w:t xml:space="preserve"> </w:t>
      </w:r>
      <w:r w:rsidRPr="0010096F">
        <w:rPr>
          <w:sz w:val="24"/>
          <w:szCs w:val="24"/>
        </w:rPr>
        <w:t>с требованиями</w:t>
      </w:r>
      <w:r w:rsidRPr="0010096F">
        <w:rPr>
          <w:spacing w:val="40"/>
          <w:sz w:val="24"/>
          <w:szCs w:val="24"/>
        </w:rPr>
        <w:t xml:space="preserve"> </w:t>
      </w:r>
      <w:r w:rsidRPr="0010096F">
        <w:rPr>
          <w:sz w:val="24"/>
          <w:szCs w:val="24"/>
        </w:rPr>
        <w:t>нормативно-технических документов»</w:t>
      </w:r>
    </w:p>
    <w:p w14:paraId="349637FD" w14:textId="67552A93" w:rsidR="00977FE2" w:rsidRPr="00D62E3D" w:rsidRDefault="00D46F42" w:rsidP="009D39DA">
      <w:pPr>
        <w:pStyle w:val="af5"/>
        <w:numPr>
          <w:ilvl w:val="1"/>
          <w:numId w:val="106"/>
        </w:numPr>
        <w:tabs>
          <w:tab w:val="left" w:pos="142"/>
          <w:tab w:val="left" w:pos="1134"/>
          <w:tab w:val="left" w:pos="1670"/>
          <w:tab w:val="left" w:pos="1843"/>
        </w:tabs>
        <w:spacing w:line="276" w:lineRule="auto"/>
        <w:ind w:left="0" w:firstLine="709"/>
        <w:rPr>
          <w:sz w:val="24"/>
          <w:szCs w:val="24"/>
        </w:rPr>
      </w:pPr>
      <w:r w:rsidRPr="00D62E3D">
        <w:rPr>
          <w:sz w:val="24"/>
          <w:szCs w:val="24"/>
        </w:rPr>
        <w:lastRenderedPageBreak/>
        <w:t>Рабочую</w:t>
      </w:r>
      <w:r w:rsidRPr="00D62E3D">
        <w:rPr>
          <w:spacing w:val="-14"/>
          <w:sz w:val="24"/>
          <w:szCs w:val="24"/>
        </w:rPr>
        <w:t xml:space="preserve"> </w:t>
      </w:r>
      <w:r w:rsidRPr="00D62E3D">
        <w:rPr>
          <w:sz w:val="24"/>
          <w:szCs w:val="24"/>
        </w:rPr>
        <w:t>документацию</w:t>
      </w:r>
      <w:r w:rsidRPr="00D62E3D">
        <w:rPr>
          <w:spacing w:val="12"/>
          <w:sz w:val="24"/>
          <w:szCs w:val="24"/>
        </w:rPr>
        <w:t xml:space="preserve"> </w:t>
      </w:r>
      <w:r w:rsidRPr="00D62E3D">
        <w:rPr>
          <w:sz w:val="24"/>
          <w:szCs w:val="24"/>
        </w:rPr>
        <w:t>разработать в</w:t>
      </w:r>
      <w:r w:rsidRPr="00D62E3D">
        <w:rPr>
          <w:spacing w:val="-15"/>
          <w:sz w:val="24"/>
          <w:szCs w:val="24"/>
        </w:rPr>
        <w:t xml:space="preserve"> </w:t>
      </w:r>
      <w:r w:rsidRPr="00D62E3D">
        <w:rPr>
          <w:sz w:val="24"/>
          <w:szCs w:val="24"/>
        </w:rPr>
        <w:t>соответствии</w:t>
      </w:r>
      <w:r w:rsidRPr="00D62E3D">
        <w:rPr>
          <w:spacing w:val="2"/>
          <w:sz w:val="24"/>
          <w:szCs w:val="24"/>
        </w:rPr>
        <w:t xml:space="preserve"> </w:t>
      </w:r>
      <w:r w:rsidRPr="00D62E3D">
        <w:rPr>
          <w:sz w:val="24"/>
          <w:szCs w:val="24"/>
        </w:rPr>
        <w:t>с</w:t>
      </w:r>
      <w:r w:rsidRPr="00D62E3D">
        <w:rPr>
          <w:spacing w:val="-15"/>
          <w:sz w:val="24"/>
          <w:szCs w:val="24"/>
        </w:rPr>
        <w:t xml:space="preserve"> </w:t>
      </w:r>
      <w:r w:rsidRPr="00D62E3D">
        <w:rPr>
          <w:sz w:val="24"/>
          <w:szCs w:val="24"/>
        </w:rPr>
        <w:t>проектной</w:t>
      </w:r>
      <w:r w:rsidRPr="00D62E3D">
        <w:rPr>
          <w:spacing w:val="6"/>
          <w:sz w:val="24"/>
          <w:szCs w:val="24"/>
        </w:rPr>
        <w:t xml:space="preserve"> </w:t>
      </w:r>
      <w:r w:rsidRPr="00D62E3D">
        <w:rPr>
          <w:spacing w:val="-2"/>
          <w:sz w:val="24"/>
          <w:szCs w:val="24"/>
        </w:rPr>
        <w:t xml:space="preserve">документацией, </w:t>
      </w:r>
      <w:r w:rsidRPr="00D62E3D">
        <w:rPr>
          <w:sz w:val="24"/>
          <w:szCs w:val="24"/>
        </w:rPr>
        <w:t>получившей положительное заключение ФАУ «Госглавэкспертиза».</w:t>
      </w:r>
    </w:p>
    <w:p w14:paraId="01EEC605" w14:textId="77777777" w:rsidR="00977FE2" w:rsidRPr="0010096F" w:rsidRDefault="00D46F42" w:rsidP="009D39DA">
      <w:pPr>
        <w:pStyle w:val="af5"/>
        <w:numPr>
          <w:ilvl w:val="1"/>
          <w:numId w:val="106"/>
        </w:numPr>
        <w:tabs>
          <w:tab w:val="left" w:pos="142"/>
          <w:tab w:val="left" w:pos="1134"/>
          <w:tab w:val="left" w:pos="1669"/>
          <w:tab w:val="left" w:pos="1843"/>
        </w:tabs>
        <w:spacing w:line="276" w:lineRule="auto"/>
        <w:ind w:left="0" w:firstLine="709"/>
        <w:rPr>
          <w:sz w:val="24"/>
          <w:szCs w:val="24"/>
        </w:rPr>
      </w:pPr>
      <w:r w:rsidRPr="0010096F">
        <w:rPr>
          <w:sz w:val="24"/>
          <w:szCs w:val="24"/>
        </w:rPr>
        <w:t>Разработку</w:t>
      </w:r>
      <w:r w:rsidRPr="00B505BD">
        <w:rPr>
          <w:sz w:val="24"/>
          <w:szCs w:val="24"/>
        </w:rPr>
        <w:t xml:space="preserve"> </w:t>
      </w:r>
      <w:r w:rsidRPr="0010096F">
        <w:rPr>
          <w:sz w:val="24"/>
          <w:szCs w:val="24"/>
        </w:rPr>
        <w:t>рабочей</w:t>
      </w:r>
      <w:r w:rsidRPr="00B505BD">
        <w:rPr>
          <w:sz w:val="24"/>
          <w:szCs w:val="24"/>
        </w:rPr>
        <w:t xml:space="preserve"> </w:t>
      </w:r>
      <w:r w:rsidRPr="0010096F">
        <w:rPr>
          <w:sz w:val="24"/>
          <w:szCs w:val="24"/>
        </w:rPr>
        <w:t>документации</w:t>
      </w:r>
      <w:r w:rsidRPr="00B505BD">
        <w:rPr>
          <w:sz w:val="24"/>
          <w:szCs w:val="24"/>
        </w:rPr>
        <w:t xml:space="preserve"> </w:t>
      </w:r>
      <w:r w:rsidRPr="0010096F">
        <w:rPr>
          <w:sz w:val="24"/>
          <w:szCs w:val="24"/>
        </w:rPr>
        <w:t>выполнить</w:t>
      </w:r>
      <w:r w:rsidRPr="00B505BD">
        <w:rPr>
          <w:sz w:val="24"/>
          <w:szCs w:val="24"/>
        </w:rPr>
        <w:t xml:space="preserve"> </w:t>
      </w:r>
      <w:r w:rsidRPr="0010096F">
        <w:rPr>
          <w:sz w:val="24"/>
          <w:szCs w:val="24"/>
        </w:rPr>
        <w:t>в</w:t>
      </w:r>
      <w:r w:rsidRPr="00B505BD">
        <w:rPr>
          <w:sz w:val="24"/>
          <w:szCs w:val="24"/>
        </w:rPr>
        <w:t xml:space="preserve"> </w:t>
      </w:r>
      <w:r w:rsidRPr="0010096F">
        <w:rPr>
          <w:sz w:val="24"/>
          <w:szCs w:val="24"/>
        </w:rPr>
        <w:t>соответствии</w:t>
      </w:r>
      <w:r w:rsidRPr="00B505BD">
        <w:rPr>
          <w:sz w:val="24"/>
          <w:szCs w:val="24"/>
        </w:rPr>
        <w:t xml:space="preserve"> </w:t>
      </w:r>
      <w:r w:rsidRPr="0010096F">
        <w:rPr>
          <w:sz w:val="24"/>
          <w:szCs w:val="24"/>
        </w:rPr>
        <w:t>с</w:t>
      </w:r>
      <w:r w:rsidRPr="00B505BD">
        <w:rPr>
          <w:sz w:val="24"/>
          <w:szCs w:val="24"/>
        </w:rPr>
        <w:t xml:space="preserve"> </w:t>
      </w:r>
      <w:r w:rsidRPr="0010096F">
        <w:rPr>
          <w:sz w:val="24"/>
          <w:szCs w:val="24"/>
        </w:rPr>
        <w:t>действующими нормативными требованиями</w:t>
      </w:r>
      <w:r w:rsidRPr="00B505BD">
        <w:rPr>
          <w:sz w:val="24"/>
          <w:szCs w:val="24"/>
        </w:rPr>
        <w:t xml:space="preserve"> </w:t>
      </w:r>
      <w:r w:rsidRPr="0010096F">
        <w:rPr>
          <w:sz w:val="24"/>
          <w:szCs w:val="24"/>
        </w:rPr>
        <w:t>Российской Федерации.</w:t>
      </w:r>
    </w:p>
    <w:p w14:paraId="402F70E1" w14:textId="25F1DF0E" w:rsidR="00977FE2" w:rsidRPr="0010096F" w:rsidRDefault="00D46F42" w:rsidP="009D39DA">
      <w:pPr>
        <w:pStyle w:val="af5"/>
        <w:numPr>
          <w:ilvl w:val="1"/>
          <w:numId w:val="106"/>
        </w:numPr>
        <w:tabs>
          <w:tab w:val="left" w:pos="142"/>
          <w:tab w:val="left" w:pos="1134"/>
          <w:tab w:val="left" w:pos="1671"/>
          <w:tab w:val="left" w:pos="1843"/>
        </w:tabs>
        <w:spacing w:line="276" w:lineRule="auto"/>
        <w:ind w:left="0" w:firstLine="709"/>
        <w:rPr>
          <w:sz w:val="24"/>
          <w:szCs w:val="24"/>
        </w:rPr>
      </w:pPr>
      <w:r w:rsidRPr="0010096F">
        <w:rPr>
          <w:sz w:val="24"/>
          <w:szCs w:val="24"/>
        </w:rPr>
        <w:t>Рабочая</w:t>
      </w:r>
      <w:r w:rsidRPr="00B505BD">
        <w:rPr>
          <w:sz w:val="24"/>
          <w:szCs w:val="24"/>
        </w:rPr>
        <w:t xml:space="preserve"> </w:t>
      </w:r>
      <w:r w:rsidR="009D39DA">
        <w:rPr>
          <w:sz w:val="24"/>
          <w:szCs w:val="24"/>
        </w:rPr>
        <w:t>документация</w:t>
      </w:r>
      <w:r w:rsidRPr="0010096F">
        <w:rPr>
          <w:sz w:val="24"/>
          <w:szCs w:val="24"/>
        </w:rPr>
        <w:t>должна</w:t>
      </w:r>
      <w:r w:rsidRPr="00B505BD">
        <w:rPr>
          <w:sz w:val="24"/>
          <w:szCs w:val="24"/>
        </w:rPr>
        <w:t xml:space="preserve"> </w:t>
      </w:r>
      <w:r w:rsidRPr="0010096F">
        <w:rPr>
          <w:sz w:val="24"/>
          <w:szCs w:val="24"/>
        </w:rPr>
        <w:t>быть</w:t>
      </w:r>
      <w:r w:rsidRPr="00B505BD">
        <w:rPr>
          <w:sz w:val="24"/>
          <w:szCs w:val="24"/>
        </w:rPr>
        <w:t xml:space="preserve"> </w:t>
      </w:r>
      <w:r w:rsidRPr="0010096F">
        <w:rPr>
          <w:sz w:val="24"/>
          <w:szCs w:val="24"/>
        </w:rPr>
        <w:t>согласована</w:t>
      </w:r>
      <w:r w:rsidRPr="00B505BD">
        <w:rPr>
          <w:sz w:val="24"/>
          <w:szCs w:val="24"/>
        </w:rPr>
        <w:t xml:space="preserve"> </w:t>
      </w:r>
      <w:r w:rsidRPr="0010096F">
        <w:rPr>
          <w:sz w:val="24"/>
          <w:szCs w:val="24"/>
        </w:rPr>
        <w:t>с АО «Крымэнерго» и/или Техническим заказчиком, АО «СО ЕЭС».</w:t>
      </w:r>
    </w:p>
    <w:p w14:paraId="770A3104" w14:textId="7FF5622D" w:rsidR="00977FE2" w:rsidRPr="0010096F" w:rsidRDefault="00D46F42" w:rsidP="009D39DA">
      <w:pPr>
        <w:pStyle w:val="af5"/>
        <w:numPr>
          <w:ilvl w:val="1"/>
          <w:numId w:val="106"/>
        </w:numPr>
        <w:tabs>
          <w:tab w:val="left" w:pos="142"/>
          <w:tab w:val="left" w:pos="1134"/>
          <w:tab w:val="left" w:pos="1670"/>
          <w:tab w:val="left" w:pos="1843"/>
        </w:tabs>
        <w:spacing w:line="276" w:lineRule="auto"/>
        <w:ind w:left="0" w:firstLine="709"/>
        <w:rPr>
          <w:sz w:val="24"/>
          <w:szCs w:val="24"/>
        </w:rPr>
      </w:pPr>
      <w:r w:rsidRPr="0010096F">
        <w:rPr>
          <w:sz w:val="24"/>
          <w:szCs w:val="24"/>
        </w:rPr>
        <w:t xml:space="preserve">В части технических решений по РЗА объекта проектирования с использованием микропроцессорных устройств, выполнить/определить: </w:t>
      </w:r>
    </w:p>
    <w:p w14:paraId="5D077005"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бланки уставок, содержащие параметры настройки (уставки) и алгоритмы функционирования, предусмотренные производителем устройств РЗА, и их значения, выбранные по результатам расчета; </w:t>
      </w:r>
    </w:p>
    <w:p w14:paraId="01615C8B"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схемы распределения по трансформаторам тока и напряжения устройств РЗА, информационно-измерительных систем (автоматизированных систем управления технологическим процессом, автоматизированных информационно-измерительных систем коммерческого учета электроэнергии); </w:t>
      </w:r>
    </w:p>
    <w:p w14:paraId="0F27E31E"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принципиальные и функционально-логические схемы (алгоритмы функционирования) устройств РЗА и внешних связей с другими устройствами РЗА, коммутационными аппаратами, устройствами высокочастотной связи, устройствами передачи аварийных сигналов и команд; </w:t>
      </w:r>
    </w:p>
    <w:p w14:paraId="0840A63B"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lastRenderedPageBreak/>
        <w:t xml:space="preserve">данные по параметрированию (конфигурированию) микропроцессорных устройств РЗА; </w:t>
      </w:r>
    </w:p>
    <w:p w14:paraId="3335EA7B"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схемы организации каналов связи для функционирования устройств РЗА; </w:t>
      </w:r>
    </w:p>
    <w:p w14:paraId="367145FE" w14:textId="16D4443C"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заказные спецификации на устройства РЗА с указанием версии программного обеспечения для микропроцессорных устройств РЗА; </w:t>
      </w:r>
    </w:p>
    <w:p w14:paraId="3296E02D"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схемы организации цепей оперативного тока устройств РЗА; </w:t>
      </w:r>
    </w:p>
    <w:p w14:paraId="6122F7A9"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схемы организации цепей напряжения устройств РЗА; </w:t>
      </w:r>
    </w:p>
    <w:p w14:paraId="1583FC04" w14:textId="77777777" w:rsidR="00977FE2" w:rsidRPr="0010096F" w:rsidRDefault="00D46F42" w:rsidP="007900C6">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принципиальные схемы управления и автоматики (алгоритмы функционирования) выключателей; </w:t>
      </w:r>
    </w:p>
    <w:p w14:paraId="0367F555" w14:textId="77777777" w:rsidR="00977FE2" w:rsidRPr="0010096F" w:rsidRDefault="00D46F42" w:rsidP="00D62E3D">
      <w:pPr>
        <w:pStyle w:val="26"/>
        <w:numPr>
          <w:ilvl w:val="0"/>
          <w:numId w:val="65"/>
        </w:numPr>
        <w:tabs>
          <w:tab w:val="left" w:pos="567"/>
          <w:tab w:val="left" w:pos="1134"/>
        </w:tabs>
        <w:spacing w:line="276" w:lineRule="auto"/>
        <w:ind w:left="0" w:firstLine="709"/>
        <w:rPr>
          <w:sz w:val="24"/>
          <w:szCs w:val="24"/>
          <w:lang w:val="ru-RU"/>
        </w:rPr>
      </w:pPr>
      <w:r w:rsidRPr="0010096F">
        <w:rPr>
          <w:sz w:val="24"/>
          <w:szCs w:val="24"/>
          <w:lang w:val="ru-RU"/>
        </w:rPr>
        <w:t xml:space="preserve">технические решения по интеграции устанавливаемых устройств РЗА в создаваемые (модернизируемые) объектовые автоматизированные системы управления технологическим процессом, системы сбора и передачи информации.;. </w:t>
      </w:r>
    </w:p>
    <w:p w14:paraId="463B631E" w14:textId="77777777" w:rsidR="00977FE2" w:rsidRPr="00646CD0" w:rsidRDefault="00D46F42" w:rsidP="00D62E3D">
      <w:pPr>
        <w:pStyle w:val="af5"/>
        <w:numPr>
          <w:ilvl w:val="4"/>
          <w:numId w:val="65"/>
        </w:numPr>
        <w:tabs>
          <w:tab w:val="left" w:pos="1134"/>
          <w:tab w:val="left" w:pos="1671"/>
        </w:tabs>
        <w:spacing w:line="276" w:lineRule="auto"/>
        <w:ind w:left="0" w:firstLine="709"/>
        <w:rPr>
          <w:sz w:val="24"/>
          <w:szCs w:val="24"/>
        </w:rPr>
      </w:pPr>
      <w:r w:rsidRPr="0010096F">
        <w:rPr>
          <w:sz w:val="24"/>
          <w:szCs w:val="24"/>
        </w:rPr>
        <w:t>задания заводу на изготовление шкафов (панелей) РЗА и ПА, включающие коды (</w:t>
      </w:r>
      <w:r w:rsidRPr="00646CD0">
        <w:rPr>
          <w:sz w:val="24"/>
          <w:szCs w:val="24"/>
        </w:rPr>
        <w:t>карты) заказов микропроцессорных терминалов РЗА и ПА</w:t>
      </w:r>
    </w:p>
    <w:p w14:paraId="6F565A4D" w14:textId="1CA2B2BA" w:rsidR="00977FE2" w:rsidRPr="00D855FC" w:rsidRDefault="00D46F42" w:rsidP="009D39DA">
      <w:pPr>
        <w:pStyle w:val="af5"/>
        <w:numPr>
          <w:ilvl w:val="1"/>
          <w:numId w:val="106"/>
        </w:numPr>
        <w:tabs>
          <w:tab w:val="left" w:pos="142"/>
          <w:tab w:val="left" w:pos="1134"/>
          <w:tab w:val="left" w:pos="1663"/>
          <w:tab w:val="left" w:pos="1843"/>
        </w:tabs>
        <w:spacing w:line="276" w:lineRule="auto"/>
        <w:ind w:left="0" w:firstLine="709"/>
        <w:rPr>
          <w:sz w:val="24"/>
          <w:szCs w:val="24"/>
        </w:rPr>
      </w:pPr>
      <w:r w:rsidRPr="00D855FC">
        <w:rPr>
          <w:sz w:val="24"/>
          <w:szCs w:val="24"/>
        </w:rPr>
        <w:t xml:space="preserve">Итогом </w:t>
      </w:r>
      <w:r w:rsidR="009D39DA" w:rsidRPr="00D855FC">
        <w:rPr>
          <w:sz w:val="24"/>
          <w:szCs w:val="24"/>
        </w:rPr>
        <w:t>окончания</w:t>
      </w:r>
      <w:r w:rsidRPr="00D855FC">
        <w:rPr>
          <w:sz w:val="24"/>
          <w:szCs w:val="24"/>
        </w:rPr>
        <w:t xml:space="preserve"> проектирования является разработанная в полном объеме и согласованная с АО «Крымэнерго» и/или Техническим заказчиком, АО «СО ЕЭС», собственниками объектов, технологически связанных с объектом проектирования рабочая документация.</w:t>
      </w:r>
    </w:p>
    <w:p w14:paraId="5ED32518" w14:textId="7E4067AE" w:rsidR="00977FE2" w:rsidRPr="00646CD0" w:rsidRDefault="00D46F42" w:rsidP="009D39DA">
      <w:pPr>
        <w:pStyle w:val="1"/>
        <w:numPr>
          <w:ilvl w:val="0"/>
          <w:numId w:val="106"/>
        </w:numPr>
        <w:tabs>
          <w:tab w:val="left" w:pos="1134"/>
          <w:tab w:val="left" w:pos="1482"/>
        </w:tabs>
        <w:spacing w:before="262" w:line="276" w:lineRule="auto"/>
        <w:ind w:left="0" w:firstLine="709"/>
        <w:rPr>
          <w:sz w:val="24"/>
          <w:szCs w:val="24"/>
        </w:rPr>
      </w:pPr>
      <w:r w:rsidRPr="00646CD0">
        <w:rPr>
          <w:sz w:val="24"/>
          <w:szCs w:val="24"/>
        </w:rPr>
        <w:t>Особые</w:t>
      </w:r>
      <w:r w:rsidRPr="00646CD0">
        <w:rPr>
          <w:spacing w:val="-3"/>
          <w:sz w:val="24"/>
          <w:szCs w:val="24"/>
        </w:rPr>
        <w:t xml:space="preserve"> </w:t>
      </w:r>
      <w:r w:rsidRPr="00646CD0">
        <w:rPr>
          <w:spacing w:val="-2"/>
          <w:sz w:val="24"/>
          <w:szCs w:val="24"/>
        </w:rPr>
        <w:t>условия.</w:t>
      </w:r>
    </w:p>
    <w:p w14:paraId="654303ED" w14:textId="5AEADD52" w:rsidR="00977FE2" w:rsidRPr="009D39DA" w:rsidRDefault="00D46F42" w:rsidP="009D39DA">
      <w:pPr>
        <w:pStyle w:val="af5"/>
        <w:numPr>
          <w:ilvl w:val="1"/>
          <w:numId w:val="106"/>
        </w:numPr>
        <w:tabs>
          <w:tab w:val="left" w:pos="1134"/>
          <w:tab w:val="left" w:pos="1662"/>
        </w:tabs>
        <w:spacing w:line="276" w:lineRule="auto"/>
        <w:ind w:left="0" w:firstLine="709"/>
        <w:rPr>
          <w:sz w:val="24"/>
          <w:szCs w:val="24"/>
        </w:rPr>
      </w:pPr>
      <w:r w:rsidRPr="009D39DA">
        <w:rPr>
          <w:sz w:val="24"/>
          <w:szCs w:val="24"/>
        </w:rPr>
        <w:lastRenderedPageBreak/>
        <w:t>Оформление</w:t>
      </w:r>
      <w:r w:rsidRPr="009D39DA">
        <w:rPr>
          <w:spacing w:val="40"/>
          <w:sz w:val="24"/>
          <w:szCs w:val="24"/>
        </w:rPr>
        <w:t xml:space="preserve"> </w:t>
      </w:r>
      <w:r w:rsidRPr="009D39DA">
        <w:rPr>
          <w:sz w:val="24"/>
          <w:szCs w:val="24"/>
        </w:rPr>
        <w:t>текстовых</w:t>
      </w:r>
      <w:r w:rsidRPr="009D39DA">
        <w:rPr>
          <w:spacing w:val="40"/>
          <w:sz w:val="24"/>
          <w:szCs w:val="24"/>
        </w:rPr>
        <w:t xml:space="preserve"> </w:t>
      </w:r>
      <w:r w:rsidRPr="009D39DA">
        <w:rPr>
          <w:sz w:val="24"/>
          <w:szCs w:val="24"/>
        </w:rPr>
        <w:t>и</w:t>
      </w:r>
      <w:r w:rsidRPr="009D39DA">
        <w:rPr>
          <w:spacing w:val="38"/>
          <w:sz w:val="24"/>
          <w:szCs w:val="24"/>
        </w:rPr>
        <w:t xml:space="preserve"> </w:t>
      </w:r>
      <w:r w:rsidRPr="009D39DA">
        <w:rPr>
          <w:sz w:val="24"/>
          <w:szCs w:val="24"/>
        </w:rPr>
        <w:t>графических</w:t>
      </w:r>
      <w:r w:rsidRPr="009D39DA">
        <w:rPr>
          <w:spacing w:val="40"/>
          <w:sz w:val="24"/>
          <w:szCs w:val="24"/>
        </w:rPr>
        <w:t xml:space="preserve"> </w:t>
      </w:r>
      <w:r w:rsidRPr="009D39DA">
        <w:rPr>
          <w:sz w:val="24"/>
          <w:szCs w:val="24"/>
        </w:rPr>
        <w:t>материалов,</w:t>
      </w:r>
      <w:r w:rsidRPr="009D39DA">
        <w:rPr>
          <w:spacing w:val="40"/>
          <w:sz w:val="24"/>
          <w:szCs w:val="24"/>
        </w:rPr>
        <w:t xml:space="preserve"> </w:t>
      </w:r>
      <w:r w:rsidRPr="009D39DA">
        <w:rPr>
          <w:sz w:val="24"/>
          <w:szCs w:val="24"/>
        </w:rPr>
        <w:t>входящих</w:t>
      </w:r>
      <w:r w:rsidRPr="009D39DA">
        <w:rPr>
          <w:spacing w:val="40"/>
          <w:sz w:val="24"/>
          <w:szCs w:val="24"/>
        </w:rPr>
        <w:t xml:space="preserve"> </w:t>
      </w:r>
      <w:r w:rsidRPr="009D39DA">
        <w:rPr>
          <w:sz w:val="24"/>
          <w:szCs w:val="24"/>
        </w:rPr>
        <w:t>в</w:t>
      </w:r>
      <w:r w:rsidRPr="009D39DA">
        <w:rPr>
          <w:spacing w:val="40"/>
          <w:sz w:val="24"/>
          <w:szCs w:val="24"/>
        </w:rPr>
        <w:t xml:space="preserve"> </w:t>
      </w:r>
      <w:r w:rsidRPr="009D39DA">
        <w:rPr>
          <w:sz w:val="24"/>
          <w:szCs w:val="24"/>
        </w:rPr>
        <w:t>состав</w:t>
      </w:r>
      <w:r w:rsidRPr="009D39DA">
        <w:rPr>
          <w:spacing w:val="40"/>
          <w:sz w:val="24"/>
          <w:szCs w:val="24"/>
        </w:rPr>
        <w:t xml:space="preserve"> </w:t>
      </w:r>
      <w:r w:rsidRPr="009D39DA">
        <w:rPr>
          <w:sz w:val="24"/>
          <w:szCs w:val="24"/>
        </w:rPr>
        <w:t>проектной документации, выполнить в</w:t>
      </w:r>
      <w:r w:rsidRPr="009D39DA">
        <w:rPr>
          <w:spacing w:val="-12"/>
          <w:sz w:val="24"/>
          <w:szCs w:val="24"/>
        </w:rPr>
        <w:t xml:space="preserve"> </w:t>
      </w:r>
      <w:r w:rsidRPr="009D39DA">
        <w:rPr>
          <w:sz w:val="24"/>
          <w:szCs w:val="24"/>
        </w:rPr>
        <w:t>соответствии с приказом Минрегиона</w:t>
      </w:r>
      <w:r w:rsidRPr="009D39DA">
        <w:rPr>
          <w:spacing w:val="21"/>
          <w:sz w:val="24"/>
          <w:szCs w:val="24"/>
        </w:rPr>
        <w:t xml:space="preserve"> </w:t>
      </w:r>
      <w:r w:rsidRPr="009D39DA">
        <w:rPr>
          <w:sz w:val="24"/>
          <w:szCs w:val="24"/>
        </w:rPr>
        <w:t>России от</w:t>
      </w:r>
      <w:r w:rsidRPr="009D39DA">
        <w:rPr>
          <w:spacing w:val="-8"/>
          <w:sz w:val="24"/>
          <w:szCs w:val="24"/>
        </w:rPr>
        <w:t xml:space="preserve"> </w:t>
      </w:r>
      <w:r w:rsidRPr="009D39DA">
        <w:rPr>
          <w:sz w:val="24"/>
          <w:szCs w:val="24"/>
        </w:rPr>
        <w:t>02.04.2009 г.</w:t>
      </w:r>
      <w:r w:rsidRPr="009D39DA">
        <w:rPr>
          <w:spacing w:val="-8"/>
          <w:sz w:val="24"/>
          <w:szCs w:val="24"/>
        </w:rPr>
        <w:t xml:space="preserve"> </w:t>
      </w:r>
      <w:r w:rsidRPr="009D39DA">
        <w:rPr>
          <w:sz w:val="24"/>
          <w:szCs w:val="24"/>
        </w:rPr>
        <w:t>№</w:t>
      </w:r>
      <w:r w:rsidRPr="009D39DA">
        <w:rPr>
          <w:spacing w:val="-5"/>
          <w:sz w:val="24"/>
          <w:szCs w:val="24"/>
        </w:rPr>
        <w:t xml:space="preserve"> </w:t>
      </w:r>
      <w:r w:rsidRPr="009D39DA">
        <w:rPr>
          <w:sz w:val="24"/>
          <w:szCs w:val="24"/>
        </w:rPr>
        <w:t xml:space="preserve">108. </w:t>
      </w:r>
    </w:p>
    <w:p w14:paraId="56FA7EC0" w14:textId="77777777" w:rsidR="00977FE2" w:rsidRPr="0010096F" w:rsidRDefault="00D46F42" w:rsidP="007900C6">
      <w:pPr>
        <w:pStyle w:val="af5"/>
        <w:tabs>
          <w:tab w:val="left" w:pos="1134"/>
          <w:tab w:val="left" w:pos="1662"/>
        </w:tabs>
        <w:spacing w:line="276" w:lineRule="auto"/>
        <w:ind w:left="0" w:firstLine="709"/>
        <w:rPr>
          <w:sz w:val="24"/>
          <w:szCs w:val="24"/>
        </w:rPr>
      </w:pPr>
      <w:r w:rsidRPr="0010096F">
        <w:rPr>
          <w:sz w:val="24"/>
          <w:szCs w:val="24"/>
        </w:rPr>
        <w:t>Графические</w:t>
      </w:r>
      <w:r w:rsidRPr="0010096F">
        <w:rPr>
          <w:spacing w:val="40"/>
          <w:sz w:val="24"/>
          <w:szCs w:val="24"/>
        </w:rPr>
        <w:t xml:space="preserve"> </w:t>
      </w:r>
      <w:r w:rsidRPr="0010096F">
        <w:rPr>
          <w:sz w:val="24"/>
          <w:szCs w:val="24"/>
        </w:rPr>
        <w:t>материалы</w:t>
      </w:r>
      <w:r w:rsidRPr="0010096F">
        <w:rPr>
          <w:spacing w:val="40"/>
          <w:sz w:val="24"/>
          <w:szCs w:val="24"/>
        </w:rPr>
        <w:t xml:space="preserve"> </w:t>
      </w:r>
      <w:r w:rsidRPr="0010096F">
        <w:rPr>
          <w:sz w:val="24"/>
          <w:szCs w:val="24"/>
        </w:rPr>
        <w:t>проектных</w:t>
      </w:r>
      <w:r w:rsidRPr="0010096F">
        <w:rPr>
          <w:spacing w:val="40"/>
          <w:sz w:val="24"/>
          <w:szCs w:val="24"/>
        </w:rPr>
        <w:t xml:space="preserve"> </w:t>
      </w:r>
      <w:r w:rsidRPr="0010096F">
        <w:rPr>
          <w:sz w:val="24"/>
          <w:szCs w:val="24"/>
        </w:rPr>
        <w:t>решений,</w:t>
      </w:r>
      <w:r w:rsidRPr="0010096F">
        <w:rPr>
          <w:spacing w:val="40"/>
          <w:sz w:val="24"/>
          <w:szCs w:val="24"/>
        </w:rPr>
        <w:t xml:space="preserve"> </w:t>
      </w:r>
      <w:r w:rsidRPr="0010096F">
        <w:rPr>
          <w:sz w:val="24"/>
          <w:szCs w:val="24"/>
        </w:rPr>
        <w:t>связанные</w:t>
      </w:r>
      <w:r w:rsidRPr="0010096F">
        <w:rPr>
          <w:spacing w:val="39"/>
          <w:sz w:val="24"/>
          <w:szCs w:val="24"/>
        </w:rPr>
        <w:t xml:space="preserve"> </w:t>
      </w:r>
      <w:r w:rsidRPr="0010096F">
        <w:rPr>
          <w:sz w:val="24"/>
          <w:szCs w:val="24"/>
        </w:rPr>
        <w:t>с размещением</w:t>
      </w:r>
      <w:r w:rsidRPr="0010096F">
        <w:rPr>
          <w:spacing w:val="40"/>
          <w:sz w:val="24"/>
          <w:szCs w:val="24"/>
        </w:rPr>
        <w:t xml:space="preserve"> </w:t>
      </w:r>
      <w:r w:rsidRPr="0010096F">
        <w:rPr>
          <w:sz w:val="24"/>
          <w:szCs w:val="24"/>
        </w:rPr>
        <w:t>проектируемого объекта (в</w:t>
      </w:r>
      <w:r w:rsidRPr="0010096F">
        <w:rPr>
          <w:spacing w:val="-8"/>
          <w:sz w:val="24"/>
          <w:szCs w:val="24"/>
        </w:rPr>
        <w:t xml:space="preserve"> </w:t>
      </w:r>
      <w:r w:rsidRPr="0010096F">
        <w:rPr>
          <w:sz w:val="24"/>
          <w:szCs w:val="24"/>
        </w:rPr>
        <w:t>том</w:t>
      </w:r>
      <w:r w:rsidRPr="0010096F">
        <w:rPr>
          <w:spacing w:val="-2"/>
          <w:sz w:val="24"/>
          <w:szCs w:val="24"/>
        </w:rPr>
        <w:t xml:space="preserve"> </w:t>
      </w:r>
      <w:r w:rsidRPr="0010096F">
        <w:rPr>
          <w:sz w:val="24"/>
          <w:szCs w:val="24"/>
        </w:rPr>
        <w:t>числе</w:t>
      </w:r>
      <w:r w:rsidRPr="0010096F">
        <w:rPr>
          <w:spacing w:val="-3"/>
          <w:sz w:val="24"/>
          <w:szCs w:val="24"/>
        </w:rPr>
        <w:t xml:space="preserve"> </w:t>
      </w:r>
      <w:r w:rsidRPr="0010096F">
        <w:rPr>
          <w:sz w:val="24"/>
          <w:szCs w:val="24"/>
        </w:rPr>
        <w:t>чертежи, содержащие первичное и</w:t>
      </w:r>
      <w:r w:rsidRPr="0010096F">
        <w:rPr>
          <w:spacing w:val="-6"/>
          <w:sz w:val="24"/>
          <w:szCs w:val="24"/>
        </w:rPr>
        <w:t xml:space="preserve"> </w:t>
      </w:r>
      <w:r w:rsidRPr="0010096F">
        <w:rPr>
          <w:sz w:val="24"/>
          <w:szCs w:val="24"/>
        </w:rPr>
        <w:t>вторичное оборудование, проектируемое по данному ЗП; план заходов существующих</w:t>
      </w:r>
      <w:r w:rsidRPr="0010096F">
        <w:rPr>
          <w:spacing w:val="26"/>
          <w:sz w:val="24"/>
          <w:szCs w:val="24"/>
        </w:rPr>
        <w:t xml:space="preserve"> </w:t>
      </w:r>
      <w:r w:rsidRPr="0010096F">
        <w:rPr>
          <w:sz w:val="24"/>
          <w:szCs w:val="24"/>
        </w:rPr>
        <w:t>и проектируемых</w:t>
      </w:r>
      <w:r w:rsidRPr="0010096F">
        <w:rPr>
          <w:spacing w:val="32"/>
          <w:sz w:val="24"/>
          <w:szCs w:val="24"/>
        </w:rPr>
        <w:t xml:space="preserve"> </w:t>
      </w:r>
      <w:r w:rsidRPr="0010096F">
        <w:rPr>
          <w:sz w:val="24"/>
          <w:szCs w:val="24"/>
        </w:rPr>
        <w:t>ЛЭП на ПС;</w:t>
      </w:r>
      <w:r w:rsidRPr="0010096F">
        <w:rPr>
          <w:spacing w:val="40"/>
          <w:sz w:val="24"/>
          <w:szCs w:val="24"/>
        </w:rPr>
        <w:t xml:space="preserve"> </w:t>
      </w:r>
      <w:r w:rsidRPr="0010096F">
        <w:rPr>
          <w:sz w:val="24"/>
          <w:szCs w:val="24"/>
        </w:rPr>
        <w:t>планы</w:t>
      </w:r>
      <w:r w:rsidRPr="0010096F">
        <w:rPr>
          <w:spacing w:val="80"/>
          <w:sz w:val="24"/>
          <w:szCs w:val="24"/>
        </w:rPr>
        <w:t xml:space="preserve"> </w:t>
      </w:r>
      <w:r w:rsidRPr="0010096F">
        <w:rPr>
          <w:sz w:val="24"/>
          <w:szCs w:val="24"/>
        </w:rPr>
        <w:t>трасс</w:t>
      </w:r>
      <w:r w:rsidRPr="0010096F">
        <w:rPr>
          <w:spacing w:val="80"/>
          <w:sz w:val="24"/>
          <w:szCs w:val="24"/>
        </w:rPr>
        <w:t xml:space="preserve"> </w:t>
      </w:r>
      <w:r w:rsidRPr="0010096F">
        <w:rPr>
          <w:sz w:val="24"/>
          <w:szCs w:val="24"/>
        </w:rPr>
        <w:t>ЛЭП,</w:t>
      </w:r>
      <w:r w:rsidRPr="0010096F">
        <w:rPr>
          <w:spacing w:val="80"/>
          <w:sz w:val="24"/>
          <w:szCs w:val="24"/>
        </w:rPr>
        <w:t xml:space="preserve"> </w:t>
      </w:r>
      <w:r w:rsidRPr="0010096F">
        <w:rPr>
          <w:sz w:val="24"/>
          <w:szCs w:val="24"/>
        </w:rPr>
        <w:t>содержащие первичное</w:t>
      </w:r>
      <w:r w:rsidRPr="0010096F">
        <w:rPr>
          <w:spacing w:val="80"/>
          <w:sz w:val="24"/>
          <w:szCs w:val="24"/>
        </w:rPr>
        <w:t xml:space="preserve"> </w:t>
      </w:r>
      <w:r w:rsidRPr="0010096F">
        <w:rPr>
          <w:sz w:val="24"/>
          <w:szCs w:val="24"/>
        </w:rPr>
        <w:t>и</w:t>
      </w:r>
      <w:r w:rsidRPr="0010096F">
        <w:rPr>
          <w:spacing w:val="40"/>
          <w:sz w:val="24"/>
          <w:szCs w:val="24"/>
        </w:rPr>
        <w:t xml:space="preserve"> </w:t>
      </w:r>
      <w:r w:rsidRPr="0010096F">
        <w:rPr>
          <w:sz w:val="24"/>
          <w:szCs w:val="24"/>
        </w:rPr>
        <w:t>вторичное</w:t>
      </w:r>
      <w:r w:rsidRPr="0010096F">
        <w:rPr>
          <w:spacing w:val="80"/>
          <w:sz w:val="24"/>
          <w:szCs w:val="24"/>
        </w:rPr>
        <w:t xml:space="preserve"> </w:t>
      </w:r>
      <w:r w:rsidRPr="0010096F">
        <w:rPr>
          <w:sz w:val="24"/>
          <w:szCs w:val="24"/>
        </w:rPr>
        <w:t>оборудование,</w:t>
      </w:r>
      <w:r w:rsidRPr="0010096F">
        <w:rPr>
          <w:spacing w:val="80"/>
          <w:sz w:val="24"/>
          <w:szCs w:val="24"/>
        </w:rPr>
        <w:t xml:space="preserve"> </w:t>
      </w:r>
      <w:r w:rsidRPr="0010096F">
        <w:rPr>
          <w:sz w:val="24"/>
          <w:szCs w:val="24"/>
        </w:rPr>
        <w:t>проектируемое</w:t>
      </w:r>
      <w:r w:rsidRPr="0010096F">
        <w:rPr>
          <w:spacing w:val="80"/>
          <w:sz w:val="24"/>
          <w:szCs w:val="24"/>
        </w:rPr>
        <w:t xml:space="preserve"> </w:t>
      </w:r>
      <w:r w:rsidRPr="0010096F">
        <w:rPr>
          <w:sz w:val="24"/>
          <w:szCs w:val="24"/>
        </w:rPr>
        <w:t>по</w:t>
      </w:r>
      <w:r w:rsidRPr="0010096F">
        <w:rPr>
          <w:spacing w:val="40"/>
          <w:sz w:val="24"/>
          <w:szCs w:val="24"/>
        </w:rPr>
        <w:t xml:space="preserve"> </w:t>
      </w:r>
      <w:r w:rsidRPr="0010096F">
        <w:rPr>
          <w:sz w:val="24"/>
          <w:szCs w:val="24"/>
        </w:rPr>
        <w:t>данному</w:t>
      </w:r>
      <w:r w:rsidRPr="0010096F">
        <w:rPr>
          <w:spacing w:val="80"/>
          <w:sz w:val="24"/>
          <w:szCs w:val="24"/>
        </w:rPr>
        <w:t xml:space="preserve"> </w:t>
      </w:r>
      <w:r w:rsidRPr="0010096F">
        <w:rPr>
          <w:sz w:val="24"/>
          <w:szCs w:val="24"/>
        </w:rPr>
        <w:t>ЗП,</w:t>
      </w:r>
      <w:r w:rsidRPr="0010096F">
        <w:rPr>
          <w:spacing w:val="40"/>
          <w:sz w:val="24"/>
          <w:szCs w:val="24"/>
        </w:rPr>
        <w:t xml:space="preserve"> </w:t>
      </w:r>
      <w:r w:rsidRPr="0010096F">
        <w:rPr>
          <w:sz w:val="24"/>
          <w:szCs w:val="24"/>
        </w:rPr>
        <w:t>с</w:t>
      </w:r>
      <w:r w:rsidRPr="0010096F">
        <w:rPr>
          <w:spacing w:val="74"/>
          <w:sz w:val="24"/>
          <w:szCs w:val="24"/>
        </w:rPr>
        <w:t xml:space="preserve"> </w:t>
      </w:r>
      <w:r w:rsidRPr="0010096F">
        <w:rPr>
          <w:sz w:val="24"/>
          <w:szCs w:val="24"/>
        </w:rPr>
        <w:t>указанием</w:t>
      </w:r>
      <w:r w:rsidRPr="0010096F">
        <w:rPr>
          <w:spacing w:val="80"/>
          <w:sz w:val="24"/>
          <w:szCs w:val="24"/>
        </w:rPr>
        <w:t xml:space="preserve"> </w:t>
      </w:r>
      <w:r w:rsidRPr="0010096F">
        <w:rPr>
          <w:sz w:val="24"/>
          <w:szCs w:val="24"/>
        </w:rPr>
        <w:t>границ собственников;</w:t>
      </w:r>
      <w:r w:rsidRPr="0010096F">
        <w:rPr>
          <w:spacing w:val="-2"/>
          <w:sz w:val="24"/>
          <w:szCs w:val="24"/>
        </w:rPr>
        <w:t xml:space="preserve"> </w:t>
      </w:r>
      <w:r w:rsidRPr="0010096F">
        <w:rPr>
          <w:sz w:val="24"/>
          <w:szCs w:val="24"/>
        </w:rPr>
        <w:t>планы</w:t>
      </w:r>
      <w:r w:rsidRPr="0010096F">
        <w:rPr>
          <w:spacing w:val="-1"/>
          <w:sz w:val="24"/>
          <w:szCs w:val="24"/>
        </w:rPr>
        <w:t xml:space="preserve"> </w:t>
      </w:r>
      <w:r w:rsidRPr="0010096F">
        <w:rPr>
          <w:sz w:val="24"/>
          <w:szCs w:val="24"/>
        </w:rPr>
        <w:t>и профили пересечений</w:t>
      </w:r>
      <w:r w:rsidRPr="0010096F">
        <w:rPr>
          <w:spacing w:val="24"/>
          <w:sz w:val="24"/>
          <w:szCs w:val="24"/>
        </w:rPr>
        <w:t xml:space="preserve"> </w:t>
      </w:r>
      <w:r w:rsidRPr="0010096F">
        <w:rPr>
          <w:sz w:val="24"/>
          <w:szCs w:val="24"/>
        </w:rPr>
        <w:t>КЛ с</w:t>
      </w:r>
      <w:r w:rsidRPr="0010096F">
        <w:rPr>
          <w:spacing w:val="-1"/>
          <w:sz w:val="24"/>
          <w:szCs w:val="24"/>
        </w:rPr>
        <w:t xml:space="preserve"> </w:t>
      </w:r>
      <w:r w:rsidRPr="0010096F">
        <w:rPr>
          <w:sz w:val="24"/>
          <w:szCs w:val="24"/>
        </w:rPr>
        <w:t>наземными и</w:t>
      </w:r>
      <w:r w:rsidRPr="0010096F">
        <w:rPr>
          <w:spacing w:val="-8"/>
          <w:sz w:val="24"/>
          <w:szCs w:val="24"/>
        </w:rPr>
        <w:t xml:space="preserve"> </w:t>
      </w:r>
      <w:r w:rsidRPr="0010096F">
        <w:rPr>
          <w:sz w:val="24"/>
          <w:szCs w:val="24"/>
        </w:rPr>
        <w:t>подземными коммуникациями; границы</w:t>
      </w:r>
      <w:r w:rsidRPr="0010096F">
        <w:rPr>
          <w:spacing w:val="40"/>
          <w:sz w:val="24"/>
          <w:szCs w:val="24"/>
        </w:rPr>
        <w:t xml:space="preserve"> </w:t>
      </w:r>
      <w:r w:rsidRPr="0010096F">
        <w:rPr>
          <w:sz w:val="24"/>
          <w:szCs w:val="24"/>
        </w:rPr>
        <w:t>особо</w:t>
      </w:r>
      <w:r w:rsidRPr="0010096F">
        <w:rPr>
          <w:spacing w:val="40"/>
          <w:sz w:val="24"/>
          <w:szCs w:val="24"/>
        </w:rPr>
        <w:t xml:space="preserve"> </w:t>
      </w:r>
      <w:r w:rsidRPr="0010096F">
        <w:rPr>
          <w:sz w:val="24"/>
          <w:szCs w:val="24"/>
        </w:rPr>
        <w:t>охраняемых</w:t>
      </w:r>
      <w:r w:rsidRPr="0010096F">
        <w:rPr>
          <w:spacing w:val="40"/>
          <w:sz w:val="24"/>
          <w:szCs w:val="24"/>
        </w:rPr>
        <w:t xml:space="preserve"> </w:t>
      </w:r>
      <w:r w:rsidRPr="0010096F">
        <w:rPr>
          <w:sz w:val="24"/>
          <w:szCs w:val="24"/>
        </w:rPr>
        <w:t>природных</w:t>
      </w:r>
      <w:r w:rsidRPr="0010096F">
        <w:rPr>
          <w:spacing w:val="40"/>
          <w:sz w:val="24"/>
          <w:szCs w:val="24"/>
        </w:rPr>
        <w:t xml:space="preserve"> </w:t>
      </w:r>
      <w:r w:rsidRPr="0010096F">
        <w:rPr>
          <w:sz w:val="24"/>
          <w:szCs w:val="24"/>
        </w:rPr>
        <w:t>территорий,</w:t>
      </w:r>
      <w:r w:rsidRPr="0010096F">
        <w:rPr>
          <w:spacing w:val="40"/>
          <w:sz w:val="24"/>
          <w:szCs w:val="24"/>
        </w:rPr>
        <w:t xml:space="preserve"> </w:t>
      </w:r>
      <w:r w:rsidRPr="0010096F">
        <w:rPr>
          <w:sz w:val="24"/>
          <w:szCs w:val="24"/>
        </w:rPr>
        <w:t>лесопарковых</w:t>
      </w:r>
      <w:r w:rsidRPr="0010096F">
        <w:rPr>
          <w:spacing w:val="40"/>
          <w:sz w:val="24"/>
          <w:szCs w:val="24"/>
        </w:rPr>
        <w:t xml:space="preserve"> </w:t>
      </w:r>
      <w:r w:rsidRPr="0010096F">
        <w:rPr>
          <w:sz w:val="24"/>
          <w:szCs w:val="24"/>
        </w:rPr>
        <w:t>зон,</w:t>
      </w:r>
      <w:r w:rsidRPr="0010096F">
        <w:rPr>
          <w:spacing w:val="31"/>
          <w:sz w:val="24"/>
          <w:szCs w:val="24"/>
        </w:rPr>
        <w:t xml:space="preserve"> </w:t>
      </w:r>
      <w:r w:rsidRPr="0010096F">
        <w:rPr>
          <w:sz w:val="24"/>
          <w:szCs w:val="24"/>
        </w:rPr>
        <w:t>межевые,</w:t>
      </w:r>
      <w:r w:rsidRPr="0010096F">
        <w:rPr>
          <w:spacing w:val="40"/>
          <w:sz w:val="24"/>
          <w:szCs w:val="24"/>
        </w:rPr>
        <w:t xml:space="preserve"> </w:t>
      </w:r>
      <w:r w:rsidRPr="0010096F">
        <w:rPr>
          <w:sz w:val="24"/>
          <w:szCs w:val="24"/>
        </w:rPr>
        <w:t>кадастровые планы</w:t>
      </w:r>
      <w:r w:rsidRPr="0010096F">
        <w:rPr>
          <w:spacing w:val="31"/>
          <w:sz w:val="24"/>
          <w:szCs w:val="24"/>
        </w:rPr>
        <w:t xml:space="preserve"> </w:t>
      </w:r>
      <w:r w:rsidRPr="0010096F">
        <w:rPr>
          <w:sz w:val="24"/>
          <w:szCs w:val="24"/>
        </w:rPr>
        <w:t>территорий</w:t>
      </w:r>
      <w:r w:rsidRPr="0010096F">
        <w:rPr>
          <w:spacing w:val="40"/>
          <w:sz w:val="24"/>
          <w:szCs w:val="24"/>
        </w:rPr>
        <w:t xml:space="preserve"> </w:t>
      </w:r>
      <w:r w:rsidRPr="0010096F">
        <w:rPr>
          <w:sz w:val="24"/>
          <w:szCs w:val="24"/>
        </w:rPr>
        <w:t>с</w:t>
      </w:r>
      <w:r w:rsidRPr="0010096F">
        <w:rPr>
          <w:spacing w:val="26"/>
          <w:sz w:val="24"/>
          <w:szCs w:val="24"/>
        </w:rPr>
        <w:t xml:space="preserve"> </w:t>
      </w:r>
      <w:r w:rsidRPr="0010096F">
        <w:rPr>
          <w:sz w:val="24"/>
          <w:szCs w:val="24"/>
        </w:rPr>
        <w:t>нанесенными</w:t>
      </w:r>
      <w:r w:rsidRPr="0010096F">
        <w:rPr>
          <w:spacing w:val="40"/>
          <w:sz w:val="24"/>
          <w:szCs w:val="24"/>
        </w:rPr>
        <w:t xml:space="preserve"> </w:t>
      </w:r>
      <w:r w:rsidRPr="0010096F">
        <w:rPr>
          <w:sz w:val="24"/>
          <w:szCs w:val="24"/>
        </w:rPr>
        <w:t>полосами</w:t>
      </w:r>
      <w:r w:rsidRPr="0010096F">
        <w:rPr>
          <w:spacing w:val="40"/>
          <w:sz w:val="24"/>
          <w:szCs w:val="24"/>
        </w:rPr>
        <w:t xml:space="preserve"> </w:t>
      </w:r>
      <w:r w:rsidRPr="0010096F">
        <w:rPr>
          <w:sz w:val="24"/>
          <w:szCs w:val="24"/>
        </w:rPr>
        <w:t>отвода</w:t>
      </w:r>
      <w:r w:rsidRPr="0010096F">
        <w:rPr>
          <w:spacing w:val="36"/>
          <w:sz w:val="24"/>
          <w:szCs w:val="24"/>
        </w:rPr>
        <w:t xml:space="preserve"> </w:t>
      </w:r>
      <w:r w:rsidRPr="0010096F">
        <w:rPr>
          <w:sz w:val="24"/>
          <w:szCs w:val="24"/>
        </w:rPr>
        <w:t>земель,</w:t>
      </w:r>
      <w:r w:rsidRPr="0010096F">
        <w:rPr>
          <w:spacing w:val="29"/>
          <w:sz w:val="24"/>
          <w:szCs w:val="24"/>
        </w:rPr>
        <w:t xml:space="preserve"> </w:t>
      </w:r>
      <w:r w:rsidRPr="0010096F">
        <w:rPr>
          <w:sz w:val="24"/>
          <w:szCs w:val="24"/>
        </w:rPr>
        <w:t>границами</w:t>
      </w:r>
      <w:r w:rsidRPr="0010096F">
        <w:rPr>
          <w:spacing w:val="35"/>
          <w:sz w:val="24"/>
          <w:szCs w:val="24"/>
        </w:rPr>
        <w:t xml:space="preserve"> </w:t>
      </w:r>
      <w:r w:rsidRPr="0010096F">
        <w:rPr>
          <w:sz w:val="24"/>
          <w:szCs w:val="24"/>
        </w:rPr>
        <w:t>охранных</w:t>
      </w:r>
      <w:r w:rsidRPr="0010096F">
        <w:rPr>
          <w:spacing w:val="40"/>
          <w:sz w:val="24"/>
          <w:szCs w:val="24"/>
        </w:rPr>
        <w:t xml:space="preserve"> </w:t>
      </w:r>
      <w:r w:rsidRPr="0010096F">
        <w:rPr>
          <w:sz w:val="24"/>
          <w:szCs w:val="24"/>
        </w:rPr>
        <w:t>и</w:t>
      </w:r>
      <w:r w:rsidRPr="0010096F">
        <w:rPr>
          <w:spacing w:val="26"/>
          <w:sz w:val="24"/>
          <w:szCs w:val="24"/>
        </w:rPr>
        <w:t xml:space="preserve"> </w:t>
      </w:r>
      <w:r w:rsidRPr="0010096F">
        <w:rPr>
          <w:sz w:val="24"/>
          <w:szCs w:val="24"/>
        </w:rPr>
        <w:t>санитарно­ защитных</w:t>
      </w:r>
      <w:r w:rsidRPr="0010096F">
        <w:rPr>
          <w:spacing w:val="80"/>
          <w:sz w:val="24"/>
          <w:szCs w:val="24"/>
        </w:rPr>
        <w:t xml:space="preserve"> </w:t>
      </w:r>
      <w:r w:rsidRPr="0010096F">
        <w:rPr>
          <w:sz w:val="24"/>
          <w:szCs w:val="24"/>
        </w:rPr>
        <w:t>зон,</w:t>
      </w:r>
      <w:r w:rsidRPr="0010096F">
        <w:rPr>
          <w:spacing w:val="40"/>
          <w:sz w:val="24"/>
          <w:szCs w:val="24"/>
        </w:rPr>
        <w:t xml:space="preserve"> </w:t>
      </w:r>
      <w:r w:rsidRPr="0010096F">
        <w:rPr>
          <w:sz w:val="24"/>
          <w:szCs w:val="24"/>
        </w:rPr>
        <w:t>проектируемые</w:t>
      </w:r>
      <w:r w:rsidRPr="0010096F">
        <w:rPr>
          <w:spacing w:val="80"/>
          <w:sz w:val="24"/>
          <w:szCs w:val="24"/>
        </w:rPr>
        <w:t xml:space="preserve"> </w:t>
      </w:r>
      <w:r w:rsidRPr="0010096F">
        <w:rPr>
          <w:sz w:val="24"/>
          <w:szCs w:val="24"/>
        </w:rPr>
        <w:t>дороги</w:t>
      </w:r>
      <w:r w:rsidRPr="0010096F">
        <w:rPr>
          <w:spacing w:val="80"/>
          <w:sz w:val="24"/>
          <w:szCs w:val="24"/>
        </w:rPr>
        <w:t xml:space="preserve"> </w:t>
      </w:r>
      <w:r w:rsidRPr="0010096F">
        <w:rPr>
          <w:sz w:val="24"/>
          <w:szCs w:val="24"/>
        </w:rPr>
        <w:t>и</w:t>
      </w:r>
      <w:r w:rsidRPr="0010096F">
        <w:rPr>
          <w:spacing w:val="40"/>
          <w:sz w:val="24"/>
          <w:szCs w:val="24"/>
        </w:rPr>
        <w:t xml:space="preserve"> </w:t>
      </w:r>
      <w:r w:rsidRPr="0010096F">
        <w:rPr>
          <w:sz w:val="24"/>
          <w:szCs w:val="24"/>
        </w:rPr>
        <w:t>маршруты</w:t>
      </w:r>
      <w:r w:rsidRPr="0010096F">
        <w:rPr>
          <w:spacing w:val="80"/>
          <w:sz w:val="24"/>
          <w:szCs w:val="24"/>
        </w:rPr>
        <w:t xml:space="preserve"> </w:t>
      </w:r>
      <w:r w:rsidRPr="0010096F">
        <w:rPr>
          <w:sz w:val="24"/>
          <w:szCs w:val="24"/>
        </w:rPr>
        <w:t>для</w:t>
      </w:r>
      <w:r w:rsidRPr="0010096F">
        <w:rPr>
          <w:spacing w:val="40"/>
          <w:sz w:val="24"/>
          <w:szCs w:val="24"/>
        </w:rPr>
        <w:t xml:space="preserve"> </w:t>
      </w:r>
      <w:r w:rsidRPr="0010096F">
        <w:rPr>
          <w:sz w:val="24"/>
          <w:szCs w:val="24"/>
        </w:rPr>
        <w:t>доставки</w:t>
      </w:r>
      <w:r w:rsidRPr="0010096F">
        <w:rPr>
          <w:spacing w:val="80"/>
          <w:sz w:val="24"/>
          <w:szCs w:val="24"/>
        </w:rPr>
        <w:t xml:space="preserve"> </w:t>
      </w:r>
      <w:r w:rsidRPr="0010096F">
        <w:rPr>
          <w:sz w:val="24"/>
          <w:szCs w:val="24"/>
        </w:rPr>
        <w:t>крупногабаритного</w:t>
      </w:r>
      <w:r w:rsidRPr="0010096F">
        <w:rPr>
          <w:spacing w:val="40"/>
          <w:sz w:val="24"/>
          <w:szCs w:val="24"/>
        </w:rPr>
        <w:t xml:space="preserve"> </w:t>
      </w:r>
      <w:r w:rsidRPr="0010096F">
        <w:rPr>
          <w:sz w:val="24"/>
          <w:szCs w:val="24"/>
        </w:rPr>
        <w:t>груза, чертежи</w:t>
      </w:r>
      <w:r w:rsidRPr="0010096F">
        <w:rPr>
          <w:spacing w:val="40"/>
          <w:sz w:val="24"/>
          <w:szCs w:val="24"/>
        </w:rPr>
        <w:t xml:space="preserve"> </w:t>
      </w:r>
      <w:r w:rsidRPr="0010096F">
        <w:rPr>
          <w:sz w:val="24"/>
          <w:szCs w:val="24"/>
        </w:rPr>
        <w:t>коммуникаций,</w:t>
      </w:r>
      <w:r w:rsidRPr="0010096F">
        <w:rPr>
          <w:spacing w:val="80"/>
          <w:sz w:val="24"/>
          <w:szCs w:val="24"/>
        </w:rPr>
        <w:t xml:space="preserve"> </w:t>
      </w:r>
      <w:r w:rsidRPr="0010096F">
        <w:rPr>
          <w:sz w:val="24"/>
          <w:szCs w:val="24"/>
        </w:rPr>
        <w:t>поэтажные</w:t>
      </w:r>
      <w:r w:rsidRPr="0010096F">
        <w:rPr>
          <w:spacing w:val="40"/>
          <w:sz w:val="24"/>
          <w:szCs w:val="24"/>
        </w:rPr>
        <w:t xml:space="preserve"> </w:t>
      </w:r>
      <w:r w:rsidRPr="0010096F">
        <w:rPr>
          <w:sz w:val="24"/>
          <w:szCs w:val="24"/>
        </w:rPr>
        <w:t>планы</w:t>
      </w:r>
      <w:r w:rsidRPr="0010096F">
        <w:rPr>
          <w:spacing w:val="40"/>
          <w:sz w:val="24"/>
          <w:szCs w:val="24"/>
        </w:rPr>
        <w:t xml:space="preserve"> </w:t>
      </w:r>
      <w:r w:rsidRPr="0010096F">
        <w:rPr>
          <w:sz w:val="24"/>
          <w:szCs w:val="24"/>
        </w:rPr>
        <w:t>и</w:t>
      </w:r>
      <w:r w:rsidRPr="0010096F">
        <w:rPr>
          <w:spacing w:val="40"/>
          <w:sz w:val="24"/>
          <w:szCs w:val="24"/>
        </w:rPr>
        <w:t xml:space="preserve"> </w:t>
      </w:r>
      <w:r w:rsidRPr="0010096F">
        <w:rPr>
          <w:sz w:val="24"/>
          <w:szCs w:val="24"/>
        </w:rPr>
        <w:t>др.),</w:t>
      </w:r>
      <w:r w:rsidRPr="0010096F">
        <w:rPr>
          <w:spacing w:val="40"/>
          <w:sz w:val="24"/>
          <w:szCs w:val="24"/>
        </w:rPr>
        <w:t xml:space="preserve"> </w:t>
      </w:r>
      <w:r w:rsidRPr="0010096F">
        <w:rPr>
          <w:sz w:val="24"/>
          <w:szCs w:val="24"/>
        </w:rPr>
        <w:t>выполнить</w:t>
      </w:r>
      <w:r w:rsidRPr="0010096F">
        <w:rPr>
          <w:spacing w:val="40"/>
          <w:sz w:val="24"/>
          <w:szCs w:val="24"/>
        </w:rPr>
        <w:t xml:space="preserve"> </w:t>
      </w:r>
      <w:r w:rsidRPr="0010096F">
        <w:rPr>
          <w:sz w:val="24"/>
          <w:szCs w:val="24"/>
        </w:rPr>
        <w:t>в</w:t>
      </w:r>
      <w:r w:rsidRPr="0010096F">
        <w:rPr>
          <w:spacing w:val="40"/>
          <w:sz w:val="24"/>
          <w:szCs w:val="24"/>
        </w:rPr>
        <w:t xml:space="preserve"> </w:t>
      </w:r>
      <w:r w:rsidRPr="0010096F">
        <w:rPr>
          <w:sz w:val="24"/>
          <w:szCs w:val="24"/>
        </w:rPr>
        <w:t>электронном</w:t>
      </w:r>
      <w:r w:rsidRPr="0010096F">
        <w:rPr>
          <w:spacing w:val="40"/>
          <w:sz w:val="24"/>
          <w:szCs w:val="24"/>
        </w:rPr>
        <w:t xml:space="preserve"> </w:t>
      </w:r>
      <w:r w:rsidRPr="0010096F">
        <w:rPr>
          <w:sz w:val="24"/>
          <w:szCs w:val="24"/>
        </w:rPr>
        <w:t>виде</w:t>
      </w:r>
      <w:r w:rsidRPr="0010096F">
        <w:rPr>
          <w:spacing w:val="40"/>
          <w:sz w:val="24"/>
          <w:szCs w:val="24"/>
        </w:rPr>
        <w:t xml:space="preserve"> </w:t>
      </w:r>
      <w:r w:rsidRPr="0010096F">
        <w:rPr>
          <w:sz w:val="24"/>
          <w:szCs w:val="24"/>
        </w:rPr>
        <w:t>в</w:t>
      </w:r>
      <w:r w:rsidRPr="0010096F">
        <w:rPr>
          <w:spacing w:val="40"/>
          <w:sz w:val="24"/>
          <w:szCs w:val="24"/>
        </w:rPr>
        <w:t xml:space="preserve"> </w:t>
      </w:r>
      <w:r w:rsidRPr="0010096F">
        <w:rPr>
          <w:sz w:val="24"/>
          <w:szCs w:val="24"/>
        </w:rPr>
        <w:t>местной системе</w:t>
      </w:r>
      <w:r w:rsidRPr="0010096F">
        <w:rPr>
          <w:spacing w:val="40"/>
          <w:sz w:val="24"/>
          <w:szCs w:val="24"/>
        </w:rPr>
        <w:t xml:space="preserve"> </w:t>
      </w:r>
      <w:r w:rsidRPr="0010096F">
        <w:rPr>
          <w:sz w:val="24"/>
          <w:szCs w:val="24"/>
        </w:rPr>
        <w:t>координат,</w:t>
      </w:r>
      <w:r w:rsidRPr="0010096F">
        <w:rPr>
          <w:spacing w:val="40"/>
          <w:sz w:val="24"/>
          <w:szCs w:val="24"/>
        </w:rPr>
        <w:t xml:space="preserve"> </w:t>
      </w:r>
      <w:r w:rsidRPr="0010096F">
        <w:rPr>
          <w:sz w:val="24"/>
          <w:szCs w:val="24"/>
        </w:rPr>
        <w:t>Балтийской</w:t>
      </w:r>
      <w:r w:rsidRPr="0010096F">
        <w:rPr>
          <w:spacing w:val="40"/>
          <w:sz w:val="24"/>
          <w:szCs w:val="24"/>
        </w:rPr>
        <w:t xml:space="preserve"> </w:t>
      </w:r>
      <w:r w:rsidRPr="0010096F">
        <w:rPr>
          <w:sz w:val="24"/>
          <w:szCs w:val="24"/>
        </w:rPr>
        <w:t>системе</w:t>
      </w:r>
      <w:r w:rsidRPr="0010096F">
        <w:rPr>
          <w:spacing w:val="40"/>
          <w:sz w:val="24"/>
          <w:szCs w:val="24"/>
        </w:rPr>
        <w:t xml:space="preserve"> </w:t>
      </w:r>
      <w:r w:rsidRPr="0010096F">
        <w:rPr>
          <w:sz w:val="24"/>
          <w:szCs w:val="24"/>
        </w:rPr>
        <w:t>высот,</w:t>
      </w:r>
      <w:r w:rsidRPr="0010096F">
        <w:rPr>
          <w:spacing w:val="40"/>
          <w:sz w:val="24"/>
          <w:szCs w:val="24"/>
        </w:rPr>
        <w:t xml:space="preserve"> </w:t>
      </w:r>
      <w:r w:rsidRPr="0010096F">
        <w:rPr>
          <w:sz w:val="24"/>
          <w:szCs w:val="24"/>
        </w:rPr>
        <w:t>в</w:t>
      </w:r>
      <w:r w:rsidRPr="0010096F">
        <w:rPr>
          <w:spacing w:val="40"/>
          <w:sz w:val="24"/>
          <w:szCs w:val="24"/>
        </w:rPr>
        <w:t xml:space="preserve"> </w:t>
      </w:r>
      <w:r w:rsidRPr="0010096F">
        <w:rPr>
          <w:sz w:val="24"/>
          <w:szCs w:val="24"/>
        </w:rPr>
        <w:t>масштабе,</w:t>
      </w:r>
      <w:r w:rsidRPr="0010096F">
        <w:rPr>
          <w:spacing w:val="40"/>
          <w:sz w:val="24"/>
          <w:szCs w:val="24"/>
        </w:rPr>
        <w:t xml:space="preserve"> </w:t>
      </w:r>
      <w:r w:rsidRPr="0010096F">
        <w:rPr>
          <w:sz w:val="24"/>
          <w:szCs w:val="24"/>
        </w:rPr>
        <w:t>соответствующем</w:t>
      </w:r>
      <w:r w:rsidRPr="0010096F">
        <w:rPr>
          <w:spacing w:val="40"/>
          <w:sz w:val="24"/>
          <w:szCs w:val="24"/>
        </w:rPr>
        <w:t xml:space="preserve"> </w:t>
      </w:r>
      <w:r w:rsidRPr="0010096F">
        <w:rPr>
          <w:sz w:val="24"/>
          <w:szCs w:val="24"/>
        </w:rPr>
        <w:t>нормативным требованиям,</w:t>
      </w:r>
      <w:r w:rsidRPr="0010096F">
        <w:rPr>
          <w:spacing w:val="43"/>
          <w:sz w:val="24"/>
          <w:szCs w:val="24"/>
        </w:rPr>
        <w:t xml:space="preserve"> </w:t>
      </w:r>
      <w:r w:rsidRPr="0010096F">
        <w:rPr>
          <w:sz w:val="24"/>
          <w:szCs w:val="24"/>
        </w:rPr>
        <w:t>в</w:t>
      </w:r>
      <w:r w:rsidRPr="0010096F">
        <w:rPr>
          <w:spacing w:val="17"/>
          <w:sz w:val="24"/>
          <w:szCs w:val="24"/>
        </w:rPr>
        <w:t xml:space="preserve"> </w:t>
      </w:r>
      <w:r w:rsidRPr="0010096F">
        <w:rPr>
          <w:sz w:val="24"/>
          <w:szCs w:val="24"/>
        </w:rPr>
        <w:t>формате</w:t>
      </w:r>
      <w:r w:rsidRPr="0010096F">
        <w:rPr>
          <w:spacing w:val="34"/>
          <w:sz w:val="24"/>
          <w:szCs w:val="24"/>
        </w:rPr>
        <w:t xml:space="preserve"> </w:t>
      </w:r>
      <w:r w:rsidRPr="0010096F">
        <w:rPr>
          <w:sz w:val="24"/>
          <w:szCs w:val="24"/>
        </w:rPr>
        <w:t>*.dwg,</w:t>
      </w:r>
      <w:r w:rsidRPr="0010096F">
        <w:rPr>
          <w:spacing w:val="19"/>
          <w:sz w:val="24"/>
          <w:szCs w:val="24"/>
        </w:rPr>
        <w:t xml:space="preserve"> </w:t>
      </w:r>
      <w:r w:rsidRPr="0010096F">
        <w:rPr>
          <w:sz w:val="24"/>
          <w:szCs w:val="24"/>
        </w:rPr>
        <w:t>файлов,</w:t>
      </w:r>
      <w:r w:rsidRPr="0010096F">
        <w:rPr>
          <w:spacing w:val="29"/>
          <w:sz w:val="24"/>
          <w:szCs w:val="24"/>
        </w:rPr>
        <w:t xml:space="preserve"> </w:t>
      </w:r>
      <w:r w:rsidRPr="0010096F">
        <w:rPr>
          <w:sz w:val="24"/>
          <w:szCs w:val="24"/>
        </w:rPr>
        <w:t>совместимых</w:t>
      </w:r>
      <w:r w:rsidRPr="0010096F">
        <w:rPr>
          <w:spacing w:val="39"/>
          <w:sz w:val="24"/>
          <w:szCs w:val="24"/>
        </w:rPr>
        <w:t xml:space="preserve"> </w:t>
      </w:r>
      <w:r w:rsidRPr="0010096F">
        <w:rPr>
          <w:sz w:val="24"/>
          <w:szCs w:val="24"/>
        </w:rPr>
        <w:t>с</w:t>
      </w:r>
      <w:r w:rsidRPr="0010096F">
        <w:rPr>
          <w:spacing w:val="16"/>
          <w:sz w:val="24"/>
          <w:szCs w:val="24"/>
        </w:rPr>
        <w:t xml:space="preserve"> </w:t>
      </w:r>
      <w:r w:rsidRPr="0010096F">
        <w:rPr>
          <w:sz w:val="24"/>
          <w:szCs w:val="24"/>
        </w:rPr>
        <w:t>программой</w:t>
      </w:r>
      <w:r w:rsidRPr="0010096F">
        <w:rPr>
          <w:spacing w:val="41"/>
          <w:sz w:val="24"/>
          <w:szCs w:val="24"/>
        </w:rPr>
        <w:t xml:space="preserve"> </w:t>
      </w:r>
      <w:r w:rsidRPr="0010096F">
        <w:rPr>
          <w:sz w:val="24"/>
          <w:szCs w:val="24"/>
        </w:rPr>
        <w:t>AutoCAD</w:t>
      </w:r>
      <w:r w:rsidRPr="0010096F">
        <w:rPr>
          <w:spacing w:val="31"/>
          <w:sz w:val="24"/>
          <w:szCs w:val="24"/>
        </w:rPr>
        <w:t xml:space="preserve"> </w:t>
      </w:r>
      <w:r w:rsidRPr="0010096F">
        <w:rPr>
          <w:sz w:val="24"/>
          <w:szCs w:val="24"/>
        </w:rPr>
        <w:t>Мар</w:t>
      </w:r>
      <w:r w:rsidRPr="0010096F">
        <w:rPr>
          <w:spacing w:val="21"/>
          <w:sz w:val="24"/>
          <w:szCs w:val="24"/>
        </w:rPr>
        <w:t xml:space="preserve"> </w:t>
      </w:r>
      <w:r w:rsidRPr="0010096F">
        <w:rPr>
          <w:sz w:val="24"/>
          <w:szCs w:val="24"/>
        </w:rPr>
        <w:t>ЗD,</w:t>
      </w:r>
      <w:r w:rsidRPr="0010096F">
        <w:rPr>
          <w:spacing w:val="20"/>
          <w:sz w:val="24"/>
          <w:szCs w:val="24"/>
        </w:rPr>
        <w:t xml:space="preserve"> </w:t>
      </w:r>
      <w:r w:rsidRPr="0010096F">
        <w:rPr>
          <w:sz w:val="24"/>
          <w:szCs w:val="24"/>
        </w:rPr>
        <w:t>а</w:t>
      </w:r>
      <w:r w:rsidRPr="0010096F">
        <w:rPr>
          <w:spacing w:val="17"/>
          <w:sz w:val="24"/>
          <w:szCs w:val="24"/>
        </w:rPr>
        <w:t xml:space="preserve"> </w:t>
      </w:r>
      <w:r w:rsidRPr="0010096F">
        <w:rPr>
          <w:spacing w:val="-2"/>
          <w:sz w:val="24"/>
          <w:szCs w:val="24"/>
        </w:rPr>
        <w:t xml:space="preserve">также </w:t>
      </w:r>
      <w:r w:rsidRPr="0010096F">
        <w:rPr>
          <w:sz w:val="24"/>
          <w:szCs w:val="24"/>
        </w:rPr>
        <w:t>*.dxf (или ином корпоративном стандарте); текстовые материалы по отводу земельных участков выполнить в</w:t>
      </w:r>
      <w:r w:rsidRPr="0010096F">
        <w:rPr>
          <w:spacing w:val="-5"/>
          <w:sz w:val="24"/>
          <w:szCs w:val="24"/>
        </w:rPr>
        <w:t xml:space="preserve"> </w:t>
      </w:r>
      <w:r w:rsidRPr="0010096F">
        <w:rPr>
          <w:sz w:val="24"/>
          <w:szCs w:val="24"/>
        </w:rPr>
        <w:t>электронном</w:t>
      </w:r>
      <w:r w:rsidRPr="0010096F">
        <w:rPr>
          <w:spacing w:val="28"/>
          <w:sz w:val="24"/>
          <w:szCs w:val="24"/>
        </w:rPr>
        <w:t xml:space="preserve"> </w:t>
      </w:r>
      <w:r w:rsidRPr="0010096F">
        <w:rPr>
          <w:sz w:val="24"/>
          <w:szCs w:val="24"/>
        </w:rPr>
        <w:t>виде в</w:t>
      </w:r>
      <w:r w:rsidRPr="0010096F">
        <w:rPr>
          <w:spacing w:val="-11"/>
          <w:sz w:val="24"/>
          <w:szCs w:val="24"/>
        </w:rPr>
        <w:t xml:space="preserve"> </w:t>
      </w:r>
      <w:r w:rsidRPr="0010096F">
        <w:rPr>
          <w:sz w:val="24"/>
          <w:szCs w:val="24"/>
        </w:rPr>
        <w:t>программах MS Word,</w:t>
      </w:r>
      <w:r w:rsidRPr="0010096F">
        <w:rPr>
          <w:spacing w:val="-7"/>
          <w:sz w:val="24"/>
          <w:szCs w:val="24"/>
        </w:rPr>
        <w:t xml:space="preserve"> </w:t>
      </w:r>
      <w:r w:rsidRPr="0010096F">
        <w:rPr>
          <w:sz w:val="24"/>
          <w:szCs w:val="24"/>
        </w:rPr>
        <w:t>Excel.</w:t>
      </w:r>
      <w:r w:rsidRPr="0010096F">
        <w:rPr>
          <w:spacing w:val="-1"/>
          <w:sz w:val="24"/>
          <w:szCs w:val="24"/>
        </w:rPr>
        <w:t xml:space="preserve"> </w:t>
      </w:r>
      <w:r w:rsidRPr="0010096F">
        <w:rPr>
          <w:sz w:val="24"/>
          <w:szCs w:val="24"/>
        </w:rPr>
        <w:t>Проектная и</w:t>
      </w:r>
      <w:r w:rsidRPr="0010096F">
        <w:rPr>
          <w:spacing w:val="-8"/>
          <w:sz w:val="24"/>
          <w:szCs w:val="24"/>
        </w:rPr>
        <w:t xml:space="preserve"> </w:t>
      </w:r>
      <w:r w:rsidRPr="0010096F">
        <w:rPr>
          <w:sz w:val="24"/>
          <w:szCs w:val="24"/>
        </w:rPr>
        <w:t>иная документация (с указанием даты внесения изменений), оформленная в установленном порядке (в том числе и с официальными</w:t>
      </w:r>
      <w:r w:rsidRPr="0010096F">
        <w:rPr>
          <w:spacing w:val="40"/>
          <w:sz w:val="24"/>
          <w:szCs w:val="24"/>
        </w:rPr>
        <w:t xml:space="preserve"> </w:t>
      </w:r>
      <w:r w:rsidRPr="0010096F">
        <w:rPr>
          <w:sz w:val="24"/>
          <w:szCs w:val="24"/>
        </w:rPr>
        <w:t xml:space="preserve">подписями), </w:t>
      </w:r>
      <w:r w:rsidRPr="0010096F">
        <w:rPr>
          <w:sz w:val="24"/>
          <w:szCs w:val="24"/>
        </w:rPr>
        <w:lastRenderedPageBreak/>
        <w:t>должна быть представлена в формате Adobe Acrobat.</w:t>
      </w:r>
    </w:p>
    <w:p w14:paraId="62DD7BEA" w14:textId="77777777" w:rsidR="00977FE2" w:rsidRPr="0010096F" w:rsidRDefault="00D46F42" w:rsidP="007900C6">
      <w:pPr>
        <w:tabs>
          <w:tab w:val="left" w:pos="1134"/>
        </w:tabs>
        <w:spacing w:line="276" w:lineRule="auto"/>
        <w:ind w:firstLine="709"/>
        <w:jc w:val="both"/>
        <w:rPr>
          <w:sz w:val="24"/>
          <w:szCs w:val="24"/>
        </w:rPr>
      </w:pPr>
      <w:r w:rsidRPr="0010096F">
        <w:rPr>
          <w:sz w:val="24"/>
          <w:szCs w:val="24"/>
        </w:rPr>
        <w:t>Не допускается передача документации в формате Adobe Acrobat с пофайловым разделением страниц.</w:t>
      </w:r>
    </w:p>
    <w:p w14:paraId="65E7BCFC"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При направлении откорректированных материалов ПД (ОТР, СЭП) разработчиком должен быть</w:t>
      </w:r>
      <w:r w:rsidRPr="00B505BD">
        <w:rPr>
          <w:sz w:val="24"/>
          <w:szCs w:val="24"/>
        </w:rPr>
        <w:t xml:space="preserve"> </w:t>
      </w:r>
      <w:r w:rsidRPr="0010096F">
        <w:rPr>
          <w:sz w:val="24"/>
          <w:szCs w:val="24"/>
        </w:rPr>
        <w:t>приложен перечень направляемых томов (разделов) с</w:t>
      </w:r>
      <w:r w:rsidRPr="00B505BD">
        <w:rPr>
          <w:sz w:val="24"/>
          <w:szCs w:val="24"/>
        </w:rPr>
        <w:t xml:space="preserve"> </w:t>
      </w:r>
      <w:r w:rsidRPr="0010096F">
        <w:rPr>
          <w:sz w:val="24"/>
          <w:szCs w:val="24"/>
        </w:rPr>
        <w:t>указанием страниц, в</w:t>
      </w:r>
      <w:r w:rsidRPr="00B505BD">
        <w:rPr>
          <w:sz w:val="24"/>
          <w:szCs w:val="24"/>
        </w:rPr>
        <w:t xml:space="preserve"> </w:t>
      </w:r>
      <w:r w:rsidRPr="0010096F">
        <w:rPr>
          <w:sz w:val="24"/>
          <w:szCs w:val="24"/>
        </w:rPr>
        <w:t>которые были внесены изменения. Кроме того, указанные изменения должны быть выделены цветом по тексту документов.</w:t>
      </w:r>
    </w:p>
    <w:p w14:paraId="064A0EDB"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Разработанная проектная, закупочная документации являются собственностью Заказчика, и передача ее третьим лицам без его согласия запрещается.</w:t>
      </w:r>
    </w:p>
    <w:p w14:paraId="62288BF9"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 xml:space="preserve">Проектная </w:t>
      </w:r>
      <w:r w:rsidRPr="00B505BD">
        <w:rPr>
          <w:sz w:val="24"/>
          <w:szCs w:val="24"/>
        </w:rPr>
        <w:t>организация:</w:t>
      </w:r>
    </w:p>
    <w:p w14:paraId="488EB3F0" w14:textId="77777777" w:rsidR="00977FE2" w:rsidRPr="0010096F" w:rsidRDefault="00D46F42" w:rsidP="007900C6">
      <w:pPr>
        <w:pStyle w:val="af4"/>
        <w:numPr>
          <w:ilvl w:val="0"/>
          <w:numId w:val="83"/>
        </w:numPr>
        <w:tabs>
          <w:tab w:val="left" w:pos="1134"/>
        </w:tabs>
        <w:spacing w:before="5" w:line="276" w:lineRule="auto"/>
        <w:ind w:left="0" w:firstLine="414"/>
      </w:pPr>
      <w:r w:rsidRPr="0010096F">
        <w:t xml:space="preserve">заключает по доверенности Заказчика договора на проведение государственной </w:t>
      </w:r>
      <w:r w:rsidRPr="0010096F">
        <w:rPr>
          <w:spacing w:val="-2"/>
        </w:rPr>
        <w:t>экспертизы;</w:t>
      </w:r>
    </w:p>
    <w:p w14:paraId="2599C7EB" w14:textId="77777777" w:rsidR="00977FE2" w:rsidRPr="0010096F" w:rsidRDefault="00D46F42" w:rsidP="007900C6">
      <w:pPr>
        <w:pStyle w:val="af4"/>
        <w:numPr>
          <w:ilvl w:val="0"/>
          <w:numId w:val="83"/>
        </w:numPr>
        <w:tabs>
          <w:tab w:val="left" w:pos="1134"/>
        </w:tabs>
        <w:spacing w:before="3" w:line="276" w:lineRule="auto"/>
        <w:ind w:left="0" w:firstLine="414"/>
      </w:pPr>
      <w:r w:rsidRPr="0010096F">
        <w:t>получает всех необходимые положительные согласования и заключения, в том числе, но не ограничиваясь: природоохранных органов, органов ГО и ЧС, Министерства здравоохранения Российской Федерации и Министерства труда и социальной защиты</w:t>
      </w:r>
      <w:r w:rsidRPr="0010096F">
        <w:rPr>
          <w:spacing w:val="80"/>
        </w:rPr>
        <w:t xml:space="preserve"> </w:t>
      </w:r>
      <w:r w:rsidRPr="0010096F">
        <w:t>Российской Федерации, организации по проведению государственной экспертизы, эксплуатирующих организаций</w:t>
      </w:r>
      <w:r w:rsidRPr="0010096F">
        <w:rPr>
          <w:spacing w:val="40"/>
        </w:rPr>
        <w:t xml:space="preserve"> </w:t>
      </w:r>
      <w:r w:rsidRPr="0010096F">
        <w:t>и органов местного самоуправления;</w:t>
      </w:r>
    </w:p>
    <w:p w14:paraId="17975206" w14:textId="77777777" w:rsidR="00977FE2" w:rsidRPr="0010096F" w:rsidRDefault="00D46F42" w:rsidP="007900C6">
      <w:pPr>
        <w:pStyle w:val="af4"/>
        <w:numPr>
          <w:ilvl w:val="0"/>
          <w:numId w:val="83"/>
        </w:numPr>
        <w:tabs>
          <w:tab w:val="left" w:pos="1134"/>
        </w:tabs>
        <w:spacing w:before="3" w:line="276" w:lineRule="auto"/>
        <w:ind w:left="0" w:firstLine="414"/>
      </w:pPr>
      <w:r w:rsidRPr="0010096F">
        <w:t>сопровождает документацию в органах экспертизы и получает положительные заключения (проектной документации, результатов инженерных изысканий);</w:t>
      </w:r>
    </w:p>
    <w:p w14:paraId="233266E1" w14:textId="77777777" w:rsidR="00977FE2" w:rsidRPr="0010096F" w:rsidRDefault="00D46F42" w:rsidP="007900C6">
      <w:pPr>
        <w:pStyle w:val="af4"/>
        <w:numPr>
          <w:ilvl w:val="0"/>
          <w:numId w:val="83"/>
        </w:numPr>
        <w:tabs>
          <w:tab w:val="left" w:pos="1134"/>
        </w:tabs>
        <w:spacing w:before="2" w:line="276" w:lineRule="auto"/>
        <w:ind w:left="0" w:firstLine="414"/>
      </w:pPr>
      <w:r w:rsidRPr="0010096F">
        <w:t>вносит соответствующие</w:t>
      </w:r>
      <w:r w:rsidRPr="0010096F">
        <w:rPr>
          <w:spacing w:val="-11"/>
        </w:rPr>
        <w:t xml:space="preserve"> </w:t>
      </w:r>
      <w:r w:rsidRPr="0010096F">
        <w:t>изменения (с</w:t>
      </w:r>
      <w:r w:rsidRPr="0010096F">
        <w:rPr>
          <w:spacing w:val="-14"/>
        </w:rPr>
        <w:t xml:space="preserve"> </w:t>
      </w:r>
      <w:r w:rsidRPr="0010096F">
        <w:t>согласова</w:t>
      </w:r>
      <w:r w:rsidRPr="0010096F">
        <w:lastRenderedPageBreak/>
        <w:t>нием</w:t>
      </w:r>
      <w:r w:rsidRPr="0010096F">
        <w:rPr>
          <w:spacing w:val="26"/>
        </w:rPr>
        <w:t xml:space="preserve"> </w:t>
      </w:r>
      <w:r w:rsidRPr="0010096F">
        <w:t>с</w:t>
      </w:r>
      <w:r w:rsidRPr="0010096F">
        <w:rPr>
          <w:spacing w:val="-10"/>
        </w:rPr>
        <w:t xml:space="preserve"> </w:t>
      </w:r>
      <w:r w:rsidRPr="0010096F">
        <w:t>Заказчиком) в</w:t>
      </w:r>
      <w:r w:rsidRPr="0010096F">
        <w:rPr>
          <w:spacing w:val="-13"/>
        </w:rPr>
        <w:t xml:space="preserve"> </w:t>
      </w:r>
      <w:r w:rsidRPr="0010096F">
        <w:t>документацию в соответствии с замечаниями, полученными от согласующих и экспертов, либо эффективно оспаривает эти замечания.</w:t>
      </w:r>
    </w:p>
    <w:p w14:paraId="5FA19024"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Не допускается передача проектной документации в органы экспертизы без получения согласования АО «Крымэнерго и АО «СО ЕЭС», собственников объектов, технологически связанных с объектом проектирования, и собственниками объектов, на которых предусматривается выполнение работ.</w:t>
      </w:r>
    </w:p>
    <w:p w14:paraId="54239D14"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При необходимости, по запросу проектной организации, выполняющей разработку проектной документации, Заказчик предоставляет доверенность на получение технических условий или сбор исходных данных и иных документов, необходимых для выполнения проектных работ и работ по выбору и утверждению трассы (площадки строительства).</w:t>
      </w:r>
    </w:p>
    <w:p w14:paraId="754DE699"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 xml:space="preserve">Проектная организация выполняет весь комплекс работ, связанный с предварительным согласованием размещения объекта, оформлением акта выбора земельного </w:t>
      </w:r>
      <w:r w:rsidRPr="00B505BD">
        <w:rPr>
          <w:sz w:val="24"/>
          <w:szCs w:val="24"/>
        </w:rPr>
        <w:t>участка.</w:t>
      </w:r>
    </w:p>
    <w:p w14:paraId="48946FB8"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Проектная организация предоставляет АО «Крымэнерго» и АО «СО ЕЭС»  все расчетные модели (включая графические схемы), использованные для проведения расчетов электроэнергетических режимов, статической и динамической устойчивости в форматах программных комплексов, с помощью которых проведены расчеты, в том числе в электронном виде в формате ПК «RastrWin» (*.rg2, *.grf).</w:t>
      </w:r>
    </w:p>
    <w:p w14:paraId="018ED4AB"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lastRenderedPageBreak/>
        <w:t>Проектная организация осуществляет авторский надзор в соответствии с</w:t>
      </w:r>
      <w:r w:rsidRPr="00B505BD">
        <w:rPr>
          <w:sz w:val="24"/>
          <w:szCs w:val="24"/>
        </w:rPr>
        <w:t xml:space="preserve"> </w:t>
      </w:r>
      <w:r w:rsidRPr="0010096F">
        <w:rPr>
          <w:sz w:val="24"/>
          <w:szCs w:val="24"/>
        </w:rPr>
        <w:t>условиями заключенного договора.</w:t>
      </w:r>
    </w:p>
    <w:p w14:paraId="5F814A09"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 xml:space="preserve">Проектную и рабочую документации по каждой ПС разработать в отдельных </w:t>
      </w:r>
      <w:r w:rsidRPr="00B505BD">
        <w:rPr>
          <w:sz w:val="24"/>
          <w:szCs w:val="24"/>
        </w:rPr>
        <w:t>томах/разделах.</w:t>
      </w:r>
    </w:p>
    <w:p w14:paraId="7E0211A9" w14:textId="77777777" w:rsidR="00977FE2" w:rsidRPr="0010096F" w:rsidRDefault="00D46F42" w:rsidP="009D39DA">
      <w:pPr>
        <w:pStyle w:val="af5"/>
        <w:numPr>
          <w:ilvl w:val="1"/>
          <w:numId w:val="106"/>
        </w:numPr>
        <w:tabs>
          <w:tab w:val="left" w:pos="1134"/>
          <w:tab w:val="left" w:pos="1662"/>
        </w:tabs>
        <w:spacing w:line="276" w:lineRule="auto"/>
        <w:ind w:left="0" w:firstLine="709"/>
        <w:rPr>
          <w:sz w:val="24"/>
          <w:szCs w:val="24"/>
        </w:rPr>
      </w:pPr>
      <w:r w:rsidRPr="0010096F">
        <w:rPr>
          <w:sz w:val="24"/>
          <w:szCs w:val="24"/>
        </w:rPr>
        <w:t>Сокращения в задании на проектирование приняты согласно приложению 2 к настоящему ЗП.</w:t>
      </w:r>
    </w:p>
    <w:p w14:paraId="306C7642" w14:textId="1958AE39" w:rsidR="00977FE2" w:rsidRPr="0010096F" w:rsidRDefault="00D46F42" w:rsidP="009D39DA">
      <w:pPr>
        <w:pStyle w:val="1"/>
        <w:numPr>
          <w:ilvl w:val="0"/>
          <w:numId w:val="106"/>
        </w:numPr>
        <w:tabs>
          <w:tab w:val="left" w:pos="1134"/>
          <w:tab w:val="left" w:pos="1491"/>
        </w:tabs>
        <w:spacing w:line="276" w:lineRule="auto"/>
        <w:ind w:left="0" w:firstLine="709"/>
        <w:rPr>
          <w:sz w:val="24"/>
          <w:szCs w:val="24"/>
        </w:rPr>
      </w:pPr>
      <w:r w:rsidRPr="0010096F">
        <w:rPr>
          <w:sz w:val="24"/>
          <w:szCs w:val="24"/>
        </w:rPr>
        <w:t>Выделение</w:t>
      </w:r>
      <w:r w:rsidRPr="0010096F">
        <w:rPr>
          <w:spacing w:val="8"/>
          <w:sz w:val="24"/>
          <w:szCs w:val="24"/>
        </w:rPr>
        <w:t xml:space="preserve"> </w:t>
      </w:r>
      <w:r w:rsidRPr="0010096F">
        <w:rPr>
          <w:sz w:val="24"/>
          <w:szCs w:val="24"/>
        </w:rPr>
        <w:t xml:space="preserve">этапов </w:t>
      </w:r>
      <w:r w:rsidRPr="0010096F">
        <w:rPr>
          <w:spacing w:val="-2"/>
          <w:sz w:val="24"/>
          <w:szCs w:val="24"/>
        </w:rPr>
        <w:t>строительства.</w:t>
      </w:r>
    </w:p>
    <w:p w14:paraId="4C01912D" w14:textId="77777777" w:rsidR="00977FE2" w:rsidRPr="0010096F" w:rsidRDefault="00D46F42" w:rsidP="00D62E3D">
      <w:pPr>
        <w:tabs>
          <w:tab w:val="left" w:pos="1134"/>
          <w:tab w:val="left" w:pos="1564"/>
        </w:tabs>
        <w:spacing w:line="276" w:lineRule="auto"/>
        <w:ind w:firstLine="709"/>
        <w:jc w:val="both"/>
        <w:rPr>
          <w:sz w:val="24"/>
          <w:szCs w:val="24"/>
        </w:rPr>
      </w:pPr>
      <w:r w:rsidRPr="0010096F">
        <w:rPr>
          <w:sz w:val="24"/>
          <w:szCs w:val="24"/>
        </w:rPr>
        <w:t>Необходимость корректировки этапности строительства (реконструкции) определить</w:t>
      </w:r>
      <w:r w:rsidRPr="0010096F">
        <w:rPr>
          <w:spacing w:val="40"/>
          <w:sz w:val="24"/>
          <w:szCs w:val="24"/>
        </w:rPr>
        <w:t xml:space="preserve"> </w:t>
      </w:r>
      <w:r w:rsidRPr="0010096F">
        <w:rPr>
          <w:sz w:val="24"/>
          <w:szCs w:val="24"/>
        </w:rPr>
        <w:t>и обосновать в рамках проектирования. При необходимости, строительство ВОЛС выделить в отдельный этап строительства. Проектную документацию на каждый этап строительства (реконструкции) сформировать отдельными комплектами в соответствии с требованиями постановления Правительства Российской Федерации от 16.02.2008 №</w:t>
      </w:r>
      <w:r w:rsidRPr="0010096F">
        <w:rPr>
          <w:spacing w:val="-12"/>
          <w:sz w:val="24"/>
          <w:szCs w:val="24"/>
        </w:rPr>
        <w:t xml:space="preserve"> </w:t>
      </w:r>
      <w:r w:rsidRPr="0010096F">
        <w:rPr>
          <w:sz w:val="24"/>
          <w:szCs w:val="24"/>
        </w:rPr>
        <w:t>87 «О составе разделов проектной документации и требованиях к их содержанию», в том числе с целью возможности раздельной подачи в органы экспертизы.</w:t>
      </w:r>
    </w:p>
    <w:p w14:paraId="732B44F6" w14:textId="77777777" w:rsidR="00977FE2" w:rsidRPr="0010096F" w:rsidRDefault="00977FE2" w:rsidP="00D62E3D">
      <w:pPr>
        <w:tabs>
          <w:tab w:val="left" w:pos="1134"/>
          <w:tab w:val="left" w:pos="1564"/>
        </w:tabs>
        <w:spacing w:line="276" w:lineRule="auto"/>
        <w:ind w:firstLine="709"/>
        <w:rPr>
          <w:sz w:val="24"/>
          <w:szCs w:val="24"/>
        </w:rPr>
      </w:pPr>
    </w:p>
    <w:p w14:paraId="5E01747F" w14:textId="77777777" w:rsidR="00977FE2" w:rsidRPr="0010096F" w:rsidRDefault="00D46F42" w:rsidP="009D39DA">
      <w:pPr>
        <w:pStyle w:val="1"/>
        <w:numPr>
          <w:ilvl w:val="0"/>
          <w:numId w:val="106"/>
        </w:numPr>
        <w:tabs>
          <w:tab w:val="left" w:pos="1134"/>
          <w:tab w:val="left" w:pos="1608"/>
        </w:tabs>
        <w:spacing w:line="276" w:lineRule="auto"/>
        <w:ind w:left="0" w:firstLine="709"/>
        <w:rPr>
          <w:sz w:val="24"/>
          <w:szCs w:val="24"/>
        </w:rPr>
      </w:pPr>
      <w:r w:rsidRPr="0010096F">
        <w:rPr>
          <w:sz w:val="24"/>
          <w:szCs w:val="24"/>
        </w:rPr>
        <w:t>Исходные</w:t>
      </w:r>
      <w:r w:rsidRPr="0010096F">
        <w:rPr>
          <w:spacing w:val="-7"/>
          <w:sz w:val="24"/>
          <w:szCs w:val="24"/>
        </w:rPr>
        <w:t xml:space="preserve"> </w:t>
      </w:r>
      <w:r w:rsidRPr="0010096F">
        <w:rPr>
          <w:sz w:val="24"/>
          <w:szCs w:val="24"/>
        </w:rPr>
        <w:t>данные</w:t>
      </w:r>
      <w:r w:rsidRPr="0010096F">
        <w:rPr>
          <w:spacing w:val="-5"/>
          <w:sz w:val="24"/>
          <w:szCs w:val="24"/>
        </w:rPr>
        <w:t xml:space="preserve"> </w:t>
      </w:r>
      <w:r w:rsidRPr="0010096F">
        <w:rPr>
          <w:sz w:val="24"/>
          <w:szCs w:val="24"/>
        </w:rPr>
        <w:t>для</w:t>
      </w:r>
      <w:r w:rsidRPr="0010096F">
        <w:rPr>
          <w:spacing w:val="-9"/>
          <w:sz w:val="24"/>
          <w:szCs w:val="24"/>
        </w:rPr>
        <w:t xml:space="preserve"> </w:t>
      </w:r>
      <w:r w:rsidRPr="0010096F">
        <w:rPr>
          <w:sz w:val="24"/>
          <w:szCs w:val="24"/>
        </w:rPr>
        <w:t>разработки</w:t>
      </w:r>
      <w:r w:rsidRPr="0010096F">
        <w:rPr>
          <w:spacing w:val="4"/>
          <w:sz w:val="24"/>
          <w:szCs w:val="24"/>
        </w:rPr>
        <w:t xml:space="preserve"> </w:t>
      </w:r>
      <w:r w:rsidRPr="0010096F">
        <w:rPr>
          <w:sz w:val="24"/>
          <w:szCs w:val="24"/>
        </w:rPr>
        <w:t>проектной</w:t>
      </w:r>
      <w:r w:rsidRPr="0010096F">
        <w:rPr>
          <w:spacing w:val="-3"/>
          <w:sz w:val="24"/>
          <w:szCs w:val="24"/>
        </w:rPr>
        <w:t xml:space="preserve"> </w:t>
      </w:r>
      <w:r w:rsidRPr="0010096F">
        <w:rPr>
          <w:spacing w:val="-2"/>
          <w:sz w:val="24"/>
          <w:szCs w:val="24"/>
        </w:rPr>
        <w:t>документации.</w:t>
      </w:r>
    </w:p>
    <w:p w14:paraId="78DF11F6" w14:textId="77777777" w:rsidR="00977FE2" w:rsidRPr="0010096F" w:rsidRDefault="00D46F42" w:rsidP="00D62E3D">
      <w:pPr>
        <w:pStyle w:val="af4"/>
        <w:tabs>
          <w:tab w:val="left" w:pos="1134"/>
        </w:tabs>
        <w:spacing w:line="276" w:lineRule="auto"/>
        <w:ind w:firstLine="709"/>
      </w:pPr>
      <w:r w:rsidRPr="0010096F">
        <w:t>Получение</w:t>
      </w:r>
      <w:r w:rsidRPr="0010096F">
        <w:rPr>
          <w:spacing w:val="-4"/>
        </w:rPr>
        <w:t xml:space="preserve"> </w:t>
      </w:r>
      <w:r w:rsidRPr="0010096F">
        <w:t>исходных</w:t>
      </w:r>
      <w:r w:rsidRPr="0010096F">
        <w:rPr>
          <w:spacing w:val="-2"/>
        </w:rPr>
        <w:t xml:space="preserve"> </w:t>
      </w:r>
      <w:r w:rsidRPr="0010096F">
        <w:t>данных проектной организацией выполняется с</w:t>
      </w:r>
      <w:r w:rsidRPr="0010096F">
        <w:rPr>
          <w:spacing w:val="-15"/>
        </w:rPr>
        <w:t xml:space="preserve"> </w:t>
      </w:r>
      <w:r w:rsidRPr="0010096F">
        <w:t>выездом на</w:t>
      </w:r>
      <w:r w:rsidRPr="0010096F">
        <w:rPr>
          <w:spacing w:val="-15"/>
        </w:rPr>
        <w:t xml:space="preserve"> </w:t>
      </w:r>
      <w:r w:rsidRPr="0010096F">
        <w:t>объекты. Заказчик обеспечивает организационную поддержку доступа представителей проектной организации для получения информации.</w:t>
      </w:r>
    </w:p>
    <w:p w14:paraId="20C104CD" w14:textId="77777777" w:rsidR="00323BAC" w:rsidRDefault="00323BAC" w:rsidP="007900C6">
      <w:pPr>
        <w:tabs>
          <w:tab w:val="left" w:pos="1134"/>
        </w:tabs>
        <w:spacing w:line="276" w:lineRule="auto"/>
        <w:ind w:firstLine="709"/>
        <w:jc w:val="both"/>
        <w:rPr>
          <w:sz w:val="24"/>
          <w:szCs w:val="24"/>
        </w:rPr>
        <w:sectPr w:rsidR="00323BAC">
          <w:footerReference w:type="default" r:id="rId8"/>
          <w:type w:val="nextColumn"/>
          <w:pgSz w:w="11910" w:h="16840"/>
          <w:pgMar w:top="851" w:right="851" w:bottom="851" w:left="1418" w:header="454" w:footer="567" w:gutter="0"/>
          <w:cols w:space="720"/>
          <w:docGrid w:linePitch="360"/>
        </w:sectPr>
      </w:pPr>
    </w:p>
    <w:p w14:paraId="27E1FED2" w14:textId="77777777" w:rsidR="00977FE2" w:rsidRPr="0010096F" w:rsidRDefault="00D46F42" w:rsidP="007900C6">
      <w:pPr>
        <w:pStyle w:val="af4"/>
        <w:tabs>
          <w:tab w:val="left" w:pos="1134"/>
        </w:tabs>
        <w:spacing w:before="73" w:line="276" w:lineRule="auto"/>
        <w:ind w:left="6804"/>
      </w:pPr>
      <w:r w:rsidRPr="0010096F">
        <w:rPr>
          <w:spacing w:val="-2"/>
        </w:rPr>
        <w:lastRenderedPageBreak/>
        <w:t>Приложение</w:t>
      </w:r>
      <w:r w:rsidRPr="0010096F">
        <w:rPr>
          <w:spacing w:val="15"/>
        </w:rPr>
        <w:t xml:space="preserve"> </w:t>
      </w:r>
      <w:r w:rsidRPr="0010096F">
        <w:rPr>
          <w:bCs/>
          <w:spacing w:val="-2"/>
        </w:rPr>
        <w:t>1</w:t>
      </w:r>
      <w:r w:rsidRPr="0010096F">
        <w:rPr>
          <w:b/>
          <w:spacing w:val="-14"/>
        </w:rPr>
        <w:t xml:space="preserve"> </w:t>
      </w:r>
      <w:r w:rsidRPr="0010096F">
        <w:rPr>
          <w:spacing w:val="-10"/>
        </w:rPr>
        <w:t>к</w:t>
      </w:r>
    </w:p>
    <w:p w14:paraId="23F989AB" w14:textId="77777777" w:rsidR="00977FE2" w:rsidRPr="0010096F" w:rsidRDefault="00D46F42" w:rsidP="007900C6">
      <w:pPr>
        <w:pStyle w:val="af4"/>
        <w:tabs>
          <w:tab w:val="left" w:pos="1134"/>
        </w:tabs>
        <w:spacing w:after="240" w:line="276" w:lineRule="auto"/>
        <w:ind w:left="6804"/>
      </w:pPr>
      <w:r w:rsidRPr="0010096F">
        <w:t>Заданию</w:t>
      </w:r>
      <w:r w:rsidRPr="0010096F">
        <w:rPr>
          <w:spacing w:val="-2"/>
        </w:rPr>
        <w:t xml:space="preserve"> </w:t>
      </w:r>
      <w:r w:rsidRPr="0010096F">
        <w:t xml:space="preserve">на </w:t>
      </w:r>
      <w:r w:rsidRPr="0010096F">
        <w:rPr>
          <w:spacing w:val="-2"/>
        </w:rPr>
        <w:t>проектирование</w:t>
      </w:r>
    </w:p>
    <w:p w14:paraId="3723349F" w14:textId="77777777" w:rsidR="00977FE2" w:rsidRPr="0010096F" w:rsidRDefault="00D46F42" w:rsidP="007900C6">
      <w:pPr>
        <w:tabs>
          <w:tab w:val="left" w:pos="1134"/>
        </w:tabs>
        <w:ind w:firstLine="709"/>
        <w:jc w:val="both"/>
        <w:rPr>
          <w:b/>
          <w:sz w:val="24"/>
          <w:szCs w:val="24"/>
        </w:rPr>
      </w:pPr>
      <w:r w:rsidRPr="0010096F">
        <w:rPr>
          <w:b/>
          <w:sz w:val="24"/>
          <w:szCs w:val="24"/>
        </w:rPr>
        <w:t>Нормативно-технические</w:t>
      </w:r>
      <w:r w:rsidRPr="0010096F">
        <w:rPr>
          <w:b/>
          <w:spacing w:val="-16"/>
          <w:sz w:val="24"/>
          <w:szCs w:val="24"/>
        </w:rPr>
        <w:t xml:space="preserve"> </w:t>
      </w:r>
      <w:r w:rsidRPr="0010096F">
        <w:rPr>
          <w:b/>
          <w:sz w:val="24"/>
          <w:szCs w:val="24"/>
        </w:rPr>
        <w:t>документы,</w:t>
      </w:r>
      <w:r w:rsidRPr="0010096F">
        <w:rPr>
          <w:b/>
          <w:spacing w:val="-11"/>
          <w:sz w:val="24"/>
          <w:szCs w:val="24"/>
        </w:rPr>
        <w:t xml:space="preserve"> </w:t>
      </w:r>
      <w:r w:rsidRPr="0010096F">
        <w:rPr>
          <w:b/>
          <w:sz w:val="24"/>
          <w:szCs w:val="24"/>
        </w:rPr>
        <w:t>определяющие</w:t>
      </w:r>
      <w:r w:rsidRPr="0010096F">
        <w:rPr>
          <w:b/>
          <w:spacing w:val="-1"/>
          <w:sz w:val="24"/>
          <w:szCs w:val="24"/>
        </w:rPr>
        <w:t xml:space="preserve"> </w:t>
      </w:r>
      <w:r w:rsidRPr="0010096F">
        <w:rPr>
          <w:b/>
          <w:sz w:val="24"/>
          <w:szCs w:val="24"/>
        </w:rPr>
        <w:t>требования</w:t>
      </w:r>
      <w:r w:rsidRPr="0010096F">
        <w:rPr>
          <w:b/>
          <w:spacing w:val="-5"/>
          <w:sz w:val="24"/>
          <w:szCs w:val="24"/>
        </w:rPr>
        <w:t xml:space="preserve"> </w:t>
      </w:r>
      <w:r w:rsidRPr="0010096F">
        <w:rPr>
          <w:b/>
          <w:sz w:val="24"/>
          <w:szCs w:val="24"/>
        </w:rPr>
        <w:t>к</w:t>
      </w:r>
      <w:r w:rsidRPr="0010096F">
        <w:rPr>
          <w:b/>
          <w:spacing w:val="-16"/>
          <w:sz w:val="24"/>
          <w:szCs w:val="24"/>
        </w:rPr>
        <w:t xml:space="preserve"> </w:t>
      </w:r>
      <w:r w:rsidRPr="0010096F">
        <w:rPr>
          <w:b/>
          <w:sz w:val="24"/>
          <w:szCs w:val="24"/>
        </w:rPr>
        <w:t>оформлению</w:t>
      </w:r>
      <w:r w:rsidRPr="0010096F">
        <w:rPr>
          <w:b/>
          <w:spacing w:val="-4"/>
          <w:sz w:val="24"/>
          <w:szCs w:val="24"/>
        </w:rPr>
        <w:t xml:space="preserve"> </w:t>
      </w:r>
      <w:r w:rsidRPr="0010096F">
        <w:rPr>
          <w:b/>
          <w:sz w:val="24"/>
          <w:szCs w:val="24"/>
        </w:rPr>
        <w:t>и содержанию проектной документации:</w:t>
      </w:r>
    </w:p>
    <w:p w14:paraId="5CA686E2" w14:textId="77777777" w:rsidR="00977FE2" w:rsidRPr="0010096F" w:rsidRDefault="00D46F42" w:rsidP="007900C6">
      <w:pPr>
        <w:tabs>
          <w:tab w:val="left" w:pos="1134"/>
        </w:tabs>
        <w:spacing w:before="240"/>
        <w:ind w:firstLine="709"/>
        <w:jc w:val="both"/>
        <w:rPr>
          <w:b/>
          <w:sz w:val="24"/>
          <w:szCs w:val="24"/>
        </w:rPr>
      </w:pPr>
      <w:r w:rsidRPr="0010096F">
        <w:rPr>
          <w:b/>
          <w:sz w:val="24"/>
          <w:szCs w:val="24"/>
        </w:rPr>
        <w:t>Нормативные</w:t>
      </w:r>
      <w:r w:rsidRPr="0010096F">
        <w:rPr>
          <w:b/>
          <w:spacing w:val="-5"/>
          <w:sz w:val="24"/>
          <w:szCs w:val="24"/>
        </w:rPr>
        <w:t xml:space="preserve"> </w:t>
      </w:r>
      <w:r w:rsidRPr="0010096F">
        <w:rPr>
          <w:b/>
          <w:sz w:val="24"/>
          <w:szCs w:val="24"/>
        </w:rPr>
        <w:t>акты</w:t>
      </w:r>
      <w:r w:rsidRPr="0010096F">
        <w:rPr>
          <w:b/>
          <w:spacing w:val="-15"/>
          <w:sz w:val="24"/>
          <w:szCs w:val="24"/>
        </w:rPr>
        <w:t xml:space="preserve"> </w:t>
      </w:r>
      <w:r w:rsidRPr="0010096F">
        <w:rPr>
          <w:b/>
          <w:sz w:val="24"/>
          <w:szCs w:val="24"/>
        </w:rPr>
        <w:t>федерального</w:t>
      </w:r>
      <w:r w:rsidRPr="0010096F">
        <w:rPr>
          <w:b/>
          <w:spacing w:val="-4"/>
          <w:sz w:val="24"/>
          <w:szCs w:val="24"/>
        </w:rPr>
        <w:t xml:space="preserve"> </w:t>
      </w:r>
      <w:r w:rsidRPr="0010096F">
        <w:rPr>
          <w:b/>
          <w:spacing w:val="-2"/>
          <w:sz w:val="24"/>
          <w:szCs w:val="24"/>
        </w:rPr>
        <w:t>уровня:</w:t>
      </w:r>
    </w:p>
    <w:p w14:paraId="7B91851C" w14:textId="77777777" w:rsidR="00977FE2" w:rsidRPr="0010096F" w:rsidRDefault="00D46F42" w:rsidP="007900C6">
      <w:pPr>
        <w:pStyle w:val="af5"/>
        <w:numPr>
          <w:ilvl w:val="0"/>
          <w:numId w:val="15"/>
        </w:numPr>
        <w:tabs>
          <w:tab w:val="left" w:pos="993"/>
          <w:tab w:val="left" w:pos="1134"/>
        </w:tabs>
        <w:ind w:left="0" w:firstLine="709"/>
        <w:rPr>
          <w:sz w:val="24"/>
          <w:szCs w:val="24"/>
        </w:rPr>
      </w:pPr>
      <w:r w:rsidRPr="0010096F">
        <w:rPr>
          <w:sz w:val="24"/>
          <w:szCs w:val="24"/>
        </w:rPr>
        <w:t>Земельный</w:t>
      </w:r>
      <w:r w:rsidRPr="0010096F">
        <w:rPr>
          <w:spacing w:val="-1"/>
          <w:sz w:val="24"/>
          <w:szCs w:val="24"/>
        </w:rPr>
        <w:t xml:space="preserve"> </w:t>
      </w:r>
      <w:r w:rsidRPr="0010096F">
        <w:rPr>
          <w:sz w:val="24"/>
          <w:szCs w:val="24"/>
        </w:rPr>
        <w:t>кодекс</w:t>
      </w:r>
      <w:r w:rsidRPr="0010096F">
        <w:rPr>
          <w:spacing w:val="-1"/>
          <w:sz w:val="24"/>
          <w:szCs w:val="24"/>
        </w:rPr>
        <w:t xml:space="preserve"> </w:t>
      </w:r>
      <w:r w:rsidRPr="0010096F">
        <w:rPr>
          <w:sz w:val="24"/>
          <w:szCs w:val="24"/>
        </w:rPr>
        <w:t>Российской</w:t>
      </w:r>
      <w:r w:rsidRPr="0010096F">
        <w:rPr>
          <w:spacing w:val="10"/>
          <w:sz w:val="24"/>
          <w:szCs w:val="24"/>
        </w:rPr>
        <w:t xml:space="preserve"> </w:t>
      </w:r>
      <w:r w:rsidRPr="0010096F">
        <w:rPr>
          <w:sz w:val="24"/>
          <w:szCs w:val="24"/>
        </w:rPr>
        <w:t>Федерации</w:t>
      </w:r>
      <w:r w:rsidRPr="0010096F">
        <w:rPr>
          <w:spacing w:val="-2"/>
          <w:sz w:val="24"/>
          <w:szCs w:val="24"/>
        </w:rPr>
        <w:t xml:space="preserve"> </w:t>
      </w:r>
      <w:r w:rsidRPr="0010096F">
        <w:rPr>
          <w:sz w:val="24"/>
          <w:szCs w:val="24"/>
        </w:rPr>
        <w:t>от</w:t>
      </w:r>
      <w:r w:rsidRPr="0010096F">
        <w:rPr>
          <w:spacing w:val="-15"/>
          <w:sz w:val="24"/>
          <w:szCs w:val="24"/>
        </w:rPr>
        <w:t xml:space="preserve"> </w:t>
      </w:r>
      <w:r w:rsidRPr="0010096F">
        <w:rPr>
          <w:sz w:val="24"/>
          <w:szCs w:val="24"/>
        </w:rPr>
        <w:t>25.10.2001</w:t>
      </w:r>
      <w:r w:rsidRPr="0010096F">
        <w:rPr>
          <w:spacing w:val="3"/>
          <w:sz w:val="24"/>
          <w:szCs w:val="24"/>
        </w:rPr>
        <w:t xml:space="preserve"> </w:t>
      </w:r>
      <w:r w:rsidRPr="0010096F">
        <w:rPr>
          <w:sz w:val="24"/>
          <w:szCs w:val="24"/>
        </w:rPr>
        <w:t>№</w:t>
      </w:r>
      <w:r w:rsidRPr="0010096F">
        <w:rPr>
          <w:spacing w:val="-15"/>
          <w:sz w:val="24"/>
          <w:szCs w:val="24"/>
        </w:rPr>
        <w:t xml:space="preserve"> </w:t>
      </w:r>
      <w:r w:rsidRPr="0010096F">
        <w:rPr>
          <w:sz w:val="24"/>
          <w:szCs w:val="24"/>
        </w:rPr>
        <w:t>136-</w:t>
      </w:r>
      <w:r w:rsidRPr="0010096F">
        <w:rPr>
          <w:spacing w:val="-5"/>
          <w:sz w:val="24"/>
          <w:szCs w:val="24"/>
        </w:rPr>
        <w:t>ФЗ.</w:t>
      </w:r>
    </w:p>
    <w:p w14:paraId="18AC6A6D" w14:textId="77777777" w:rsidR="00977FE2" w:rsidRPr="0010096F" w:rsidRDefault="00D46F42" w:rsidP="007900C6">
      <w:pPr>
        <w:pStyle w:val="af5"/>
        <w:numPr>
          <w:ilvl w:val="0"/>
          <w:numId w:val="15"/>
        </w:numPr>
        <w:tabs>
          <w:tab w:val="left" w:pos="993"/>
          <w:tab w:val="left" w:pos="1134"/>
        </w:tabs>
        <w:spacing w:before="3"/>
        <w:ind w:left="0" w:firstLine="709"/>
        <w:rPr>
          <w:sz w:val="24"/>
          <w:szCs w:val="24"/>
        </w:rPr>
      </w:pPr>
      <w:r w:rsidRPr="0010096F">
        <w:rPr>
          <w:sz w:val="24"/>
          <w:szCs w:val="24"/>
        </w:rPr>
        <w:t>Лесной</w:t>
      </w:r>
      <w:r w:rsidRPr="0010096F">
        <w:rPr>
          <w:spacing w:val="-7"/>
          <w:sz w:val="24"/>
          <w:szCs w:val="24"/>
        </w:rPr>
        <w:t xml:space="preserve"> </w:t>
      </w:r>
      <w:r w:rsidRPr="0010096F">
        <w:rPr>
          <w:sz w:val="24"/>
          <w:szCs w:val="24"/>
        </w:rPr>
        <w:t>кодекс</w:t>
      </w:r>
      <w:r w:rsidRPr="0010096F">
        <w:rPr>
          <w:spacing w:val="-8"/>
          <w:sz w:val="24"/>
          <w:szCs w:val="24"/>
        </w:rPr>
        <w:t xml:space="preserve"> </w:t>
      </w:r>
      <w:r w:rsidRPr="0010096F">
        <w:rPr>
          <w:sz w:val="24"/>
          <w:szCs w:val="24"/>
        </w:rPr>
        <w:t>Российской</w:t>
      </w:r>
      <w:r w:rsidRPr="0010096F">
        <w:rPr>
          <w:spacing w:val="7"/>
          <w:sz w:val="24"/>
          <w:szCs w:val="24"/>
        </w:rPr>
        <w:t xml:space="preserve"> </w:t>
      </w:r>
      <w:r w:rsidRPr="0010096F">
        <w:rPr>
          <w:sz w:val="24"/>
          <w:szCs w:val="24"/>
        </w:rPr>
        <w:t>Федерации</w:t>
      </w:r>
      <w:r w:rsidRPr="0010096F">
        <w:rPr>
          <w:spacing w:val="3"/>
          <w:sz w:val="24"/>
          <w:szCs w:val="24"/>
        </w:rPr>
        <w:t xml:space="preserve"> </w:t>
      </w:r>
      <w:r w:rsidRPr="0010096F">
        <w:rPr>
          <w:sz w:val="24"/>
          <w:szCs w:val="24"/>
        </w:rPr>
        <w:t>от</w:t>
      </w:r>
      <w:r w:rsidRPr="0010096F">
        <w:rPr>
          <w:spacing w:val="-15"/>
          <w:sz w:val="24"/>
          <w:szCs w:val="24"/>
        </w:rPr>
        <w:t xml:space="preserve"> </w:t>
      </w:r>
      <w:r w:rsidRPr="0010096F">
        <w:rPr>
          <w:sz w:val="24"/>
          <w:szCs w:val="24"/>
        </w:rPr>
        <w:t>04.12.2006</w:t>
      </w:r>
      <w:r w:rsidRPr="0010096F">
        <w:rPr>
          <w:spacing w:val="8"/>
          <w:sz w:val="24"/>
          <w:szCs w:val="24"/>
        </w:rPr>
        <w:t xml:space="preserve"> </w:t>
      </w:r>
      <w:r w:rsidRPr="0010096F">
        <w:rPr>
          <w:sz w:val="24"/>
          <w:szCs w:val="24"/>
        </w:rPr>
        <w:t>№</w:t>
      </w:r>
      <w:r w:rsidRPr="0010096F">
        <w:rPr>
          <w:spacing w:val="-15"/>
          <w:sz w:val="24"/>
          <w:szCs w:val="24"/>
        </w:rPr>
        <w:t xml:space="preserve"> </w:t>
      </w:r>
      <w:r w:rsidRPr="0010096F">
        <w:rPr>
          <w:sz w:val="24"/>
          <w:szCs w:val="24"/>
        </w:rPr>
        <w:t>200-</w:t>
      </w:r>
      <w:r w:rsidRPr="0010096F">
        <w:rPr>
          <w:spacing w:val="-5"/>
          <w:sz w:val="24"/>
          <w:szCs w:val="24"/>
        </w:rPr>
        <w:t>ФЗ.</w:t>
      </w:r>
    </w:p>
    <w:p w14:paraId="297B96C4" w14:textId="77777777" w:rsidR="00977FE2" w:rsidRPr="0010096F" w:rsidRDefault="00D46F42" w:rsidP="007900C6">
      <w:pPr>
        <w:pStyle w:val="af5"/>
        <w:numPr>
          <w:ilvl w:val="0"/>
          <w:numId w:val="15"/>
        </w:numPr>
        <w:tabs>
          <w:tab w:val="left" w:pos="993"/>
          <w:tab w:val="left" w:pos="1134"/>
        </w:tabs>
        <w:ind w:left="0" w:firstLine="709"/>
        <w:rPr>
          <w:sz w:val="24"/>
          <w:szCs w:val="24"/>
        </w:rPr>
      </w:pPr>
      <w:r w:rsidRPr="0010096F">
        <w:rPr>
          <w:sz w:val="24"/>
          <w:szCs w:val="24"/>
        </w:rPr>
        <w:t>Водный кодекс</w:t>
      </w:r>
      <w:r w:rsidRPr="0010096F">
        <w:rPr>
          <w:spacing w:val="-6"/>
          <w:sz w:val="24"/>
          <w:szCs w:val="24"/>
        </w:rPr>
        <w:t xml:space="preserve"> </w:t>
      </w:r>
      <w:r w:rsidRPr="0010096F">
        <w:rPr>
          <w:sz w:val="24"/>
          <w:szCs w:val="24"/>
        </w:rPr>
        <w:t>Российской</w:t>
      </w:r>
      <w:r w:rsidRPr="0010096F">
        <w:rPr>
          <w:spacing w:val="8"/>
          <w:sz w:val="24"/>
          <w:szCs w:val="24"/>
        </w:rPr>
        <w:t xml:space="preserve"> </w:t>
      </w:r>
      <w:r w:rsidRPr="0010096F">
        <w:rPr>
          <w:sz w:val="24"/>
          <w:szCs w:val="24"/>
        </w:rPr>
        <w:t>Федерации от</w:t>
      </w:r>
      <w:r w:rsidRPr="0010096F">
        <w:rPr>
          <w:spacing w:val="-11"/>
          <w:sz w:val="24"/>
          <w:szCs w:val="24"/>
        </w:rPr>
        <w:t xml:space="preserve"> </w:t>
      </w:r>
      <w:r w:rsidRPr="0010096F">
        <w:rPr>
          <w:sz w:val="24"/>
          <w:szCs w:val="24"/>
        </w:rPr>
        <w:t>03.06.2006 №</w:t>
      </w:r>
      <w:r w:rsidRPr="0010096F">
        <w:rPr>
          <w:spacing w:val="-9"/>
          <w:sz w:val="24"/>
          <w:szCs w:val="24"/>
        </w:rPr>
        <w:t xml:space="preserve"> </w:t>
      </w:r>
      <w:r w:rsidRPr="0010096F">
        <w:rPr>
          <w:sz w:val="24"/>
          <w:szCs w:val="24"/>
        </w:rPr>
        <w:t>74-</w:t>
      </w:r>
      <w:r w:rsidRPr="0010096F">
        <w:rPr>
          <w:spacing w:val="-5"/>
          <w:sz w:val="24"/>
          <w:szCs w:val="24"/>
        </w:rPr>
        <w:t>ФЗ.</w:t>
      </w:r>
    </w:p>
    <w:p w14:paraId="05539567" w14:textId="77777777" w:rsidR="00977FE2" w:rsidRPr="0010096F" w:rsidRDefault="00D46F42" w:rsidP="007900C6">
      <w:pPr>
        <w:pStyle w:val="af5"/>
        <w:numPr>
          <w:ilvl w:val="0"/>
          <w:numId w:val="15"/>
        </w:numPr>
        <w:tabs>
          <w:tab w:val="left" w:pos="993"/>
          <w:tab w:val="left" w:pos="1134"/>
        </w:tabs>
        <w:spacing w:before="2"/>
        <w:ind w:left="0" w:firstLine="709"/>
        <w:rPr>
          <w:sz w:val="24"/>
          <w:szCs w:val="24"/>
        </w:rPr>
      </w:pPr>
      <w:r w:rsidRPr="0010096F">
        <w:rPr>
          <w:sz w:val="24"/>
          <w:szCs w:val="24"/>
        </w:rPr>
        <w:t>Воздушный</w:t>
      </w:r>
      <w:r w:rsidRPr="0010096F">
        <w:rPr>
          <w:spacing w:val="5"/>
          <w:sz w:val="24"/>
          <w:szCs w:val="24"/>
        </w:rPr>
        <w:t xml:space="preserve"> </w:t>
      </w:r>
      <w:r w:rsidRPr="0010096F">
        <w:rPr>
          <w:sz w:val="24"/>
          <w:szCs w:val="24"/>
        </w:rPr>
        <w:t>кодекс</w:t>
      </w:r>
      <w:r w:rsidRPr="0010096F">
        <w:rPr>
          <w:spacing w:val="-4"/>
          <w:sz w:val="24"/>
          <w:szCs w:val="24"/>
        </w:rPr>
        <w:t xml:space="preserve"> </w:t>
      </w:r>
      <w:r w:rsidRPr="0010096F">
        <w:rPr>
          <w:sz w:val="24"/>
          <w:szCs w:val="24"/>
        </w:rPr>
        <w:t>Российской</w:t>
      </w:r>
      <w:r w:rsidRPr="0010096F">
        <w:rPr>
          <w:spacing w:val="5"/>
          <w:sz w:val="24"/>
          <w:szCs w:val="24"/>
        </w:rPr>
        <w:t xml:space="preserve"> </w:t>
      </w:r>
      <w:r w:rsidRPr="0010096F">
        <w:rPr>
          <w:sz w:val="24"/>
          <w:szCs w:val="24"/>
        </w:rPr>
        <w:t>Федерации</w:t>
      </w:r>
      <w:r w:rsidRPr="0010096F">
        <w:rPr>
          <w:spacing w:val="-3"/>
          <w:sz w:val="24"/>
          <w:szCs w:val="24"/>
        </w:rPr>
        <w:t xml:space="preserve"> </w:t>
      </w:r>
      <w:r w:rsidRPr="0010096F">
        <w:rPr>
          <w:sz w:val="24"/>
          <w:szCs w:val="24"/>
        </w:rPr>
        <w:t>от</w:t>
      </w:r>
      <w:r w:rsidRPr="0010096F">
        <w:rPr>
          <w:spacing w:val="-15"/>
          <w:sz w:val="24"/>
          <w:szCs w:val="24"/>
        </w:rPr>
        <w:t xml:space="preserve"> </w:t>
      </w:r>
      <w:r w:rsidRPr="0010096F">
        <w:rPr>
          <w:sz w:val="24"/>
          <w:szCs w:val="24"/>
        </w:rPr>
        <w:t>19.03.1997</w:t>
      </w:r>
      <w:r w:rsidRPr="0010096F">
        <w:rPr>
          <w:spacing w:val="2"/>
          <w:sz w:val="24"/>
          <w:szCs w:val="24"/>
        </w:rPr>
        <w:t xml:space="preserve"> </w:t>
      </w:r>
      <w:r w:rsidRPr="0010096F">
        <w:rPr>
          <w:sz w:val="24"/>
          <w:szCs w:val="24"/>
        </w:rPr>
        <w:t>№</w:t>
      </w:r>
      <w:r w:rsidRPr="0010096F">
        <w:rPr>
          <w:spacing w:val="-15"/>
          <w:sz w:val="24"/>
          <w:szCs w:val="24"/>
        </w:rPr>
        <w:t xml:space="preserve"> </w:t>
      </w:r>
      <w:r w:rsidRPr="0010096F">
        <w:rPr>
          <w:sz w:val="24"/>
          <w:szCs w:val="24"/>
        </w:rPr>
        <w:t>60-</w:t>
      </w:r>
      <w:r w:rsidRPr="0010096F">
        <w:rPr>
          <w:spacing w:val="-5"/>
          <w:sz w:val="24"/>
          <w:szCs w:val="24"/>
        </w:rPr>
        <w:t>ФЗ.</w:t>
      </w:r>
    </w:p>
    <w:p w14:paraId="72974CBC" w14:textId="77777777" w:rsidR="00977FE2" w:rsidRPr="0010096F" w:rsidRDefault="00D46F42" w:rsidP="007900C6">
      <w:pPr>
        <w:pStyle w:val="af5"/>
        <w:numPr>
          <w:ilvl w:val="0"/>
          <w:numId w:val="15"/>
        </w:numPr>
        <w:tabs>
          <w:tab w:val="left" w:pos="993"/>
          <w:tab w:val="left" w:pos="1134"/>
        </w:tabs>
        <w:spacing w:before="3"/>
        <w:ind w:left="0" w:firstLine="709"/>
        <w:rPr>
          <w:sz w:val="24"/>
          <w:szCs w:val="24"/>
        </w:rPr>
      </w:pPr>
      <w:r w:rsidRPr="0010096F">
        <w:rPr>
          <w:sz w:val="24"/>
          <w:szCs w:val="24"/>
        </w:rPr>
        <w:t>Градостроительный</w:t>
      </w:r>
      <w:r w:rsidRPr="0010096F">
        <w:rPr>
          <w:spacing w:val="-14"/>
          <w:sz w:val="24"/>
          <w:szCs w:val="24"/>
        </w:rPr>
        <w:t xml:space="preserve"> </w:t>
      </w:r>
      <w:r w:rsidRPr="0010096F">
        <w:rPr>
          <w:sz w:val="24"/>
          <w:szCs w:val="24"/>
        </w:rPr>
        <w:t>кодекс</w:t>
      </w:r>
      <w:r w:rsidRPr="0010096F">
        <w:rPr>
          <w:spacing w:val="-3"/>
          <w:sz w:val="24"/>
          <w:szCs w:val="24"/>
        </w:rPr>
        <w:t xml:space="preserve"> </w:t>
      </w:r>
      <w:r w:rsidRPr="0010096F">
        <w:rPr>
          <w:sz w:val="24"/>
          <w:szCs w:val="24"/>
        </w:rPr>
        <w:t>Российской</w:t>
      </w:r>
      <w:r w:rsidRPr="0010096F">
        <w:rPr>
          <w:spacing w:val="12"/>
          <w:sz w:val="24"/>
          <w:szCs w:val="24"/>
        </w:rPr>
        <w:t xml:space="preserve"> </w:t>
      </w:r>
      <w:r w:rsidRPr="0010096F">
        <w:rPr>
          <w:sz w:val="24"/>
          <w:szCs w:val="24"/>
        </w:rPr>
        <w:t>Федерации</w:t>
      </w:r>
      <w:r w:rsidRPr="0010096F">
        <w:rPr>
          <w:spacing w:val="9"/>
          <w:sz w:val="24"/>
          <w:szCs w:val="24"/>
        </w:rPr>
        <w:t xml:space="preserve"> </w:t>
      </w:r>
      <w:r w:rsidRPr="0010096F">
        <w:rPr>
          <w:sz w:val="24"/>
          <w:szCs w:val="24"/>
        </w:rPr>
        <w:t>от</w:t>
      </w:r>
      <w:r w:rsidRPr="0010096F">
        <w:rPr>
          <w:spacing w:val="-14"/>
          <w:sz w:val="24"/>
          <w:szCs w:val="24"/>
        </w:rPr>
        <w:t xml:space="preserve"> </w:t>
      </w:r>
      <w:r w:rsidRPr="0010096F">
        <w:rPr>
          <w:sz w:val="24"/>
          <w:szCs w:val="24"/>
        </w:rPr>
        <w:t>29.12.2004</w:t>
      </w:r>
      <w:r w:rsidRPr="0010096F">
        <w:rPr>
          <w:spacing w:val="-4"/>
          <w:sz w:val="24"/>
          <w:szCs w:val="24"/>
        </w:rPr>
        <w:t xml:space="preserve"> </w:t>
      </w:r>
      <w:r w:rsidRPr="0010096F">
        <w:rPr>
          <w:sz w:val="24"/>
          <w:szCs w:val="24"/>
        </w:rPr>
        <w:t>№</w:t>
      </w:r>
      <w:r w:rsidRPr="0010096F">
        <w:rPr>
          <w:spacing w:val="-11"/>
          <w:sz w:val="24"/>
          <w:szCs w:val="24"/>
        </w:rPr>
        <w:t xml:space="preserve"> </w:t>
      </w:r>
      <w:r w:rsidRPr="0010096F">
        <w:rPr>
          <w:sz w:val="24"/>
          <w:szCs w:val="24"/>
        </w:rPr>
        <w:t>190-</w:t>
      </w:r>
      <w:r w:rsidRPr="0010096F">
        <w:rPr>
          <w:spacing w:val="-5"/>
          <w:sz w:val="24"/>
          <w:szCs w:val="24"/>
        </w:rPr>
        <w:t>ФЗ.</w:t>
      </w:r>
    </w:p>
    <w:p w14:paraId="3167AA9B" w14:textId="77777777" w:rsidR="00977FE2" w:rsidRPr="0010096F" w:rsidRDefault="00D46F42" w:rsidP="007900C6">
      <w:pPr>
        <w:pStyle w:val="af5"/>
        <w:numPr>
          <w:ilvl w:val="0"/>
          <w:numId w:val="15"/>
        </w:numPr>
        <w:tabs>
          <w:tab w:val="left" w:pos="993"/>
          <w:tab w:val="left" w:pos="1134"/>
        </w:tabs>
        <w:spacing w:before="5"/>
        <w:ind w:left="0" w:firstLine="709"/>
        <w:rPr>
          <w:sz w:val="24"/>
          <w:szCs w:val="24"/>
        </w:rPr>
      </w:pPr>
      <w:r w:rsidRPr="0010096F">
        <w:rPr>
          <w:sz w:val="24"/>
          <w:szCs w:val="24"/>
        </w:rPr>
        <w:t>Постановление Правительства Российской Федерации от 16.02.2008 № 87 «О составе разделов проектной документации</w:t>
      </w:r>
      <w:r w:rsidRPr="0010096F">
        <w:rPr>
          <w:spacing w:val="39"/>
          <w:sz w:val="24"/>
          <w:szCs w:val="24"/>
        </w:rPr>
        <w:t xml:space="preserve"> </w:t>
      </w:r>
      <w:r w:rsidRPr="0010096F">
        <w:rPr>
          <w:sz w:val="24"/>
          <w:szCs w:val="24"/>
        </w:rPr>
        <w:t>и требованиях к их содержанию».</w:t>
      </w:r>
    </w:p>
    <w:p w14:paraId="7108BBC5" w14:textId="77777777" w:rsidR="00977FE2" w:rsidRPr="0010096F" w:rsidRDefault="00D46F42" w:rsidP="007900C6">
      <w:pPr>
        <w:pStyle w:val="af5"/>
        <w:numPr>
          <w:ilvl w:val="0"/>
          <w:numId w:val="15"/>
        </w:numPr>
        <w:tabs>
          <w:tab w:val="left" w:pos="993"/>
          <w:tab w:val="left" w:pos="1134"/>
        </w:tabs>
        <w:spacing w:before="4"/>
        <w:ind w:left="0" w:firstLine="709"/>
        <w:rPr>
          <w:sz w:val="24"/>
          <w:szCs w:val="24"/>
        </w:rPr>
      </w:pPr>
      <w:r w:rsidRPr="0010096F">
        <w:rPr>
          <w:sz w:val="24"/>
          <w:szCs w:val="24"/>
        </w:rPr>
        <w:t>Постановление Правительства Российской Федерации от 28.10.2003 № 648 «Об утверждении Положения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w:t>
      </w:r>
      <w:r w:rsidRPr="0010096F">
        <w:rPr>
          <w:spacing w:val="-15"/>
          <w:sz w:val="24"/>
          <w:szCs w:val="24"/>
        </w:rPr>
        <w:t xml:space="preserve"> </w:t>
      </w:r>
      <w:r w:rsidRPr="0010096F">
        <w:rPr>
          <w:sz w:val="24"/>
          <w:szCs w:val="24"/>
        </w:rPr>
        <w:t>хозяйства, входящих в</w:t>
      </w:r>
      <w:r w:rsidRPr="0010096F">
        <w:rPr>
          <w:spacing w:val="-6"/>
          <w:sz w:val="24"/>
          <w:szCs w:val="24"/>
        </w:rPr>
        <w:t xml:space="preserve"> </w:t>
      </w:r>
      <w:r w:rsidRPr="0010096F">
        <w:rPr>
          <w:sz w:val="24"/>
          <w:szCs w:val="24"/>
        </w:rPr>
        <w:t>единую национальную (общероссийскую)</w:t>
      </w:r>
      <w:r w:rsidRPr="0010096F">
        <w:rPr>
          <w:spacing w:val="-15"/>
          <w:sz w:val="24"/>
          <w:szCs w:val="24"/>
        </w:rPr>
        <w:t xml:space="preserve"> </w:t>
      </w:r>
      <w:r w:rsidRPr="0010096F">
        <w:rPr>
          <w:sz w:val="24"/>
          <w:szCs w:val="24"/>
        </w:rPr>
        <w:t xml:space="preserve">электрическую </w:t>
      </w:r>
      <w:r w:rsidRPr="0010096F">
        <w:rPr>
          <w:spacing w:val="-2"/>
          <w:sz w:val="24"/>
          <w:szCs w:val="24"/>
        </w:rPr>
        <w:t>сеть».</w:t>
      </w:r>
    </w:p>
    <w:p w14:paraId="77186EFF" w14:textId="77777777" w:rsidR="00977FE2" w:rsidRPr="0010096F" w:rsidRDefault="00D46F42" w:rsidP="007900C6">
      <w:pPr>
        <w:pStyle w:val="af5"/>
        <w:numPr>
          <w:ilvl w:val="0"/>
          <w:numId w:val="15"/>
        </w:numPr>
        <w:tabs>
          <w:tab w:val="left" w:pos="993"/>
          <w:tab w:val="left" w:pos="1134"/>
        </w:tabs>
        <w:spacing w:before="4"/>
        <w:ind w:left="0" w:firstLine="709"/>
        <w:rPr>
          <w:sz w:val="24"/>
          <w:szCs w:val="24"/>
        </w:rPr>
      </w:pPr>
      <w:r w:rsidRPr="0010096F">
        <w:rPr>
          <w:sz w:val="24"/>
          <w:szCs w:val="24"/>
        </w:rPr>
        <w:t>Постановление Правительства Российской Федерации от 12.08.2008 № 590 (ред. от 09.01.2014) «О порядке прове</w:t>
      </w:r>
      <w:r w:rsidRPr="0010096F">
        <w:rPr>
          <w:sz w:val="24"/>
          <w:szCs w:val="24"/>
        </w:rPr>
        <w:lastRenderedPageBreak/>
        <w:t xml:space="preserve">дения проверки инвестиционных проектов на предмет эффективности использования средств федерального бюджета, направляемых на капитальные </w:t>
      </w:r>
      <w:r w:rsidRPr="0010096F">
        <w:rPr>
          <w:spacing w:val="-2"/>
          <w:sz w:val="24"/>
          <w:szCs w:val="24"/>
        </w:rPr>
        <w:t>вложения»</w:t>
      </w:r>
    </w:p>
    <w:p w14:paraId="7F672558" w14:textId="77777777" w:rsidR="00977FE2" w:rsidRPr="0010096F" w:rsidRDefault="00D46F42" w:rsidP="007900C6">
      <w:pPr>
        <w:pStyle w:val="af5"/>
        <w:numPr>
          <w:ilvl w:val="0"/>
          <w:numId w:val="15"/>
        </w:numPr>
        <w:tabs>
          <w:tab w:val="left" w:pos="993"/>
          <w:tab w:val="left" w:pos="1134"/>
          <w:tab w:val="left" w:pos="8546"/>
        </w:tabs>
        <w:spacing w:before="1"/>
        <w:ind w:left="0" w:firstLine="709"/>
        <w:rPr>
          <w:sz w:val="24"/>
          <w:szCs w:val="24"/>
        </w:rPr>
      </w:pPr>
      <w:r w:rsidRPr="0010096F">
        <w:rPr>
          <w:sz w:val="24"/>
          <w:szCs w:val="24"/>
        </w:rPr>
        <w:t>Постановление Правительства Российской Федерации от</w:t>
      </w:r>
      <w:r w:rsidRPr="0010096F">
        <w:rPr>
          <w:spacing w:val="-5"/>
          <w:sz w:val="24"/>
          <w:szCs w:val="24"/>
        </w:rPr>
        <w:t xml:space="preserve"> </w:t>
      </w:r>
      <w:r w:rsidRPr="0010096F">
        <w:rPr>
          <w:sz w:val="24"/>
          <w:szCs w:val="24"/>
        </w:rPr>
        <w:t>29.07.2013 №</w:t>
      </w:r>
      <w:r w:rsidRPr="0010096F">
        <w:rPr>
          <w:spacing w:val="-12"/>
          <w:sz w:val="24"/>
          <w:szCs w:val="24"/>
        </w:rPr>
        <w:t xml:space="preserve"> </w:t>
      </w:r>
      <w:r w:rsidRPr="0010096F">
        <w:rPr>
          <w:sz w:val="24"/>
          <w:szCs w:val="24"/>
        </w:rPr>
        <w:t>637 «Об утверждении перечня объектов и технологий, которые относятся к объектам высокой энергетической эффективности в зависимости от применяемых технологий и технических решений и вне зависимости от характеристик объектов, осуществление инвестиций в создание которых является основанием для предоставления инвестиционного налогового кредита, и перечня объектов и технологий, которые относятся к объектам высокой энергетической эффективности на основании соответствия объектов установленным значениям индикатора энергетической эффективности, осуществление инвестиций в создание которых является основанием</w:t>
      </w:r>
      <w:r w:rsidRPr="0010096F">
        <w:rPr>
          <w:spacing w:val="40"/>
          <w:sz w:val="24"/>
          <w:szCs w:val="24"/>
        </w:rPr>
        <w:t xml:space="preserve"> </w:t>
      </w:r>
      <w:r w:rsidRPr="0010096F">
        <w:rPr>
          <w:sz w:val="24"/>
          <w:szCs w:val="24"/>
        </w:rPr>
        <w:t xml:space="preserve">для предоставления инвестиционного налогового кредита». </w:t>
      </w:r>
      <w:r w:rsidRPr="0010096F">
        <w:rPr>
          <w:spacing w:val="-10"/>
          <w:sz w:val="24"/>
          <w:szCs w:val="24"/>
        </w:rPr>
        <w:t>.</w:t>
      </w:r>
    </w:p>
    <w:p w14:paraId="331092C9" w14:textId="77777777" w:rsidR="00977FE2" w:rsidRPr="0010096F" w:rsidRDefault="00D46F42" w:rsidP="007900C6">
      <w:pPr>
        <w:pStyle w:val="af4"/>
        <w:tabs>
          <w:tab w:val="left" w:pos="993"/>
          <w:tab w:val="left" w:pos="1134"/>
        </w:tabs>
        <w:spacing w:before="1"/>
        <w:ind w:firstLine="709"/>
      </w:pPr>
      <w:r w:rsidRPr="0010096F">
        <w:t>10.</w:t>
      </w:r>
      <w:r w:rsidRPr="0010096F">
        <w:rPr>
          <w:spacing w:val="-7"/>
        </w:rPr>
        <w:t xml:space="preserve"> </w:t>
      </w:r>
      <w:r w:rsidRPr="0010096F">
        <w:t>Постановление Правительства Российской Федерации</w:t>
      </w:r>
      <w:r w:rsidRPr="0010096F">
        <w:rPr>
          <w:spacing w:val="-5"/>
        </w:rPr>
        <w:t xml:space="preserve"> </w:t>
      </w:r>
      <w:r w:rsidRPr="0010096F">
        <w:t>от</w:t>
      </w:r>
      <w:r w:rsidRPr="0010096F">
        <w:rPr>
          <w:spacing w:val="-13"/>
        </w:rPr>
        <w:t xml:space="preserve"> </w:t>
      </w:r>
      <w:r w:rsidRPr="0010096F">
        <w:t>24.02.2009</w:t>
      </w:r>
      <w:r w:rsidRPr="0010096F">
        <w:rPr>
          <w:spacing w:val="-15"/>
        </w:rPr>
        <w:t xml:space="preserve"> </w:t>
      </w:r>
      <w:r w:rsidRPr="0010096F">
        <w:t>№</w:t>
      </w:r>
      <w:r w:rsidRPr="0010096F">
        <w:rPr>
          <w:spacing w:val="-13"/>
        </w:rPr>
        <w:t xml:space="preserve"> </w:t>
      </w:r>
      <w:r w:rsidRPr="0010096F">
        <w:t>160</w:t>
      </w:r>
      <w:r w:rsidRPr="0010096F">
        <w:rPr>
          <w:spacing w:val="-3"/>
        </w:rPr>
        <w:t xml:space="preserve"> </w:t>
      </w:r>
      <w:r w:rsidRPr="0010096F">
        <w:t>«О</w:t>
      </w:r>
      <w:r w:rsidRPr="0010096F">
        <w:rPr>
          <w:spacing w:val="-14"/>
        </w:rPr>
        <w:t xml:space="preserve"> </w:t>
      </w:r>
      <w:r w:rsidRPr="0010096F">
        <w:t>порядке установления охранных зон объектов электросетевого хозяйства и особых условий</w:t>
      </w:r>
      <w:r w:rsidRPr="0010096F">
        <w:rPr>
          <w:spacing w:val="40"/>
        </w:rPr>
        <w:t xml:space="preserve"> </w:t>
      </w:r>
      <w:r w:rsidRPr="0010096F">
        <w:t>использования земельных участков, расположенных в границах таких зон».</w:t>
      </w:r>
    </w:p>
    <w:p w14:paraId="1DDBFF90" w14:textId="77777777" w:rsidR="00977FE2" w:rsidRPr="0010096F" w:rsidRDefault="00D46F42" w:rsidP="007900C6">
      <w:pPr>
        <w:pStyle w:val="af5"/>
        <w:numPr>
          <w:ilvl w:val="0"/>
          <w:numId w:val="14"/>
        </w:numPr>
        <w:tabs>
          <w:tab w:val="left" w:pos="993"/>
          <w:tab w:val="left" w:pos="1134"/>
          <w:tab w:val="left" w:pos="1544"/>
        </w:tabs>
        <w:spacing w:before="4"/>
        <w:ind w:left="0" w:firstLine="709"/>
        <w:jc w:val="both"/>
        <w:rPr>
          <w:sz w:val="24"/>
          <w:szCs w:val="24"/>
        </w:rPr>
      </w:pPr>
      <w:r w:rsidRPr="0010096F">
        <w:rPr>
          <w:sz w:val="24"/>
          <w:szCs w:val="24"/>
        </w:rPr>
        <w:t xml:space="preserve">Постановление Правительства Российской Федерации от 31.10.2009 № 879 «Об утверждении Положения о единицах величин, допускаемых к применению в Российской </w:t>
      </w:r>
      <w:r w:rsidRPr="0010096F">
        <w:rPr>
          <w:spacing w:val="-2"/>
          <w:sz w:val="24"/>
          <w:szCs w:val="24"/>
        </w:rPr>
        <w:t>Федерации».</w:t>
      </w:r>
    </w:p>
    <w:p w14:paraId="1BE80949" w14:textId="77777777" w:rsidR="00977FE2" w:rsidRPr="0010096F" w:rsidRDefault="00D46F42" w:rsidP="007900C6">
      <w:pPr>
        <w:pStyle w:val="af5"/>
        <w:numPr>
          <w:ilvl w:val="0"/>
          <w:numId w:val="14"/>
        </w:numPr>
        <w:tabs>
          <w:tab w:val="left" w:pos="993"/>
          <w:tab w:val="left" w:pos="1134"/>
          <w:tab w:val="left" w:pos="1539"/>
        </w:tabs>
        <w:spacing w:before="3"/>
        <w:ind w:left="0" w:firstLine="709"/>
        <w:jc w:val="both"/>
        <w:rPr>
          <w:sz w:val="24"/>
          <w:szCs w:val="24"/>
        </w:rPr>
      </w:pPr>
      <w:r w:rsidRPr="0010096F">
        <w:rPr>
          <w:sz w:val="24"/>
          <w:szCs w:val="24"/>
        </w:rPr>
        <w:t>Постановление Правительства Российской Федерации от 26.12.2014 №1521 «Об утверждении перечня национальных стандартов и сводов правил (частей таких стандартов и сводов правил), в результате применения которых на обяза</w:t>
      </w:r>
      <w:r w:rsidRPr="0010096F">
        <w:rPr>
          <w:sz w:val="24"/>
          <w:szCs w:val="24"/>
        </w:rPr>
        <w:lastRenderedPageBreak/>
        <w:t>тельной основе обеспечивается соблюдение требований Федерального закона «Технический регламент о</w:t>
      </w:r>
      <w:r w:rsidRPr="0010096F">
        <w:rPr>
          <w:spacing w:val="-2"/>
          <w:sz w:val="24"/>
          <w:szCs w:val="24"/>
        </w:rPr>
        <w:t xml:space="preserve"> </w:t>
      </w:r>
      <w:r w:rsidRPr="0010096F">
        <w:rPr>
          <w:sz w:val="24"/>
          <w:szCs w:val="24"/>
        </w:rPr>
        <w:t xml:space="preserve">безопасности зданий и </w:t>
      </w:r>
      <w:r w:rsidRPr="0010096F">
        <w:rPr>
          <w:spacing w:val="-2"/>
          <w:sz w:val="24"/>
          <w:szCs w:val="24"/>
        </w:rPr>
        <w:t>сооружений».</w:t>
      </w:r>
    </w:p>
    <w:p w14:paraId="2FB9046C" w14:textId="77777777" w:rsidR="00977FE2" w:rsidRPr="0010096F" w:rsidRDefault="00D46F42" w:rsidP="007900C6">
      <w:pPr>
        <w:pStyle w:val="af5"/>
        <w:numPr>
          <w:ilvl w:val="0"/>
          <w:numId w:val="14"/>
        </w:numPr>
        <w:tabs>
          <w:tab w:val="left" w:pos="993"/>
          <w:tab w:val="left" w:pos="1134"/>
          <w:tab w:val="left" w:pos="1533"/>
        </w:tabs>
        <w:ind w:left="0" w:firstLine="709"/>
        <w:jc w:val="both"/>
        <w:rPr>
          <w:sz w:val="24"/>
          <w:szCs w:val="24"/>
        </w:rPr>
      </w:pPr>
      <w:r w:rsidRPr="0010096F">
        <w:rPr>
          <w:sz w:val="24"/>
          <w:szCs w:val="24"/>
        </w:rPr>
        <w:t>Постановление Правительства Российской Федерации от 19.02.2015 №138 «Об утверждении правил создания охранных зон отдельных категорий особо</w:t>
      </w:r>
      <w:r w:rsidRPr="0010096F">
        <w:rPr>
          <w:spacing w:val="-6"/>
          <w:sz w:val="24"/>
          <w:szCs w:val="24"/>
        </w:rPr>
        <w:t xml:space="preserve"> </w:t>
      </w:r>
      <w:r w:rsidRPr="0010096F">
        <w:rPr>
          <w:sz w:val="24"/>
          <w:szCs w:val="24"/>
        </w:rPr>
        <w:t>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67EB60F9" w14:textId="77777777" w:rsidR="00977FE2" w:rsidRPr="007900C6" w:rsidRDefault="00D46F42" w:rsidP="007900C6">
      <w:pPr>
        <w:pStyle w:val="af5"/>
        <w:numPr>
          <w:ilvl w:val="0"/>
          <w:numId w:val="14"/>
        </w:numPr>
        <w:tabs>
          <w:tab w:val="left" w:pos="993"/>
          <w:tab w:val="left" w:pos="1134"/>
          <w:tab w:val="left" w:pos="1534"/>
        </w:tabs>
        <w:spacing w:before="2"/>
        <w:ind w:left="0" w:firstLine="709"/>
        <w:jc w:val="both"/>
        <w:rPr>
          <w:sz w:val="24"/>
          <w:szCs w:val="24"/>
        </w:rPr>
      </w:pPr>
      <w:r w:rsidRPr="0010096F">
        <w:rPr>
          <w:sz w:val="24"/>
          <w:szCs w:val="24"/>
        </w:rPr>
        <w:t>Постановление</w:t>
      </w:r>
      <w:r w:rsidRPr="0010096F">
        <w:rPr>
          <w:spacing w:val="9"/>
          <w:sz w:val="24"/>
          <w:szCs w:val="24"/>
        </w:rPr>
        <w:t xml:space="preserve"> </w:t>
      </w:r>
      <w:r w:rsidRPr="0010096F">
        <w:rPr>
          <w:sz w:val="24"/>
          <w:szCs w:val="24"/>
        </w:rPr>
        <w:t>Главного</w:t>
      </w:r>
      <w:r w:rsidRPr="0010096F">
        <w:rPr>
          <w:spacing w:val="9"/>
          <w:sz w:val="24"/>
          <w:szCs w:val="24"/>
        </w:rPr>
        <w:t xml:space="preserve"> </w:t>
      </w:r>
      <w:r w:rsidRPr="0010096F">
        <w:rPr>
          <w:sz w:val="24"/>
          <w:szCs w:val="24"/>
        </w:rPr>
        <w:t>государственного</w:t>
      </w:r>
      <w:r w:rsidRPr="0010096F">
        <w:rPr>
          <w:spacing w:val="-6"/>
          <w:sz w:val="24"/>
          <w:szCs w:val="24"/>
        </w:rPr>
        <w:t xml:space="preserve"> </w:t>
      </w:r>
      <w:r w:rsidRPr="0010096F">
        <w:rPr>
          <w:sz w:val="24"/>
          <w:szCs w:val="24"/>
        </w:rPr>
        <w:t>врача</w:t>
      </w:r>
      <w:r w:rsidRPr="0010096F">
        <w:rPr>
          <w:spacing w:val="-10"/>
          <w:sz w:val="24"/>
          <w:szCs w:val="24"/>
        </w:rPr>
        <w:t xml:space="preserve"> </w:t>
      </w:r>
      <w:r w:rsidRPr="0010096F">
        <w:rPr>
          <w:sz w:val="24"/>
          <w:szCs w:val="24"/>
        </w:rPr>
        <w:t>Российской</w:t>
      </w:r>
      <w:r w:rsidRPr="0010096F">
        <w:rPr>
          <w:spacing w:val="10"/>
          <w:sz w:val="24"/>
          <w:szCs w:val="24"/>
        </w:rPr>
        <w:t xml:space="preserve"> </w:t>
      </w:r>
      <w:r w:rsidRPr="0010096F">
        <w:rPr>
          <w:sz w:val="24"/>
          <w:szCs w:val="24"/>
        </w:rPr>
        <w:t>Федерации</w:t>
      </w:r>
      <w:r w:rsidRPr="0010096F">
        <w:rPr>
          <w:spacing w:val="4"/>
          <w:sz w:val="24"/>
          <w:szCs w:val="24"/>
        </w:rPr>
        <w:t xml:space="preserve"> </w:t>
      </w:r>
      <w:r w:rsidRPr="0010096F">
        <w:rPr>
          <w:sz w:val="24"/>
          <w:szCs w:val="24"/>
        </w:rPr>
        <w:t>от</w:t>
      </w:r>
      <w:r w:rsidRPr="0010096F">
        <w:rPr>
          <w:spacing w:val="-10"/>
          <w:sz w:val="24"/>
          <w:szCs w:val="24"/>
        </w:rPr>
        <w:t xml:space="preserve"> </w:t>
      </w:r>
      <w:r w:rsidRPr="0010096F">
        <w:rPr>
          <w:spacing w:val="-2"/>
          <w:sz w:val="24"/>
          <w:szCs w:val="24"/>
        </w:rPr>
        <w:t xml:space="preserve">09.09.2010 </w:t>
      </w:r>
      <w:r w:rsidRPr="007900C6">
        <w:rPr>
          <w:sz w:val="24"/>
          <w:szCs w:val="24"/>
        </w:rPr>
        <w:t>№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14:paraId="4BF42412" w14:textId="77777777" w:rsidR="00977FE2" w:rsidRPr="0010096F" w:rsidRDefault="00D46F42" w:rsidP="007900C6">
      <w:pPr>
        <w:pStyle w:val="af5"/>
        <w:numPr>
          <w:ilvl w:val="0"/>
          <w:numId w:val="14"/>
        </w:numPr>
        <w:tabs>
          <w:tab w:val="left" w:pos="993"/>
          <w:tab w:val="left" w:pos="1134"/>
          <w:tab w:val="left" w:pos="1487"/>
        </w:tabs>
        <w:spacing w:before="76"/>
        <w:ind w:left="0" w:firstLine="709"/>
        <w:jc w:val="both"/>
        <w:rPr>
          <w:sz w:val="24"/>
          <w:szCs w:val="24"/>
        </w:rPr>
      </w:pPr>
      <w:r w:rsidRPr="004F5939">
        <w:rPr>
          <w:sz w:val="24"/>
          <w:szCs w:val="24"/>
        </w:rPr>
        <w:t>Федеральный</w:t>
      </w:r>
      <w:r w:rsidRPr="0010096F">
        <w:rPr>
          <w:spacing w:val="25"/>
          <w:sz w:val="24"/>
          <w:szCs w:val="24"/>
        </w:rPr>
        <w:t xml:space="preserve"> </w:t>
      </w:r>
      <w:r w:rsidRPr="0010096F">
        <w:rPr>
          <w:sz w:val="24"/>
          <w:szCs w:val="24"/>
        </w:rPr>
        <w:t>закон</w:t>
      </w:r>
      <w:r w:rsidRPr="0010096F">
        <w:rPr>
          <w:spacing w:val="3"/>
          <w:sz w:val="24"/>
          <w:szCs w:val="24"/>
        </w:rPr>
        <w:t xml:space="preserve"> </w:t>
      </w:r>
      <w:r w:rsidRPr="0010096F">
        <w:rPr>
          <w:sz w:val="24"/>
          <w:szCs w:val="24"/>
        </w:rPr>
        <w:t>«Об электроэнергетике»</w:t>
      </w:r>
      <w:r w:rsidRPr="0010096F">
        <w:rPr>
          <w:spacing w:val="-24"/>
          <w:sz w:val="24"/>
          <w:szCs w:val="24"/>
        </w:rPr>
        <w:t xml:space="preserve"> </w:t>
      </w:r>
      <w:r w:rsidRPr="0010096F">
        <w:rPr>
          <w:sz w:val="24"/>
          <w:szCs w:val="24"/>
        </w:rPr>
        <w:t>от</w:t>
      </w:r>
      <w:r w:rsidRPr="0010096F">
        <w:rPr>
          <w:spacing w:val="-12"/>
          <w:sz w:val="24"/>
          <w:szCs w:val="24"/>
        </w:rPr>
        <w:t xml:space="preserve"> </w:t>
      </w:r>
      <w:r w:rsidRPr="0010096F">
        <w:rPr>
          <w:sz w:val="24"/>
          <w:szCs w:val="24"/>
        </w:rPr>
        <w:t>26.03.2003</w:t>
      </w:r>
      <w:r w:rsidRPr="0010096F">
        <w:rPr>
          <w:spacing w:val="18"/>
          <w:sz w:val="24"/>
          <w:szCs w:val="24"/>
        </w:rPr>
        <w:t xml:space="preserve"> </w:t>
      </w:r>
      <w:r w:rsidRPr="0010096F">
        <w:rPr>
          <w:sz w:val="24"/>
          <w:szCs w:val="24"/>
        </w:rPr>
        <w:t>№</w:t>
      </w:r>
      <w:r w:rsidRPr="0010096F">
        <w:rPr>
          <w:spacing w:val="-4"/>
          <w:sz w:val="24"/>
          <w:szCs w:val="24"/>
        </w:rPr>
        <w:t xml:space="preserve"> </w:t>
      </w:r>
      <w:r w:rsidRPr="0010096F">
        <w:rPr>
          <w:sz w:val="24"/>
          <w:szCs w:val="24"/>
        </w:rPr>
        <w:t>35-</w:t>
      </w:r>
      <w:r w:rsidRPr="0010096F">
        <w:rPr>
          <w:spacing w:val="-5"/>
          <w:sz w:val="24"/>
          <w:szCs w:val="24"/>
        </w:rPr>
        <w:t>ФЗ.</w:t>
      </w:r>
    </w:p>
    <w:p w14:paraId="7018AACA" w14:textId="77777777" w:rsidR="00977FE2" w:rsidRPr="0010096F" w:rsidRDefault="00D46F42" w:rsidP="007900C6">
      <w:pPr>
        <w:pStyle w:val="af5"/>
        <w:numPr>
          <w:ilvl w:val="0"/>
          <w:numId w:val="14"/>
        </w:numPr>
        <w:tabs>
          <w:tab w:val="left" w:pos="993"/>
          <w:tab w:val="left" w:pos="1134"/>
          <w:tab w:val="left" w:pos="1487"/>
        </w:tabs>
        <w:spacing w:before="7"/>
        <w:ind w:left="0" w:firstLine="709"/>
        <w:jc w:val="both"/>
        <w:rPr>
          <w:sz w:val="24"/>
          <w:szCs w:val="24"/>
        </w:rPr>
      </w:pPr>
      <w:r w:rsidRPr="0010096F">
        <w:rPr>
          <w:sz w:val="24"/>
          <w:szCs w:val="24"/>
        </w:rPr>
        <w:t>Федеральный</w:t>
      </w:r>
      <w:r w:rsidRPr="0010096F">
        <w:rPr>
          <w:spacing w:val="11"/>
          <w:sz w:val="24"/>
          <w:szCs w:val="24"/>
        </w:rPr>
        <w:t xml:space="preserve"> </w:t>
      </w:r>
      <w:r w:rsidRPr="0010096F">
        <w:rPr>
          <w:sz w:val="24"/>
          <w:szCs w:val="24"/>
        </w:rPr>
        <w:t>закон</w:t>
      </w:r>
      <w:r w:rsidRPr="0010096F">
        <w:rPr>
          <w:spacing w:val="5"/>
          <w:sz w:val="24"/>
          <w:szCs w:val="24"/>
        </w:rPr>
        <w:t xml:space="preserve"> </w:t>
      </w:r>
      <w:r w:rsidRPr="0010096F">
        <w:rPr>
          <w:sz w:val="24"/>
          <w:szCs w:val="24"/>
        </w:rPr>
        <w:t>«Об</w:t>
      </w:r>
      <w:r w:rsidRPr="0010096F">
        <w:rPr>
          <w:spacing w:val="-8"/>
          <w:sz w:val="24"/>
          <w:szCs w:val="24"/>
        </w:rPr>
        <w:t xml:space="preserve"> </w:t>
      </w:r>
      <w:r w:rsidRPr="0010096F">
        <w:rPr>
          <w:sz w:val="24"/>
          <w:szCs w:val="24"/>
        </w:rPr>
        <w:t>обеспечении</w:t>
      </w:r>
      <w:r w:rsidRPr="0010096F">
        <w:rPr>
          <w:spacing w:val="1"/>
          <w:sz w:val="24"/>
          <w:szCs w:val="24"/>
        </w:rPr>
        <w:t xml:space="preserve"> </w:t>
      </w:r>
      <w:r w:rsidRPr="0010096F">
        <w:rPr>
          <w:sz w:val="24"/>
          <w:szCs w:val="24"/>
        </w:rPr>
        <w:t>единства измерений»</w:t>
      </w:r>
      <w:r w:rsidRPr="0010096F">
        <w:rPr>
          <w:spacing w:val="1"/>
          <w:sz w:val="24"/>
          <w:szCs w:val="24"/>
        </w:rPr>
        <w:t xml:space="preserve"> </w:t>
      </w:r>
      <w:r w:rsidRPr="0010096F">
        <w:rPr>
          <w:sz w:val="24"/>
          <w:szCs w:val="24"/>
        </w:rPr>
        <w:t>от</w:t>
      </w:r>
      <w:r w:rsidRPr="0010096F">
        <w:rPr>
          <w:spacing w:val="-11"/>
          <w:sz w:val="24"/>
          <w:szCs w:val="24"/>
        </w:rPr>
        <w:t xml:space="preserve"> </w:t>
      </w:r>
      <w:r w:rsidRPr="0010096F">
        <w:rPr>
          <w:sz w:val="24"/>
          <w:szCs w:val="24"/>
        </w:rPr>
        <w:t>26.06.2008 №</w:t>
      </w:r>
      <w:r w:rsidRPr="0010096F">
        <w:rPr>
          <w:spacing w:val="-10"/>
          <w:sz w:val="24"/>
          <w:szCs w:val="24"/>
        </w:rPr>
        <w:t xml:space="preserve"> </w:t>
      </w:r>
      <w:r w:rsidRPr="0010096F">
        <w:rPr>
          <w:sz w:val="24"/>
          <w:szCs w:val="24"/>
        </w:rPr>
        <w:t>102-</w:t>
      </w:r>
      <w:r w:rsidRPr="0010096F">
        <w:rPr>
          <w:spacing w:val="-5"/>
          <w:sz w:val="24"/>
          <w:szCs w:val="24"/>
        </w:rPr>
        <w:t>ФЗ.</w:t>
      </w:r>
    </w:p>
    <w:p w14:paraId="7D5D08EE" w14:textId="77777777" w:rsidR="00977FE2" w:rsidRPr="0010096F" w:rsidRDefault="00D46F42" w:rsidP="007900C6">
      <w:pPr>
        <w:pStyle w:val="af5"/>
        <w:numPr>
          <w:ilvl w:val="0"/>
          <w:numId w:val="14"/>
        </w:numPr>
        <w:tabs>
          <w:tab w:val="left" w:pos="993"/>
          <w:tab w:val="left" w:pos="1134"/>
          <w:tab w:val="left" w:pos="1487"/>
        </w:tabs>
        <w:spacing w:before="3"/>
        <w:ind w:left="0" w:firstLine="709"/>
        <w:jc w:val="both"/>
        <w:rPr>
          <w:sz w:val="24"/>
          <w:szCs w:val="24"/>
        </w:rPr>
      </w:pPr>
      <w:r w:rsidRPr="0010096F">
        <w:rPr>
          <w:sz w:val="24"/>
          <w:szCs w:val="24"/>
        </w:rPr>
        <w:t>Федеральный</w:t>
      </w:r>
      <w:r w:rsidRPr="0010096F">
        <w:rPr>
          <w:spacing w:val="9"/>
          <w:sz w:val="24"/>
          <w:szCs w:val="24"/>
        </w:rPr>
        <w:t xml:space="preserve"> </w:t>
      </w:r>
      <w:r w:rsidRPr="0010096F">
        <w:rPr>
          <w:sz w:val="24"/>
          <w:szCs w:val="24"/>
        </w:rPr>
        <w:t>закон</w:t>
      </w:r>
      <w:r w:rsidRPr="0010096F">
        <w:rPr>
          <w:spacing w:val="1"/>
          <w:sz w:val="24"/>
          <w:szCs w:val="24"/>
        </w:rPr>
        <w:t xml:space="preserve"> </w:t>
      </w:r>
      <w:r w:rsidRPr="0010096F">
        <w:rPr>
          <w:sz w:val="24"/>
          <w:szCs w:val="24"/>
        </w:rPr>
        <w:t>«О</w:t>
      </w:r>
      <w:r w:rsidRPr="0010096F">
        <w:rPr>
          <w:spacing w:val="-8"/>
          <w:sz w:val="24"/>
          <w:szCs w:val="24"/>
        </w:rPr>
        <w:t xml:space="preserve"> </w:t>
      </w:r>
      <w:r w:rsidRPr="0010096F">
        <w:rPr>
          <w:sz w:val="24"/>
          <w:szCs w:val="24"/>
        </w:rPr>
        <w:t>техническом</w:t>
      </w:r>
      <w:r w:rsidRPr="0010096F">
        <w:rPr>
          <w:spacing w:val="15"/>
          <w:sz w:val="24"/>
          <w:szCs w:val="24"/>
        </w:rPr>
        <w:t xml:space="preserve"> </w:t>
      </w:r>
      <w:r w:rsidRPr="0010096F">
        <w:rPr>
          <w:sz w:val="24"/>
          <w:szCs w:val="24"/>
        </w:rPr>
        <w:t>регулировании»</w:t>
      </w:r>
      <w:r w:rsidRPr="0010096F">
        <w:rPr>
          <w:spacing w:val="-15"/>
          <w:sz w:val="24"/>
          <w:szCs w:val="24"/>
        </w:rPr>
        <w:t xml:space="preserve"> </w:t>
      </w:r>
      <w:r w:rsidRPr="0010096F">
        <w:rPr>
          <w:sz w:val="24"/>
          <w:szCs w:val="24"/>
        </w:rPr>
        <w:t>от</w:t>
      </w:r>
      <w:r w:rsidRPr="0010096F">
        <w:rPr>
          <w:spacing w:val="-5"/>
          <w:sz w:val="24"/>
          <w:szCs w:val="24"/>
        </w:rPr>
        <w:t xml:space="preserve"> </w:t>
      </w:r>
      <w:r w:rsidRPr="0010096F">
        <w:rPr>
          <w:sz w:val="24"/>
          <w:szCs w:val="24"/>
        </w:rPr>
        <w:t>27.12.2002</w:t>
      </w:r>
      <w:r w:rsidRPr="0010096F">
        <w:rPr>
          <w:spacing w:val="4"/>
          <w:sz w:val="24"/>
          <w:szCs w:val="24"/>
        </w:rPr>
        <w:t xml:space="preserve"> </w:t>
      </w:r>
      <w:r w:rsidRPr="0010096F">
        <w:rPr>
          <w:sz w:val="24"/>
          <w:szCs w:val="24"/>
        </w:rPr>
        <w:t>№</w:t>
      </w:r>
      <w:r w:rsidRPr="0010096F">
        <w:rPr>
          <w:spacing w:val="-10"/>
          <w:sz w:val="24"/>
          <w:szCs w:val="24"/>
        </w:rPr>
        <w:t xml:space="preserve"> </w:t>
      </w:r>
      <w:r w:rsidRPr="0010096F">
        <w:rPr>
          <w:sz w:val="24"/>
          <w:szCs w:val="24"/>
        </w:rPr>
        <w:t>184-</w:t>
      </w:r>
      <w:r w:rsidRPr="0010096F">
        <w:rPr>
          <w:spacing w:val="-5"/>
          <w:sz w:val="24"/>
          <w:szCs w:val="24"/>
        </w:rPr>
        <w:t>ФЗ.</w:t>
      </w:r>
    </w:p>
    <w:p w14:paraId="752C94E8" w14:textId="77777777" w:rsidR="00977FE2" w:rsidRPr="0010096F" w:rsidRDefault="00D46F42" w:rsidP="007900C6">
      <w:pPr>
        <w:pStyle w:val="af5"/>
        <w:numPr>
          <w:ilvl w:val="0"/>
          <w:numId w:val="14"/>
        </w:numPr>
        <w:tabs>
          <w:tab w:val="left" w:pos="993"/>
          <w:tab w:val="left" w:pos="1134"/>
          <w:tab w:val="left" w:pos="1487"/>
        </w:tabs>
        <w:spacing w:before="3"/>
        <w:ind w:left="0" w:firstLine="709"/>
        <w:jc w:val="both"/>
        <w:rPr>
          <w:sz w:val="24"/>
          <w:szCs w:val="24"/>
        </w:rPr>
      </w:pPr>
      <w:r w:rsidRPr="0010096F">
        <w:rPr>
          <w:sz w:val="24"/>
          <w:szCs w:val="24"/>
        </w:rPr>
        <w:t>Федеральный</w:t>
      </w:r>
      <w:r w:rsidRPr="0010096F">
        <w:rPr>
          <w:spacing w:val="13"/>
          <w:sz w:val="24"/>
          <w:szCs w:val="24"/>
        </w:rPr>
        <w:t xml:space="preserve"> </w:t>
      </w:r>
      <w:r w:rsidRPr="0010096F">
        <w:rPr>
          <w:sz w:val="24"/>
          <w:szCs w:val="24"/>
        </w:rPr>
        <w:t>закон</w:t>
      </w:r>
      <w:r w:rsidRPr="0010096F">
        <w:rPr>
          <w:spacing w:val="2"/>
          <w:sz w:val="24"/>
          <w:szCs w:val="24"/>
        </w:rPr>
        <w:t xml:space="preserve"> </w:t>
      </w:r>
      <w:r w:rsidRPr="0010096F">
        <w:rPr>
          <w:sz w:val="24"/>
          <w:szCs w:val="24"/>
        </w:rPr>
        <w:t>«О</w:t>
      </w:r>
      <w:r w:rsidRPr="0010096F">
        <w:rPr>
          <w:spacing w:val="-3"/>
          <w:sz w:val="24"/>
          <w:szCs w:val="24"/>
        </w:rPr>
        <w:t xml:space="preserve"> </w:t>
      </w:r>
      <w:r w:rsidRPr="0010096F">
        <w:rPr>
          <w:sz w:val="24"/>
          <w:szCs w:val="24"/>
        </w:rPr>
        <w:t>связи»</w:t>
      </w:r>
      <w:r w:rsidRPr="0010096F">
        <w:rPr>
          <w:spacing w:val="-7"/>
          <w:sz w:val="24"/>
          <w:szCs w:val="24"/>
        </w:rPr>
        <w:t xml:space="preserve"> </w:t>
      </w:r>
      <w:r w:rsidRPr="0010096F">
        <w:rPr>
          <w:sz w:val="24"/>
          <w:szCs w:val="24"/>
        </w:rPr>
        <w:t>от</w:t>
      </w:r>
      <w:r w:rsidRPr="0010096F">
        <w:rPr>
          <w:spacing w:val="-9"/>
          <w:sz w:val="24"/>
          <w:szCs w:val="24"/>
        </w:rPr>
        <w:t xml:space="preserve"> </w:t>
      </w:r>
      <w:r w:rsidRPr="0010096F">
        <w:rPr>
          <w:sz w:val="24"/>
          <w:szCs w:val="24"/>
        </w:rPr>
        <w:t>07.07.2003</w:t>
      </w:r>
      <w:r w:rsidRPr="0010096F">
        <w:rPr>
          <w:spacing w:val="6"/>
          <w:sz w:val="24"/>
          <w:szCs w:val="24"/>
        </w:rPr>
        <w:t xml:space="preserve"> </w:t>
      </w:r>
      <w:r w:rsidRPr="0010096F">
        <w:rPr>
          <w:sz w:val="24"/>
          <w:szCs w:val="24"/>
        </w:rPr>
        <w:t>№</w:t>
      </w:r>
      <w:r w:rsidRPr="0010096F">
        <w:rPr>
          <w:spacing w:val="-13"/>
          <w:sz w:val="24"/>
          <w:szCs w:val="24"/>
        </w:rPr>
        <w:t xml:space="preserve"> </w:t>
      </w:r>
      <w:r w:rsidRPr="0010096F">
        <w:rPr>
          <w:sz w:val="24"/>
          <w:szCs w:val="24"/>
        </w:rPr>
        <w:t>126-</w:t>
      </w:r>
      <w:r w:rsidRPr="0010096F">
        <w:rPr>
          <w:spacing w:val="-5"/>
          <w:sz w:val="24"/>
          <w:szCs w:val="24"/>
        </w:rPr>
        <w:t>ФЗ.</w:t>
      </w:r>
    </w:p>
    <w:p w14:paraId="4A5991A0" w14:textId="77777777" w:rsidR="00977FE2" w:rsidRPr="0010096F" w:rsidRDefault="00D46F42" w:rsidP="007900C6">
      <w:pPr>
        <w:pStyle w:val="af5"/>
        <w:numPr>
          <w:ilvl w:val="0"/>
          <w:numId w:val="14"/>
        </w:numPr>
        <w:tabs>
          <w:tab w:val="left" w:pos="993"/>
          <w:tab w:val="left" w:pos="1134"/>
          <w:tab w:val="left" w:pos="1482"/>
        </w:tabs>
        <w:spacing w:before="2"/>
        <w:ind w:left="0" w:firstLine="709"/>
        <w:jc w:val="both"/>
        <w:rPr>
          <w:sz w:val="24"/>
          <w:szCs w:val="24"/>
        </w:rPr>
      </w:pPr>
      <w:r w:rsidRPr="0010096F">
        <w:rPr>
          <w:sz w:val="24"/>
          <w:szCs w:val="24"/>
        </w:rPr>
        <w:t>Федеральный</w:t>
      </w:r>
      <w:r w:rsidRPr="0010096F">
        <w:rPr>
          <w:spacing w:val="15"/>
          <w:sz w:val="24"/>
          <w:szCs w:val="24"/>
        </w:rPr>
        <w:t xml:space="preserve"> </w:t>
      </w:r>
      <w:r w:rsidRPr="0010096F">
        <w:rPr>
          <w:sz w:val="24"/>
          <w:szCs w:val="24"/>
        </w:rPr>
        <w:t>закон</w:t>
      </w:r>
      <w:r w:rsidRPr="0010096F">
        <w:rPr>
          <w:spacing w:val="1"/>
          <w:sz w:val="24"/>
          <w:szCs w:val="24"/>
        </w:rPr>
        <w:t xml:space="preserve"> </w:t>
      </w:r>
      <w:r w:rsidRPr="0010096F">
        <w:rPr>
          <w:sz w:val="24"/>
          <w:szCs w:val="24"/>
        </w:rPr>
        <w:t>«Об</w:t>
      </w:r>
      <w:r w:rsidRPr="0010096F">
        <w:rPr>
          <w:spacing w:val="-8"/>
          <w:sz w:val="24"/>
          <w:szCs w:val="24"/>
        </w:rPr>
        <w:t xml:space="preserve"> </w:t>
      </w:r>
      <w:r w:rsidRPr="0010096F">
        <w:rPr>
          <w:sz w:val="24"/>
          <w:szCs w:val="24"/>
        </w:rPr>
        <w:t>охране</w:t>
      </w:r>
      <w:r w:rsidRPr="0010096F">
        <w:rPr>
          <w:spacing w:val="-1"/>
          <w:sz w:val="24"/>
          <w:szCs w:val="24"/>
        </w:rPr>
        <w:t xml:space="preserve"> </w:t>
      </w:r>
      <w:r w:rsidRPr="0010096F">
        <w:rPr>
          <w:sz w:val="24"/>
          <w:szCs w:val="24"/>
        </w:rPr>
        <w:t>окружающей</w:t>
      </w:r>
      <w:r w:rsidRPr="0010096F">
        <w:rPr>
          <w:spacing w:val="11"/>
          <w:sz w:val="24"/>
          <w:szCs w:val="24"/>
        </w:rPr>
        <w:t xml:space="preserve"> </w:t>
      </w:r>
      <w:r w:rsidRPr="0010096F">
        <w:rPr>
          <w:sz w:val="24"/>
          <w:szCs w:val="24"/>
        </w:rPr>
        <w:t>среды»</w:t>
      </w:r>
      <w:r w:rsidRPr="0010096F">
        <w:rPr>
          <w:spacing w:val="-3"/>
          <w:sz w:val="24"/>
          <w:szCs w:val="24"/>
        </w:rPr>
        <w:t xml:space="preserve"> </w:t>
      </w:r>
      <w:r w:rsidRPr="0010096F">
        <w:rPr>
          <w:sz w:val="24"/>
          <w:szCs w:val="24"/>
        </w:rPr>
        <w:t>от</w:t>
      </w:r>
      <w:r w:rsidRPr="0010096F">
        <w:rPr>
          <w:spacing w:val="-6"/>
          <w:sz w:val="24"/>
          <w:szCs w:val="24"/>
        </w:rPr>
        <w:t xml:space="preserve"> </w:t>
      </w:r>
      <w:r w:rsidRPr="0010096F">
        <w:rPr>
          <w:sz w:val="24"/>
          <w:szCs w:val="24"/>
        </w:rPr>
        <w:t>10.01.2002 №</w:t>
      </w:r>
      <w:r w:rsidRPr="0010096F">
        <w:rPr>
          <w:spacing w:val="-15"/>
          <w:sz w:val="24"/>
          <w:szCs w:val="24"/>
        </w:rPr>
        <w:t xml:space="preserve"> </w:t>
      </w:r>
      <w:r w:rsidRPr="0010096F">
        <w:rPr>
          <w:spacing w:val="-5"/>
          <w:sz w:val="24"/>
          <w:szCs w:val="24"/>
        </w:rPr>
        <w:t>7.</w:t>
      </w:r>
    </w:p>
    <w:p w14:paraId="69347F04" w14:textId="77777777" w:rsidR="00977FE2" w:rsidRPr="0010096F" w:rsidRDefault="00D46F42" w:rsidP="007900C6">
      <w:pPr>
        <w:pStyle w:val="af5"/>
        <w:numPr>
          <w:ilvl w:val="0"/>
          <w:numId w:val="14"/>
        </w:numPr>
        <w:tabs>
          <w:tab w:val="left" w:pos="993"/>
          <w:tab w:val="left" w:pos="1134"/>
          <w:tab w:val="left" w:pos="1482"/>
        </w:tabs>
        <w:spacing w:before="3"/>
        <w:ind w:left="0" w:firstLine="709"/>
        <w:jc w:val="both"/>
        <w:rPr>
          <w:sz w:val="24"/>
          <w:szCs w:val="24"/>
        </w:rPr>
      </w:pPr>
      <w:r w:rsidRPr="0010096F">
        <w:rPr>
          <w:sz w:val="24"/>
          <w:szCs w:val="24"/>
        </w:rPr>
        <w:t>Федеральный</w:t>
      </w:r>
      <w:r w:rsidRPr="0010096F">
        <w:rPr>
          <w:spacing w:val="18"/>
          <w:sz w:val="24"/>
          <w:szCs w:val="24"/>
        </w:rPr>
        <w:t xml:space="preserve"> </w:t>
      </w:r>
      <w:r w:rsidRPr="0010096F">
        <w:rPr>
          <w:sz w:val="24"/>
          <w:szCs w:val="24"/>
        </w:rPr>
        <w:t>закон</w:t>
      </w:r>
      <w:r w:rsidRPr="0010096F">
        <w:rPr>
          <w:spacing w:val="2"/>
          <w:sz w:val="24"/>
          <w:szCs w:val="24"/>
        </w:rPr>
        <w:t xml:space="preserve"> </w:t>
      </w:r>
      <w:r w:rsidRPr="0010096F">
        <w:rPr>
          <w:sz w:val="24"/>
          <w:szCs w:val="24"/>
        </w:rPr>
        <w:t>«Об</w:t>
      </w:r>
      <w:r w:rsidRPr="0010096F">
        <w:rPr>
          <w:spacing w:val="-6"/>
          <w:sz w:val="24"/>
          <w:szCs w:val="24"/>
        </w:rPr>
        <w:t xml:space="preserve"> </w:t>
      </w:r>
      <w:r w:rsidRPr="0010096F">
        <w:rPr>
          <w:sz w:val="24"/>
          <w:szCs w:val="24"/>
        </w:rPr>
        <w:t>охране</w:t>
      </w:r>
      <w:r w:rsidRPr="0010096F">
        <w:rPr>
          <w:spacing w:val="-12"/>
          <w:sz w:val="24"/>
          <w:szCs w:val="24"/>
        </w:rPr>
        <w:t xml:space="preserve"> </w:t>
      </w:r>
      <w:r w:rsidRPr="0010096F">
        <w:rPr>
          <w:sz w:val="24"/>
          <w:szCs w:val="24"/>
        </w:rPr>
        <w:t>атмосферного</w:t>
      </w:r>
      <w:r w:rsidRPr="0010096F">
        <w:rPr>
          <w:spacing w:val="18"/>
          <w:sz w:val="24"/>
          <w:szCs w:val="24"/>
        </w:rPr>
        <w:t xml:space="preserve"> </w:t>
      </w:r>
      <w:r w:rsidRPr="0010096F">
        <w:rPr>
          <w:sz w:val="24"/>
          <w:szCs w:val="24"/>
        </w:rPr>
        <w:t>воздуха»</w:t>
      </w:r>
      <w:r w:rsidRPr="0010096F">
        <w:rPr>
          <w:spacing w:val="-4"/>
          <w:sz w:val="24"/>
          <w:szCs w:val="24"/>
        </w:rPr>
        <w:t xml:space="preserve"> </w:t>
      </w:r>
      <w:r w:rsidRPr="0010096F">
        <w:rPr>
          <w:sz w:val="24"/>
          <w:szCs w:val="24"/>
        </w:rPr>
        <w:t>от</w:t>
      </w:r>
      <w:r w:rsidRPr="0010096F">
        <w:rPr>
          <w:spacing w:val="-11"/>
          <w:sz w:val="24"/>
          <w:szCs w:val="24"/>
        </w:rPr>
        <w:t xml:space="preserve"> </w:t>
      </w:r>
      <w:r w:rsidRPr="0010096F">
        <w:rPr>
          <w:sz w:val="24"/>
          <w:szCs w:val="24"/>
        </w:rPr>
        <w:t>04.05.1999</w:t>
      </w:r>
      <w:r w:rsidRPr="0010096F">
        <w:rPr>
          <w:spacing w:val="15"/>
          <w:sz w:val="24"/>
          <w:szCs w:val="24"/>
        </w:rPr>
        <w:t xml:space="preserve"> </w:t>
      </w:r>
      <w:r w:rsidRPr="0010096F">
        <w:rPr>
          <w:sz w:val="24"/>
          <w:szCs w:val="24"/>
        </w:rPr>
        <w:t>№</w:t>
      </w:r>
      <w:r w:rsidRPr="0010096F">
        <w:rPr>
          <w:spacing w:val="-14"/>
          <w:sz w:val="24"/>
          <w:szCs w:val="24"/>
        </w:rPr>
        <w:t xml:space="preserve"> </w:t>
      </w:r>
      <w:r w:rsidRPr="0010096F">
        <w:rPr>
          <w:spacing w:val="-5"/>
          <w:sz w:val="24"/>
          <w:szCs w:val="24"/>
        </w:rPr>
        <w:t>96.</w:t>
      </w:r>
    </w:p>
    <w:p w14:paraId="1DF998C4" w14:textId="77777777" w:rsidR="00977FE2" w:rsidRPr="0010096F" w:rsidRDefault="00D46F42" w:rsidP="007900C6">
      <w:pPr>
        <w:pStyle w:val="af5"/>
        <w:numPr>
          <w:ilvl w:val="0"/>
          <w:numId w:val="14"/>
        </w:numPr>
        <w:tabs>
          <w:tab w:val="left" w:pos="993"/>
          <w:tab w:val="left" w:pos="1134"/>
          <w:tab w:val="left" w:pos="1481"/>
        </w:tabs>
        <w:spacing w:before="9"/>
        <w:ind w:left="0" w:firstLine="709"/>
        <w:jc w:val="both"/>
        <w:rPr>
          <w:sz w:val="24"/>
          <w:szCs w:val="24"/>
        </w:rPr>
      </w:pPr>
      <w:r w:rsidRPr="0010096F">
        <w:rPr>
          <w:sz w:val="24"/>
          <w:szCs w:val="24"/>
        </w:rPr>
        <w:t>Федеральный закон «О защите населения и территорий от чрезвычайных ситуаций природного и техногенного</w:t>
      </w:r>
      <w:r w:rsidRPr="0010096F">
        <w:rPr>
          <w:spacing w:val="40"/>
          <w:sz w:val="24"/>
          <w:szCs w:val="24"/>
        </w:rPr>
        <w:t xml:space="preserve"> </w:t>
      </w:r>
      <w:r w:rsidRPr="0010096F">
        <w:rPr>
          <w:sz w:val="24"/>
          <w:szCs w:val="24"/>
        </w:rPr>
        <w:t>характера» от 21.12.1994 № 68-ФЗ.</w:t>
      </w:r>
    </w:p>
    <w:p w14:paraId="0B6668A7" w14:textId="77777777" w:rsidR="00977FE2" w:rsidRPr="0010096F" w:rsidRDefault="00D46F42" w:rsidP="007900C6">
      <w:pPr>
        <w:pStyle w:val="af5"/>
        <w:numPr>
          <w:ilvl w:val="0"/>
          <w:numId w:val="14"/>
        </w:numPr>
        <w:tabs>
          <w:tab w:val="left" w:pos="993"/>
          <w:tab w:val="left" w:pos="1134"/>
          <w:tab w:val="left" w:pos="1482"/>
        </w:tabs>
        <w:spacing w:before="4"/>
        <w:ind w:left="0" w:firstLine="709"/>
        <w:jc w:val="both"/>
        <w:rPr>
          <w:sz w:val="24"/>
          <w:szCs w:val="24"/>
        </w:rPr>
      </w:pPr>
      <w:r w:rsidRPr="0010096F">
        <w:rPr>
          <w:sz w:val="24"/>
          <w:szCs w:val="24"/>
        </w:rPr>
        <w:lastRenderedPageBreak/>
        <w:t>Федеральный</w:t>
      </w:r>
      <w:r w:rsidRPr="0010096F">
        <w:rPr>
          <w:spacing w:val="11"/>
          <w:sz w:val="24"/>
          <w:szCs w:val="24"/>
        </w:rPr>
        <w:t xml:space="preserve"> </w:t>
      </w:r>
      <w:r w:rsidRPr="0010096F">
        <w:rPr>
          <w:sz w:val="24"/>
          <w:szCs w:val="24"/>
        </w:rPr>
        <w:t>закон</w:t>
      </w:r>
      <w:r w:rsidRPr="0010096F">
        <w:rPr>
          <w:spacing w:val="1"/>
          <w:sz w:val="24"/>
          <w:szCs w:val="24"/>
        </w:rPr>
        <w:t xml:space="preserve"> </w:t>
      </w:r>
      <w:r w:rsidRPr="0010096F">
        <w:rPr>
          <w:sz w:val="24"/>
          <w:szCs w:val="24"/>
        </w:rPr>
        <w:t>«О</w:t>
      </w:r>
      <w:r w:rsidRPr="0010096F">
        <w:rPr>
          <w:spacing w:val="-11"/>
          <w:sz w:val="24"/>
          <w:szCs w:val="24"/>
        </w:rPr>
        <w:t xml:space="preserve"> </w:t>
      </w:r>
      <w:r w:rsidRPr="0010096F">
        <w:rPr>
          <w:sz w:val="24"/>
          <w:szCs w:val="24"/>
        </w:rPr>
        <w:t>пожарной</w:t>
      </w:r>
      <w:r w:rsidRPr="0010096F">
        <w:rPr>
          <w:spacing w:val="6"/>
          <w:sz w:val="24"/>
          <w:szCs w:val="24"/>
        </w:rPr>
        <w:t xml:space="preserve"> </w:t>
      </w:r>
      <w:r w:rsidRPr="0010096F">
        <w:rPr>
          <w:sz w:val="24"/>
          <w:szCs w:val="24"/>
        </w:rPr>
        <w:t>безопасности»</w:t>
      </w:r>
      <w:r w:rsidRPr="0010096F">
        <w:rPr>
          <w:spacing w:val="6"/>
          <w:sz w:val="24"/>
          <w:szCs w:val="24"/>
        </w:rPr>
        <w:t xml:space="preserve"> </w:t>
      </w:r>
      <w:r w:rsidRPr="0010096F">
        <w:rPr>
          <w:sz w:val="24"/>
          <w:szCs w:val="24"/>
        </w:rPr>
        <w:t>от</w:t>
      </w:r>
      <w:r w:rsidRPr="0010096F">
        <w:rPr>
          <w:spacing w:val="-10"/>
          <w:sz w:val="24"/>
          <w:szCs w:val="24"/>
        </w:rPr>
        <w:t xml:space="preserve"> </w:t>
      </w:r>
      <w:r w:rsidRPr="0010096F">
        <w:rPr>
          <w:sz w:val="24"/>
          <w:szCs w:val="24"/>
        </w:rPr>
        <w:t>21.12.1994 №</w:t>
      </w:r>
      <w:r w:rsidRPr="0010096F">
        <w:rPr>
          <w:spacing w:val="-15"/>
          <w:sz w:val="24"/>
          <w:szCs w:val="24"/>
        </w:rPr>
        <w:t xml:space="preserve"> </w:t>
      </w:r>
      <w:r w:rsidRPr="0010096F">
        <w:rPr>
          <w:sz w:val="24"/>
          <w:szCs w:val="24"/>
        </w:rPr>
        <w:t>69-</w:t>
      </w:r>
      <w:r w:rsidRPr="0010096F">
        <w:rPr>
          <w:spacing w:val="-5"/>
          <w:sz w:val="24"/>
          <w:szCs w:val="24"/>
        </w:rPr>
        <w:t>ФЗ.</w:t>
      </w:r>
    </w:p>
    <w:p w14:paraId="72C99326" w14:textId="77777777" w:rsidR="00977FE2" w:rsidRPr="0010096F" w:rsidRDefault="00D46F42" w:rsidP="007900C6">
      <w:pPr>
        <w:pStyle w:val="af5"/>
        <w:numPr>
          <w:ilvl w:val="0"/>
          <w:numId w:val="14"/>
        </w:numPr>
        <w:tabs>
          <w:tab w:val="left" w:pos="993"/>
          <w:tab w:val="left" w:pos="1134"/>
        </w:tabs>
        <w:spacing w:before="2"/>
        <w:ind w:left="0" w:firstLine="709"/>
        <w:jc w:val="both"/>
        <w:rPr>
          <w:sz w:val="24"/>
          <w:szCs w:val="24"/>
        </w:rPr>
      </w:pPr>
      <w:r w:rsidRPr="0010096F">
        <w:rPr>
          <w:sz w:val="24"/>
          <w:szCs w:val="24"/>
        </w:rPr>
        <w:t>Федеральный закон «О промышленной безопасности опасных производственных объектов» от 21.07.1997 № 116-ФЗ.</w:t>
      </w:r>
    </w:p>
    <w:p w14:paraId="3A1F19C2" w14:textId="77777777" w:rsidR="00977FE2" w:rsidRPr="0010096F" w:rsidRDefault="00D46F42" w:rsidP="007900C6">
      <w:pPr>
        <w:pStyle w:val="af5"/>
        <w:numPr>
          <w:ilvl w:val="0"/>
          <w:numId w:val="14"/>
        </w:numPr>
        <w:tabs>
          <w:tab w:val="left" w:pos="993"/>
          <w:tab w:val="left" w:pos="1134"/>
        </w:tabs>
        <w:ind w:left="0" w:firstLine="709"/>
        <w:jc w:val="both"/>
        <w:rPr>
          <w:sz w:val="24"/>
          <w:szCs w:val="24"/>
        </w:rPr>
      </w:pPr>
      <w:r w:rsidRPr="0010096F">
        <w:rPr>
          <w:sz w:val="24"/>
          <w:szCs w:val="24"/>
        </w:rPr>
        <w:t>Федеральный закон «Технический регламент о требованиях пожарной безопасности» от 22.07.2008 № 123-ФЗ.</w:t>
      </w:r>
    </w:p>
    <w:p w14:paraId="562BF22E" w14:textId="77777777" w:rsidR="00977FE2" w:rsidRPr="0010096F" w:rsidRDefault="00D46F42" w:rsidP="007900C6">
      <w:pPr>
        <w:pStyle w:val="af5"/>
        <w:numPr>
          <w:ilvl w:val="0"/>
          <w:numId w:val="14"/>
        </w:numPr>
        <w:tabs>
          <w:tab w:val="left" w:pos="993"/>
          <w:tab w:val="left" w:pos="1134"/>
        </w:tabs>
        <w:spacing w:before="4"/>
        <w:ind w:left="0" w:firstLine="709"/>
        <w:jc w:val="both"/>
        <w:rPr>
          <w:sz w:val="24"/>
          <w:szCs w:val="24"/>
        </w:rPr>
      </w:pPr>
      <w:r w:rsidRPr="0010096F">
        <w:rPr>
          <w:sz w:val="24"/>
          <w:szCs w:val="24"/>
        </w:rPr>
        <w:t>Федеральный закон «Технический регламент о</w:t>
      </w:r>
      <w:r w:rsidRPr="0010096F">
        <w:rPr>
          <w:spacing w:val="-13"/>
          <w:sz w:val="24"/>
          <w:szCs w:val="24"/>
        </w:rPr>
        <w:t xml:space="preserve"> </w:t>
      </w:r>
      <w:r w:rsidRPr="0010096F">
        <w:rPr>
          <w:sz w:val="24"/>
          <w:szCs w:val="24"/>
        </w:rPr>
        <w:t>безопасности зданий и</w:t>
      </w:r>
      <w:r w:rsidRPr="0010096F">
        <w:rPr>
          <w:spacing w:val="-6"/>
          <w:sz w:val="24"/>
          <w:szCs w:val="24"/>
        </w:rPr>
        <w:t xml:space="preserve"> </w:t>
      </w:r>
      <w:r w:rsidRPr="0010096F">
        <w:rPr>
          <w:sz w:val="24"/>
          <w:szCs w:val="24"/>
        </w:rPr>
        <w:t>сооружений» от 30.12.2009 № 384-ФЗ.</w:t>
      </w:r>
    </w:p>
    <w:p w14:paraId="6EF6AC38" w14:textId="77777777" w:rsidR="00977FE2" w:rsidRPr="0010096F" w:rsidRDefault="00D46F42" w:rsidP="007900C6">
      <w:pPr>
        <w:pStyle w:val="af5"/>
        <w:numPr>
          <w:ilvl w:val="0"/>
          <w:numId w:val="14"/>
        </w:numPr>
        <w:tabs>
          <w:tab w:val="left" w:pos="993"/>
          <w:tab w:val="left" w:pos="1134"/>
        </w:tabs>
        <w:spacing w:before="4"/>
        <w:ind w:left="0" w:firstLine="709"/>
        <w:jc w:val="both"/>
        <w:rPr>
          <w:sz w:val="24"/>
          <w:szCs w:val="24"/>
        </w:rPr>
      </w:pPr>
      <w:r w:rsidRPr="0010096F">
        <w:rPr>
          <w:sz w:val="24"/>
          <w:szCs w:val="24"/>
        </w:rPr>
        <w:t>Федеральный закон «О внесении изменений в Градостроительный</w:t>
      </w:r>
      <w:r w:rsidRPr="0010096F">
        <w:rPr>
          <w:spacing w:val="-3"/>
          <w:sz w:val="24"/>
          <w:szCs w:val="24"/>
        </w:rPr>
        <w:t xml:space="preserve"> </w:t>
      </w:r>
      <w:r w:rsidRPr="0010096F">
        <w:rPr>
          <w:sz w:val="24"/>
          <w:szCs w:val="24"/>
        </w:rPr>
        <w:t>кодекс Российской Федерации и отдельные законодательные акты Российской Федерации в части вопросов территориального планирования» от 20.03.2011 № 41-ФЗ.</w:t>
      </w:r>
    </w:p>
    <w:p w14:paraId="0839D490" w14:textId="77777777" w:rsidR="00977FE2" w:rsidRPr="0010096F" w:rsidRDefault="00D46F42" w:rsidP="007900C6">
      <w:pPr>
        <w:pStyle w:val="af5"/>
        <w:numPr>
          <w:ilvl w:val="0"/>
          <w:numId w:val="14"/>
        </w:numPr>
        <w:tabs>
          <w:tab w:val="left" w:pos="993"/>
          <w:tab w:val="left" w:pos="1134"/>
        </w:tabs>
        <w:spacing w:before="3"/>
        <w:ind w:left="0" w:firstLine="709"/>
        <w:jc w:val="both"/>
        <w:rPr>
          <w:sz w:val="24"/>
          <w:szCs w:val="24"/>
        </w:rPr>
      </w:pPr>
      <w:r w:rsidRPr="0010096F">
        <w:rPr>
          <w:sz w:val="24"/>
          <w:szCs w:val="24"/>
        </w:rPr>
        <w:t>Федеральный</w:t>
      </w:r>
      <w:r w:rsidRPr="0010096F">
        <w:rPr>
          <w:spacing w:val="3"/>
          <w:sz w:val="24"/>
          <w:szCs w:val="24"/>
        </w:rPr>
        <w:t xml:space="preserve"> </w:t>
      </w:r>
      <w:r w:rsidRPr="0010096F">
        <w:rPr>
          <w:sz w:val="24"/>
          <w:szCs w:val="24"/>
        </w:rPr>
        <w:t>закон</w:t>
      </w:r>
      <w:r w:rsidRPr="0010096F">
        <w:rPr>
          <w:spacing w:val="-4"/>
          <w:sz w:val="24"/>
          <w:szCs w:val="24"/>
        </w:rPr>
        <w:t xml:space="preserve"> </w:t>
      </w:r>
      <w:r w:rsidRPr="0010096F">
        <w:rPr>
          <w:sz w:val="24"/>
          <w:szCs w:val="24"/>
        </w:rPr>
        <w:t>«Об</w:t>
      </w:r>
      <w:r w:rsidRPr="0010096F">
        <w:rPr>
          <w:spacing w:val="-7"/>
          <w:sz w:val="24"/>
          <w:szCs w:val="24"/>
        </w:rPr>
        <w:t xml:space="preserve"> </w:t>
      </w:r>
      <w:r w:rsidRPr="0010096F">
        <w:rPr>
          <w:sz w:val="24"/>
          <w:szCs w:val="24"/>
        </w:rPr>
        <w:t>отходах</w:t>
      </w:r>
      <w:r w:rsidRPr="0010096F">
        <w:rPr>
          <w:spacing w:val="5"/>
          <w:sz w:val="24"/>
          <w:szCs w:val="24"/>
        </w:rPr>
        <w:t xml:space="preserve"> </w:t>
      </w:r>
      <w:r w:rsidRPr="0010096F">
        <w:rPr>
          <w:sz w:val="24"/>
          <w:szCs w:val="24"/>
        </w:rPr>
        <w:t>производства</w:t>
      </w:r>
      <w:r w:rsidRPr="0010096F">
        <w:rPr>
          <w:spacing w:val="6"/>
          <w:sz w:val="24"/>
          <w:szCs w:val="24"/>
        </w:rPr>
        <w:t xml:space="preserve"> </w:t>
      </w:r>
      <w:r w:rsidRPr="0010096F">
        <w:rPr>
          <w:sz w:val="24"/>
          <w:szCs w:val="24"/>
        </w:rPr>
        <w:t>и</w:t>
      </w:r>
      <w:r w:rsidRPr="0010096F">
        <w:rPr>
          <w:spacing w:val="-10"/>
          <w:sz w:val="24"/>
          <w:szCs w:val="24"/>
        </w:rPr>
        <w:t xml:space="preserve"> </w:t>
      </w:r>
      <w:r w:rsidRPr="0010096F">
        <w:rPr>
          <w:sz w:val="24"/>
          <w:szCs w:val="24"/>
        </w:rPr>
        <w:t>потребления»</w:t>
      </w:r>
      <w:r w:rsidRPr="0010096F">
        <w:rPr>
          <w:spacing w:val="3"/>
          <w:sz w:val="24"/>
          <w:szCs w:val="24"/>
        </w:rPr>
        <w:t xml:space="preserve"> </w:t>
      </w:r>
      <w:r w:rsidRPr="0010096F">
        <w:rPr>
          <w:sz w:val="24"/>
          <w:szCs w:val="24"/>
        </w:rPr>
        <w:t>от</w:t>
      </w:r>
      <w:r w:rsidRPr="0010096F">
        <w:rPr>
          <w:spacing w:val="-5"/>
          <w:sz w:val="24"/>
          <w:szCs w:val="24"/>
        </w:rPr>
        <w:t xml:space="preserve"> </w:t>
      </w:r>
      <w:r w:rsidRPr="0010096F">
        <w:rPr>
          <w:sz w:val="24"/>
          <w:szCs w:val="24"/>
        </w:rPr>
        <w:t>24.06.1998</w:t>
      </w:r>
      <w:r w:rsidRPr="0010096F">
        <w:rPr>
          <w:spacing w:val="-16"/>
          <w:sz w:val="24"/>
          <w:szCs w:val="24"/>
        </w:rPr>
        <w:t xml:space="preserve"> </w:t>
      </w:r>
      <w:r w:rsidRPr="0010096F">
        <w:rPr>
          <w:sz w:val="24"/>
          <w:szCs w:val="24"/>
        </w:rPr>
        <w:t>№89-</w:t>
      </w:r>
      <w:r w:rsidRPr="0010096F">
        <w:rPr>
          <w:spacing w:val="-5"/>
          <w:sz w:val="24"/>
          <w:szCs w:val="24"/>
        </w:rPr>
        <w:t>ФЗ.</w:t>
      </w:r>
    </w:p>
    <w:p w14:paraId="2D9C414D" w14:textId="77777777" w:rsidR="00977FE2" w:rsidRPr="0010096F" w:rsidRDefault="00D46F42" w:rsidP="007900C6">
      <w:pPr>
        <w:pStyle w:val="af5"/>
        <w:numPr>
          <w:ilvl w:val="0"/>
          <w:numId w:val="14"/>
        </w:numPr>
        <w:tabs>
          <w:tab w:val="left" w:pos="993"/>
          <w:tab w:val="left" w:pos="1134"/>
        </w:tabs>
        <w:ind w:left="0" w:firstLine="709"/>
        <w:jc w:val="both"/>
        <w:rPr>
          <w:sz w:val="24"/>
          <w:szCs w:val="24"/>
        </w:rPr>
      </w:pPr>
      <w:r w:rsidRPr="0010096F">
        <w:rPr>
          <w:sz w:val="24"/>
          <w:szCs w:val="24"/>
        </w:rPr>
        <w:t>Федеральный</w:t>
      </w:r>
      <w:r w:rsidRPr="0010096F">
        <w:rPr>
          <w:spacing w:val="80"/>
          <w:sz w:val="24"/>
          <w:szCs w:val="24"/>
        </w:rPr>
        <w:t xml:space="preserve"> </w:t>
      </w:r>
      <w:r w:rsidRPr="0010096F">
        <w:rPr>
          <w:sz w:val="24"/>
          <w:szCs w:val="24"/>
        </w:rPr>
        <w:t>закон</w:t>
      </w:r>
      <w:r w:rsidRPr="0010096F">
        <w:rPr>
          <w:spacing w:val="80"/>
          <w:sz w:val="24"/>
          <w:szCs w:val="24"/>
        </w:rPr>
        <w:t xml:space="preserve"> </w:t>
      </w:r>
      <w:r w:rsidRPr="0010096F">
        <w:rPr>
          <w:sz w:val="24"/>
          <w:szCs w:val="24"/>
        </w:rPr>
        <w:t>«О</w:t>
      </w:r>
      <w:r w:rsidRPr="0010096F">
        <w:rPr>
          <w:spacing w:val="40"/>
          <w:sz w:val="24"/>
          <w:szCs w:val="24"/>
        </w:rPr>
        <w:t xml:space="preserve"> </w:t>
      </w:r>
      <w:r w:rsidRPr="0010096F">
        <w:rPr>
          <w:sz w:val="24"/>
          <w:szCs w:val="24"/>
        </w:rPr>
        <w:t>санитарно-эпидемиологическом</w:t>
      </w:r>
      <w:r w:rsidRPr="0010096F">
        <w:rPr>
          <w:spacing w:val="40"/>
          <w:sz w:val="24"/>
          <w:szCs w:val="24"/>
        </w:rPr>
        <w:t xml:space="preserve"> </w:t>
      </w:r>
      <w:r w:rsidRPr="0010096F">
        <w:rPr>
          <w:sz w:val="24"/>
          <w:szCs w:val="24"/>
        </w:rPr>
        <w:t>благополучии</w:t>
      </w:r>
      <w:r w:rsidRPr="0010096F">
        <w:rPr>
          <w:spacing w:val="80"/>
          <w:sz w:val="24"/>
          <w:szCs w:val="24"/>
        </w:rPr>
        <w:t xml:space="preserve"> </w:t>
      </w:r>
      <w:r w:rsidRPr="0010096F">
        <w:rPr>
          <w:sz w:val="24"/>
          <w:szCs w:val="24"/>
        </w:rPr>
        <w:t>населения» от 30.03.1999 № 52-ФЗ.</w:t>
      </w:r>
    </w:p>
    <w:p w14:paraId="5E81E829" w14:textId="77777777" w:rsidR="00977FE2" w:rsidRPr="0010096F" w:rsidRDefault="00D46F42" w:rsidP="007900C6">
      <w:pPr>
        <w:pStyle w:val="af5"/>
        <w:numPr>
          <w:ilvl w:val="0"/>
          <w:numId w:val="14"/>
        </w:numPr>
        <w:tabs>
          <w:tab w:val="left" w:pos="993"/>
          <w:tab w:val="left" w:pos="1134"/>
        </w:tabs>
        <w:ind w:left="0" w:firstLine="709"/>
        <w:jc w:val="both"/>
        <w:rPr>
          <w:sz w:val="24"/>
          <w:szCs w:val="24"/>
        </w:rPr>
      </w:pPr>
      <w:r w:rsidRPr="0010096F">
        <w:rPr>
          <w:sz w:val="24"/>
          <w:szCs w:val="24"/>
        </w:rPr>
        <w:t>Федеральный</w:t>
      </w:r>
      <w:r w:rsidRPr="0010096F">
        <w:rPr>
          <w:spacing w:val="9"/>
          <w:sz w:val="24"/>
          <w:szCs w:val="24"/>
        </w:rPr>
        <w:t xml:space="preserve"> </w:t>
      </w:r>
      <w:r w:rsidRPr="0010096F">
        <w:rPr>
          <w:sz w:val="24"/>
          <w:szCs w:val="24"/>
        </w:rPr>
        <w:t>закон</w:t>
      </w:r>
      <w:r w:rsidRPr="0010096F">
        <w:rPr>
          <w:spacing w:val="-2"/>
          <w:sz w:val="24"/>
          <w:szCs w:val="24"/>
        </w:rPr>
        <w:t xml:space="preserve"> </w:t>
      </w:r>
      <w:r w:rsidRPr="0010096F">
        <w:rPr>
          <w:sz w:val="24"/>
          <w:szCs w:val="24"/>
        </w:rPr>
        <w:t>«О</w:t>
      </w:r>
      <w:r w:rsidRPr="0010096F">
        <w:rPr>
          <w:spacing w:val="-9"/>
          <w:sz w:val="24"/>
          <w:szCs w:val="24"/>
        </w:rPr>
        <w:t xml:space="preserve"> </w:t>
      </w:r>
      <w:r w:rsidRPr="0010096F">
        <w:rPr>
          <w:sz w:val="24"/>
          <w:szCs w:val="24"/>
        </w:rPr>
        <w:t>водоснабжении</w:t>
      </w:r>
      <w:r w:rsidRPr="0010096F">
        <w:rPr>
          <w:spacing w:val="14"/>
          <w:sz w:val="24"/>
          <w:szCs w:val="24"/>
        </w:rPr>
        <w:t xml:space="preserve"> </w:t>
      </w:r>
      <w:r w:rsidRPr="0010096F">
        <w:rPr>
          <w:sz w:val="24"/>
          <w:szCs w:val="24"/>
        </w:rPr>
        <w:t>и</w:t>
      </w:r>
      <w:r w:rsidRPr="0010096F">
        <w:rPr>
          <w:spacing w:val="-5"/>
          <w:sz w:val="24"/>
          <w:szCs w:val="24"/>
        </w:rPr>
        <w:t xml:space="preserve"> </w:t>
      </w:r>
      <w:r w:rsidRPr="0010096F">
        <w:rPr>
          <w:sz w:val="24"/>
          <w:szCs w:val="24"/>
        </w:rPr>
        <w:t>водоотведении»</w:t>
      </w:r>
      <w:r w:rsidRPr="0010096F">
        <w:rPr>
          <w:spacing w:val="-20"/>
          <w:sz w:val="24"/>
          <w:szCs w:val="24"/>
        </w:rPr>
        <w:t xml:space="preserve"> </w:t>
      </w:r>
      <w:r w:rsidRPr="0010096F">
        <w:rPr>
          <w:sz w:val="24"/>
          <w:szCs w:val="24"/>
        </w:rPr>
        <w:t>от</w:t>
      </w:r>
      <w:r w:rsidRPr="0010096F">
        <w:rPr>
          <w:spacing w:val="-8"/>
          <w:sz w:val="24"/>
          <w:szCs w:val="24"/>
        </w:rPr>
        <w:t xml:space="preserve"> </w:t>
      </w:r>
      <w:r w:rsidRPr="0010096F">
        <w:rPr>
          <w:sz w:val="24"/>
          <w:szCs w:val="24"/>
        </w:rPr>
        <w:t>07.12.2011</w:t>
      </w:r>
      <w:r w:rsidRPr="0010096F">
        <w:rPr>
          <w:spacing w:val="16"/>
          <w:sz w:val="24"/>
          <w:szCs w:val="24"/>
        </w:rPr>
        <w:t xml:space="preserve"> </w:t>
      </w:r>
      <w:r w:rsidRPr="0010096F">
        <w:rPr>
          <w:sz w:val="24"/>
          <w:szCs w:val="24"/>
        </w:rPr>
        <w:t>№</w:t>
      </w:r>
      <w:r w:rsidRPr="0010096F">
        <w:rPr>
          <w:spacing w:val="-13"/>
          <w:sz w:val="24"/>
          <w:szCs w:val="24"/>
        </w:rPr>
        <w:t xml:space="preserve"> </w:t>
      </w:r>
      <w:r w:rsidRPr="0010096F">
        <w:rPr>
          <w:sz w:val="24"/>
          <w:szCs w:val="24"/>
        </w:rPr>
        <w:t>416-</w:t>
      </w:r>
      <w:r w:rsidRPr="0010096F">
        <w:rPr>
          <w:spacing w:val="-5"/>
          <w:sz w:val="24"/>
          <w:szCs w:val="24"/>
        </w:rPr>
        <w:t>ФЗ.</w:t>
      </w:r>
    </w:p>
    <w:p w14:paraId="38B447C9" w14:textId="77777777" w:rsidR="00977FE2" w:rsidRPr="007900C6" w:rsidRDefault="00D46F42" w:rsidP="007900C6">
      <w:pPr>
        <w:pStyle w:val="af5"/>
        <w:numPr>
          <w:ilvl w:val="0"/>
          <w:numId w:val="14"/>
        </w:numPr>
        <w:tabs>
          <w:tab w:val="left" w:pos="993"/>
          <w:tab w:val="left" w:pos="1134"/>
        </w:tabs>
        <w:spacing w:before="7"/>
        <w:ind w:left="0" w:firstLine="709"/>
        <w:jc w:val="both"/>
        <w:rPr>
          <w:sz w:val="24"/>
          <w:szCs w:val="24"/>
        </w:rPr>
      </w:pPr>
      <w:r w:rsidRPr="0010096F">
        <w:rPr>
          <w:sz w:val="24"/>
          <w:szCs w:val="24"/>
        </w:rPr>
        <w:t>Федеральный</w:t>
      </w:r>
      <w:r w:rsidRPr="0010096F">
        <w:rPr>
          <w:spacing w:val="26"/>
          <w:sz w:val="24"/>
          <w:szCs w:val="24"/>
        </w:rPr>
        <w:t xml:space="preserve"> </w:t>
      </w:r>
      <w:r w:rsidRPr="0010096F">
        <w:rPr>
          <w:sz w:val="24"/>
          <w:szCs w:val="24"/>
        </w:rPr>
        <w:t>закон</w:t>
      </w:r>
      <w:r w:rsidRPr="0010096F">
        <w:rPr>
          <w:spacing w:val="69"/>
          <w:sz w:val="24"/>
          <w:szCs w:val="24"/>
        </w:rPr>
        <w:t xml:space="preserve"> </w:t>
      </w:r>
      <w:r w:rsidRPr="0010096F">
        <w:rPr>
          <w:sz w:val="24"/>
          <w:szCs w:val="24"/>
        </w:rPr>
        <w:t>«О</w:t>
      </w:r>
      <w:r w:rsidRPr="0010096F">
        <w:rPr>
          <w:spacing w:val="54"/>
          <w:sz w:val="24"/>
          <w:szCs w:val="24"/>
        </w:rPr>
        <w:t xml:space="preserve"> </w:t>
      </w:r>
      <w:r w:rsidRPr="0010096F">
        <w:rPr>
          <w:sz w:val="24"/>
          <w:szCs w:val="24"/>
        </w:rPr>
        <w:t>Государственном</w:t>
      </w:r>
      <w:r w:rsidRPr="0010096F">
        <w:rPr>
          <w:spacing w:val="56"/>
          <w:sz w:val="24"/>
          <w:szCs w:val="24"/>
        </w:rPr>
        <w:t xml:space="preserve"> </w:t>
      </w:r>
      <w:r w:rsidRPr="0010096F">
        <w:rPr>
          <w:sz w:val="24"/>
          <w:szCs w:val="24"/>
        </w:rPr>
        <w:t>кадастре</w:t>
      </w:r>
      <w:r w:rsidRPr="0010096F">
        <w:rPr>
          <w:spacing w:val="67"/>
          <w:sz w:val="24"/>
          <w:szCs w:val="24"/>
        </w:rPr>
        <w:t xml:space="preserve"> </w:t>
      </w:r>
      <w:r w:rsidRPr="0010096F">
        <w:rPr>
          <w:sz w:val="24"/>
          <w:szCs w:val="24"/>
        </w:rPr>
        <w:t>недвижимости»</w:t>
      </w:r>
      <w:r w:rsidRPr="0010096F">
        <w:rPr>
          <w:spacing w:val="76"/>
          <w:sz w:val="24"/>
          <w:szCs w:val="24"/>
        </w:rPr>
        <w:t xml:space="preserve"> </w:t>
      </w:r>
      <w:r w:rsidRPr="0010096F">
        <w:rPr>
          <w:sz w:val="24"/>
          <w:szCs w:val="24"/>
        </w:rPr>
        <w:t>от</w:t>
      </w:r>
      <w:r w:rsidRPr="0010096F">
        <w:rPr>
          <w:spacing w:val="60"/>
          <w:sz w:val="24"/>
          <w:szCs w:val="24"/>
        </w:rPr>
        <w:t xml:space="preserve"> </w:t>
      </w:r>
      <w:r w:rsidRPr="0010096F">
        <w:rPr>
          <w:spacing w:val="-2"/>
          <w:sz w:val="24"/>
          <w:szCs w:val="24"/>
        </w:rPr>
        <w:t xml:space="preserve">24.07.2007 </w:t>
      </w:r>
      <w:r w:rsidRPr="007900C6">
        <w:rPr>
          <w:spacing w:val="-2"/>
          <w:sz w:val="24"/>
          <w:szCs w:val="24"/>
        </w:rPr>
        <w:t>№221-</w:t>
      </w:r>
      <w:r w:rsidRPr="007900C6">
        <w:rPr>
          <w:spacing w:val="-5"/>
          <w:sz w:val="24"/>
          <w:szCs w:val="24"/>
        </w:rPr>
        <w:t>ФЗ;</w:t>
      </w:r>
    </w:p>
    <w:p w14:paraId="7732AA28" w14:textId="77777777" w:rsidR="00977FE2" w:rsidRPr="0010096F" w:rsidRDefault="00D46F42" w:rsidP="007900C6">
      <w:pPr>
        <w:pStyle w:val="af5"/>
        <w:numPr>
          <w:ilvl w:val="0"/>
          <w:numId w:val="14"/>
        </w:numPr>
        <w:tabs>
          <w:tab w:val="left" w:pos="993"/>
          <w:tab w:val="left" w:pos="1134"/>
        </w:tabs>
        <w:spacing w:before="3"/>
        <w:ind w:left="0" w:firstLine="709"/>
        <w:jc w:val="both"/>
        <w:rPr>
          <w:sz w:val="24"/>
          <w:szCs w:val="24"/>
        </w:rPr>
      </w:pPr>
      <w:r w:rsidRPr="004F5939">
        <w:rPr>
          <w:sz w:val="24"/>
          <w:szCs w:val="24"/>
        </w:rPr>
        <w:t>Закон</w:t>
      </w:r>
      <w:r w:rsidRPr="0010096F">
        <w:rPr>
          <w:spacing w:val="4"/>
          <w:sz w:val="24"/>
          <w:szCs w:val="24"/>
        </w:rPr>
        <w:t xml:space="preserve"> </w:t>
      </w:r>
      <w:r w:rsidRPr="0010096F">
        <w:rPr>
          <w:sz w:val="24"/>
          <w:szCs w:val="24"/>
        </w:rPr>
        <w:t>от</w:t>
      </w:r>
      <w:r w:rsidRPr="0010096F">
        <w:rPr>
          <w:spacing w:val="-6"/>
          <w:sz w:val="24"/>
          <w:szCs w:val="24"/>
        </w:rPr>
        <w:t xml:space="preserve"> </w:t>
      </w:r>
      <w:r w:rsidRPr="0010096F">
        <w:rPr>
          <w:sz w:val="24"/>
          <w:szCs w:val="24"/>
        </w:rPr>
        <w:t>21.02.1992</w:t>
      </w:r>
      <w:r w:rsidRPr="0010096F">
        <w:rPr>
          <w:spacing w:val="13"/>
          <w:sz w:val="24"/>
          <w:szCs w:val="24"/>
        </w:rPr>
        <w:t xml:space="preserve"> </w:t>
      </w:r>
      <w:r w:rsidRPr="0010096F">
        <w:rPr>
          <w:sz w:val="24"/>
          <w:szCs w:val="24"/>
        </w:rPr>
        <w:t>№</w:t>
      </w:r>
      <w:r w:rsidRPr="0010096F">
        <w:rPr>
          <w:spacing w:val="-3"/>
          <w:sz w:val="24"/>
          <w:szCs w:val="24"/>
        </w:rPr>
        <w:t xml:space="preserve"> </w:t>
      </w:r>
      <w:r w:rsidRPr="0010096F">
        <w:rPr>
          <w:sz w:val="24"/>
          <w:szCs w:val="24"/>
        </w:rPr>
        <w:t>2395-1</w:t>
      </w:r>
      <w:r w:rsidRPr="0010096F">
        <w:rPr>
          <w:spacing w:val="10"/>
          <w:sz w:val="24"/>
          <w:szCs w:val="24"/>
        </w:rPr>
        <w:t xml:space="preserve"> </w:t>
      </w:r>
      <w:r w:rsidRPr="0010096F">
        <w:rPr>
          <w:sz w:val="24"/>
          <w:szCs w:val="24"/>
        </w:rPr>
        <w:t>«О</w:t>
      </w:r>
      <w:r w:rsidRPr="0010096F">
        <w:rPr>
          <w:spacing w:val="-4"/>
          <w:sz w:val="24"/>
          <w:szCs w:val="24"/>
        </w:rPr>
        <w:t xml:space="preserve"> </w:t>
      </w:r>
      <w:r w:rsidRPr="0010096F">
        <w:rPr>
          <w:spacing w:val="-2"/>
          <w:sz w:val="24"/>
          <w:szCs w:val="24"/>
        </w:rPr>
        <w:t>недрах».</w:t>
      </w:r>
    </w:p>
    <w:p w14:paraId="6DB6ACF3" w14:textId="77777777" w:rsidR="00977FE2" w:rsidRPr="0010096F" w:rsidRDefault="00D46F42" w:rsidP="007900C6">
      <w:pPr>
        <w:pStyle w:val="af5"/>
        <w:numPr>
          <w:ilvl w:val="0"/>
          <w:numId w:val="14"/>
        </w:numPr>
        <w:tabs>
          <w:tab w:val="left" w:pos="993"/>
          <w:tab w:val="left" w:pos="1134"/>
        </w:tabs>
        <w:spacing w:before="1"/>
        <w:ind w:left="0" w:firstLine="709"/>
        <w:jc w:val="both"/>
        <w:rPr>
          <w:sz w:val="24"/>
          <w:szCs w:val="24"/>
        </w:rPr>
      </w:pPr>
      <w:r w:rsidRPr="0010096F">
        <w:rPr>
          <w:sz w:val="24"/>
          <w:szCs w:val="24"/>
        </w:rPr>
        <w:t>Приказ Рослесхоза от</w:t>
      </w:r>
      <w:r w:rsidRPr="0010096F">
        <w:rPr>
          <w:spacing w:val="-10"/>
          <w:sz w:val="24"/>
          <w:szCs w:val="24"/>
        </w:rPr>
        <w:t xml:space="preserve"> </w:t>
      </w:r>
      <w:r w:rsidRPr="0010096F">
        <w:rPr>
          <w:sz w:val="24"/>
          <w:szCs w:val="24"/>
        </w:rPr>
        <w:t>10.06.2011 №</w:t>
      </w:r>
      <w:r w:rsidRPr="0010096F">
        <w:rPr>
          <w:spacing w:val="-12"/>
          <w:sz w:val="24"/>
          <w:szCs w:val="24"/>
        </w:rPr>
        <w:t xml:space="preserve"> </w:t>
      </w:r>
      <w:r w:rsidRPr="0010096F">
        <w:rPr>
          <w:sz w:val="24"/>
          <w:szCs w:val="24"/>
        </w:rPr>
        <w:t>223</w:t>
      </w:r>
      <w:r w:rsidRPr="0010096F">
        <w:rPr>
          <w:spacing w:val="-6"/>
          <w:sz w:val="24"/>
          <w:szCs w:val="24"/>
        </w:rPr>
        <w:t xml:space="preserve"> </w:t>
      </w:r>
      <w:r w:rsidRPr="0010096F">
        <w:rPr>
          <w:sz w:val="24"/>
          <w:szCs w:val="24"/>
        </w:rPr>
        <w:t>«Об утверждении Правил</w:t>
      </w:r>
      <w:r w:rsidRPr="0010096F">
        <w:rPr>
          <w:spacing w:val="-1"/>
          <w:sz w:val="24"/>
          <w:szCs w:val="24"/>
        </w:rPr>
        <w:t xml:space="preserve"> </w:t>
      </w:r>
      <w:r w:rsidRPr="0010096F">
        <w:rPr>
          <w:sz w:val="24"/>
          <w:szCs w:val="24"/>
        </w:rPr>
        <w:t>использования лесов для строительства, реконструкции, эксплуатации</w:t>
      </w:r>
      <w:r w:rsidRPr="0010096F">
        <w:rPr>
          <w:spacing w:val="40"/>
          <w:sz w:val="24"/>
          <w:szCs w:val="24"/>
        </w:rPr>
        <w:t xml:space="preserve"> </w:t>
      </w:r>
      <w:r w:rsidRPr="0010096F">
        <w:rPr>
          <w:sz w:val="24"/>
          <w:szCs w:val="24"/>
        </w:rPr>
        <w:t>линейных объектов».</w:t>
      </w:r>
    </w:p>
    <w:p w14:paraId="1415E030" w14:textId="77777777" w:rsidR="00977FE2" w:rsidRPr="0010096F" w:rsidRDefault="00D46F42" w:rsidP="007900C6">
      <w:pPr>
        <w:pStyle w:val="af5"/>
        <w:numPr>
          <w:ilvl w:val="0"/>
          <w:numId w:val="14"/>
        </w:numPr>
        <w:tabs>
          <w:tab w:val="left" w:pos="993"/>
          <w:tab w:val="left" w:pos="1134"/>
          <w:tab w:val="left" w:pos="3587"/>
          <w:tab w:val="left" w:pos="4622"/>
          <w:tab w:val="left" w:pos="6040"/>
          <w:tab w:val="left" w:pos="6554"/>
          <w:tab w:val="left" w:pos="7926"/>
          <w:tab w:val="left" w:pos="8443"/>
          <w:tab w:val="left" w:pos="10362"/>
        </w:tabs>
        <w:ind w:left="0" w:firstLine="709"/>
        <w:jc w:val="both"/>
        <w:rPr>
          <w:sz w:val="24"/>
          <w:szCs w:val="24"/>
        </w:rPr>
      </w:pPr>
      <w:r w:rsidRPr="0010096F">
        <w:rPr>
          <w:spacing w:val="-2"/>
          <w:sz w:val="24"/>
          <w:szCs w:val="24"/>
        </w:rPr>
        <w:t>Информационное</w:t>
      </w:r>
      <w:r w:rsidRPr="0010096F">
        <w:rPr>
          <w:sz w:val="24"/>
          <w:szCs w:val="24"/>
        </w:rPr>
        <w:t xml:space="preserve"> </w:t>
      </w:r>
      <w:r w:rsidRPr="0010096F">
        <w:rPr>
          <w:spacing w:val="-2"/>
          <w:sz w:val="24"/>
          <w:szCs w:val="24"/>
        </w:rPr>
        <w:t>письмо</w:t>
      </w:r>
      <w:r w:rsidRPr="0010096F">
        <w:rPr>
          <w:sz w:val="24"/>
          <w:szCs w:val="24"/>
        </w:rPr>
        <w:t xml:space="preserve"> </w:t>
      </w:r>
      <w:r w:rsidRPr="0010096F">
        <w:rPr>
          <w:spacing w:val="-2"/>
          <w:sz w:val="24"/>
          <w:szCs w:val="24"/>
        </w:rPr>
        <w:t>Рослесхоза</w:t>
      </w:r>
      <w:r w:rsidRPr="0010096F">
        <w:rPr>
          <w:sz w:val="24"/>
          <w:szCs w:val="24"/>
        </w:rPr>
        <w:t xml:space="preserve"> </w:t>
      </w:r>
      <w:r w:rsidRPr="0010096F">
        <w:rPr>
          <w:spacing w:val="-6"/>
          <w:sz w:val="24"/>
          <w:szCs w:val="24"/>
        </w:rPr>
        <w:t>от</w:t>
      </w:r>
      <w:r w:rsidRPr="0010096F">
        <w:rPr>
          <w:sz w:val="24"/>
          <w:szCs w:val="24"/>
        </w:rPr>
        <w:t xml:space="preserve"> </w:t>
      </w:r>
      <w:r w:rsidRPr="0010096F">
        <w:rPr>
          <w:spacing w:val="-2"/>
          <w:sz w:val="24"/>
          <w:szCs w:val="24"/>
        </w:rPr>
        <w:t>13.12.2012</w:t>
      </w:r>
      <w:r w:rsidRPr="0010096F">
        <w:rPr>
          <w:sz w:val="24"/>
          <w:szCs w:val="24"/>
        </w:rPr>
        <w:t xml:space="preserve"> </w:t>
      </w:r>
      <w:r w:rsidRPr="0010096F">
        <w:rPr>
          <w:spacing w:val="-10"/>
          <w:sz w:val="24"/>
          <w:szCs w:val="24"/>
        </w:rPr>
        <w:t>№</w:t>
      </w:r>
      <w:r w:rsidRPr="0010096F">
        <w:rPr>
          <w:sz w:val="24"/>
          <w:szCs w:val="24"/>
        </w:rPr>
        <w:t xml:space="preserve"> </w:t>
      </w:r>
      <w:r w:rsidRPr="0010096F">
        <w:rPr>
          <w:spacing w:val="-2"/>
          <w:sz w:val="24"/>
          <w:szCs w:val="24"/>
        </w:rPr>
        <w:t>НК-03-54/14278</w:t>
      </w:r>
      <w:r w:rsidRPr="0010096F">
        <w:rPr>
          <w:sz w:val="24"/>
          <w:szCs w:val="24"/>
        </w:rPr>
        <w:t xml:space="preserve"> </w:t>
      </w:r>
      <w:r w:rsidRPr="0010096F">
        <w:rPr>
          <w:spacing w:val="-10"/>
          <w:sz w:val="24"/>
          <w:szCs w:val="24"/>
        </w:rPr>
        <w:t xml:space="preserve">с </w:t>
      </w:r>
      <w:r w:rsidRPr="0010096F">
        <w:rPr>
          <w:sz w:val="24"/>
          <w:szCs w:val="24"/>
        </w:rPr>
        <w:t>разъяснениями к приказу Рослесхоза от 10.06.2011 № 223.</w:t>
      </w:r>
    </w:p>
    <w:p w14:paraId="2646594C" w14:textId="77777777" w:rsidR="00977FE2" w:rsidRPr="0010096F" w:rsidRDefault="00D46F42" w:rsidP="007900C6">
      <w:pPr>
        <w:pStyle w:val="af5"/>
        <w:numPr>
          <w:ilvl w:val="0"/>
          <w:numId w:val="14"/>
        </w:numPr>
        <w:tabs>
          <w:tab w:val="left" w:pos="993"/>
          <w:tab w:val="left" w:pos="1134"/>
          <w:tab w:val="left" w:pos="2630"/>
          <w:tab w:val="left" w:pos="4760"/>
          <w:tab w:val="left" w:pos="7031"/>
          <w:tab w:val="left" w:pos="9708"/>
        </w:tabs>
        <w:ind w:left="0" w:firstLine="709"/>
        <w:jc w:val="both"/>
        <w:rPr>
          <w:sz w:val="24"/>
          <w:szCs w:val="24"/>
        </w:rPr>
      </w:pPr>
      <w:r w:rsidRPr="0010096F">
        <w:rPr>
          <w:spacing w:val="-2"/>
          <w:sz w:val="24"/>
          <w:szCs w:val="24"/>
        </w:rPr>
        <w:t>Правила</w:t>
      </w:r>
      <w:r w:rsidRPr="0010096F">
        <w:rPr>
          <w:sz w:val="24"/>
          <w:szCs w:val="24"/>
        </w:rPr>
        <w:t xml:space="preserve"> </w:t>
      </w:r>
      <w:r w:rsidRPr="0010096F">
        <w:rPr>
          <w:spacing w:val="-2"/>
          <w:sz w:val="24"/>
          <w:szCs w:val="24"/>
        </w:rPr>
        <w:t>технологического</w:t>
      </w:r>
      <w:r w:rsidRPr="0010096F">
        <w:rPr>
          <w:sz w:val="24"/>
          <w:szCs w:val="24"/>
        </w:rPr>
        <w:t xml:space="preserve"> </w:t>
      </w:r>
      <w:r w:rsidRPr="0010096F">
        <w:rPr>
          <w:spacing w:val="-2"/>
          <w:sz w:val="24"/>
          <w:szCs w:val="24"/>
        </w:rPr>
        <w:t>функционирования</w:t>
      </w:r>
      <w:r w:rsidRPr="0010096F">
        <w:rPr>
          <w:sz w:val="24"/>
          <w:szCs w:val="24"/>
        </w:rPr>
        <w:t xml:space="preserve"> </w:t>
      </w:r>
      <w:r w:rsidRPr="0010096F">
        <w:rPr>
          <w:spacing w:val="-2"/>
          <w:sz w:val="24"/>
          <w:szCs w:val="24"/>
        </w:rPr>
        <w:t>электроэнергетических</w:t>
      </w:r>
      <w:r w:rsidRPr="0010096F">
        <w:rPr>
          <w:sz w:val="24"/>
          <w:szCs w:val="24"/>
        </w:rPr>
        <w:t xml:space="preserve"> </w:t>
      </w:r>
      <w:r w:rsidRPr="0010096F">
        <w:rPr>
          <w:spacing w:val="-2"/>
          <w:sz w:val="24"/>
          <w:szCs w:val="24"/>
        </w:rPr>
        <w:t xml:space="preserve">систем, </w:t>
      </w:r>
      <w:r w:rsidRPr="0010096F">
        <w:rPr>
          <w:sz w:val="24"/>
          <w:szCs w:val="24"/>
        </w:rPr>
        <w:t>утвержденные постановлением</w:t>
      </w:r>
      <w:r w:rsidRPr="0010096F">
        <w:rPr>
          <w:spacing w:val="-1"/>
          <w:sz w:val="24"/>
          <w:szCs w:val="24"/>
        </w:rPr>
        <w:t xml:space="preserve"> </w:t>
      </w:r>
      <w:r w:rsidRPr="0010096F">
        <w:rPr>
          <w:sz w:val="24"/>
          <w:szCs w:val="24"/>
        </w:rPr>
        <w:t>Правительства</w:t>
      </w:r>
      <w:r w:rsidRPr="0010096F">
        <w:rPr>
          <w:spacing w:val="37"/>
          <w:sz w:val="24"/>
          <w:szCs w:val="24"/>
        </w:rPr>
        <w:t xml:space="preserve"> </w:t>
      </w:r>
      <w:r w:rsidRPr="0010096F">
        <w:rPr>
          <w:sz w:val="24"/>
          <w:szCs w:val="24"/>
        </w:rPr>
        <w:t xml:space="preserve">Российской Федерации от 13.08.2018 № </w:t>
      </w:r>
      <w:r w:rsidRPr="0010096F">
        <w:rPr>
          <w:sz w:val="24"/>
          <w:szCs w:val="24"/>
        </w:rPr>
        <w:lastRenderedPageBreak/>
        <w:t>937.</w:t>
      </w:r>
    </w:p>
    <w:p w14:paraId="73DC7380" w14:textId="77777777" w:rsidR="00977FE2" w:rsidRPr="007900C6" w:rsidRDefault="00D46F42" w:rsidP="007900C6">
      <w:pPr>
        <w:pStyle w:val="af5"/>
        <w:numPr>
          <w:ilvl w:val="0"/>
          <w:numId w:val="14"/>
        </w:numPr>
        <w:tabs>
          <w:tab w:val="left" w:pos="993"/>
          <w:tab w:val="left" w:pos="1134"/>
          <w:tab w:val="left" w:pos="2630"/>
          <w:tab w:val="left" w:pos="4760"/>
          <w:tab w:val="left" w:pos="7031"/>
          <w:tab w:val="left" w:pos="9708"/>
        </w:tabs>
        <w:ind w:left="0" w:firstLine="709"/>
        <w:jc w:val="both"/>
        <w:rPr>
          <w:sz w:val="24"/>
          <w:szCs w:val="24"/>
        </w:rPr>
      </w:pPr>
      <w:r w:rsidRPr="0010096F">
        <w:rPr>
          <w:sz w:val="24"/>
          <w:szCs w:val="24"/>
        </w:rPr>
        <w:t>Правила разработки и утверждения документов перспективного развития электроэнергетики, утвержденные постановлением Правительства Российской Федерации от 30.12.2022 № 2556.</w:t>
      </w:r>
    </w:p>
    <w:p w14:paraId="6B47ECDC" w14:textId="77777777" w:rsidR="00977FE2" w:rsidRPr="007900C6" w:rsidRDefault="00D46F42" w:rsidP="007900C6">
      <w:pPr>
        <w:pStyle w:val="af5"/>
        <w:numPr>
          <w:ilvl w:val="0"/>
          <w:numId w:val="14"/>
        </w:numPr>
        <w:tabs>
          <w:tab w:val="left" w:pos="993"/>
          <w:tab w:val="left" w:pos="1134"/>
          <w:tab w:val="left" w:pos="2630"/>
          <w:tab w:val="left" w:pos="4760"/>
          <w:tab w:val="left" w:pos="7031"/>
          <w:tab w:val="left" w:pos="9708"/>
        </w:tabs>
        <w:ind w:left="0" w:firstLine="709"/>
        <w:jc w:val="both"/>
        <w:rPr>
          <w:sz w:val="24"/>
          <w:szCs w:val="24"/>
        </w:rPr>
      </w:pPr>
      <w:r w:rsidRPr="004F5939">
        <w:rPr>
          <w:sz w:val="24"/>
          <w:szCs w:val="24"/>
        </w:rPr>
        <w:t>Правила формирования и поддержания в актуальном сост</w:t>
      </w:r>
      <w:r w:rsidRPr="0010096F">
        <w:rPr>
          <w:sz w:val="24"/>
          <w:szCs w:val="24"/>
        </w:rPr>
        <w:t>оянии цифровых информационных моделей электроэнергетических систем и перспективных расчетных моделей электроэнергетических систем для целей перспективного развития электроэнергетики, утвержденные постановлением Правительства Российской Федерации от 30.12.2022 № 2557.</w:t>
      </w:r>
    </w:p>
    <w:p w14:paraId="41569B66" w14:textId="77777777" w:rsidR="00977FE2" w:rsidRPr="004F5939" w:rsidRDefault="00977FE2" w:rsidP="007900C6">
      <w:pPr>
        <w:pStyle w:val="af4"/>
        <w:tabs>
          <w:tab w:val="left" w:pos="1134"/>
        </w:tabs>
        <w:spacing w:before="11"/>
        <w:ind w:firstLine="709"/>
      </w:pPr>
    </w:p>
    <w:p w14:paraId="32946C0D" w14:textId="77777777" w:rsidR="00977FE2" w:rsidRPr="0010096F" w:rsidRDefault="00D46F42" w:rsidP="007900C6">
      <w:pPr>
        <w:tabs>
          <w:tab w:val="left" w:pos="1134"/>
        </w:tabs>
        <w:ind w:firstLine="709"/>
        <w:jc w:val="both"/>
        <w:rPr>
          <w:b/>
          <w:sz w:val="24"/>
          <w:szCs w:val="24"/>
        </w:rPr>
      </w:pPr>
      <w:r w:rsidRPr="004F5939">
        <w:rPr>
          <w:b/>
          <w:sz w:val="24"/>
          <w:szCs w:val="24"/>
        </w:rPr>
        <w:t>Отраслевые</w:t>
      </w:r>
      <w:r w:rsidRPr="0010096F">
        <w:rPr>
          <w:b/>
          <w:spacing w:val="-10"/>
          <w:sz w:val="24"/>
          <w:szCs w:val="24"/>
        </w:rPr>
        <w:t xml:space="preserve"> </w:t>
      </w:r>
      <w:r w:rsidRPr="0010096F">
        <w:rPr>
          <w:b/>
          <w:spacing w:val="-4"/>
          <w:sz w:val="24"/>
          <w:szCs w:val="24"/>
        </w:rPr>
        <w:t>НТД:</w:t>
      </w:r>
    </w:p>
    <w:p w14:paraId="0301F9F4" w14:textId="77777777" w:rsidR="00977FE2" w:rsidRPr="0010096F" w:rsidRDefault="00D46F42" w:rsidP="007900C6">
      <w:pPr>
        <w:pStyle w:val="af5"/>
        <w:numPr>
          <w:ilvl w:val="0"/>
          <w:numId w:val="13"/>
        </w:numPr>
        <w:tabs>
          <w:tab w:val="left" w:pos="1134"/>
          <w:tab w:val="left" w:pos="1515"/>
        </w:tabs>
        <w:ind w:left="0" w:firstLine="709"/>
        <w:jc w:val="both"/>
        <w:rPr>
          <w:sz w:val="24"/>
          <w:szCs w:val="24"/>
        </w:rPr>
      </w:pPr>
      <w:r w:rsidRPr="0010096F">
        <w:rPr>
          <w:sz w:val="24"/>
          <w:szCs w:val="24"/>
        </w:rPr>
        <w:t>Правила</w:t>
      </w:r>
      <w:r w:rsidRPr="0010096F">
        <w:rPr>
          <w:spacing w:val="-1"/>
          <w:sz w:val="24"/>
          <w:szCs w:val="24"/>
        </w:rPr>
        <w:t xml:space="preserve"> </w:t>
      </w:r>
      <w:r w:rsidRPr="0010096F">
        <w:rPr>
          <w:sz w:val="24"/>
          <w:szCs w:val="24"/>
        </w:rPr>
        <w:t>устройства</w:t>
      </w:r>
      <w:r w:rsidRPr="0010096F">
        <w:rPr>
          <w:spacing w:val="11"/>
          <w:sz w:val="24"/>
          <w:szCs w:val="24"/>
        </w:rPr>
        <w:t xml:space="preserve"> </w:t>
      </w:r>
      <w:r w:rsidRPr="0010096F">
        <w:rPr>
          <w:spacing w:val="-2"/>
          <w:sz w:val="24"/>
          <w:szCs w:val="24"/>
        </w:rPr>
        <w:t>электроустановок.</w:t>
      </w:r>
    </w:p>
    <w:p w14:paraId="7DDEC733" w14:textId="77777777" w:rsidR="00977FE2" w:rsidRPr="0010096F" w:rsidRDefault="00D46F42" w:rsidP="007900C6">
      <w:pPr>
        <w:pStyle w:val="af5"/>
        <w:numPr>
          <w:ilvl w:val="0"/>
          <w:numId w:val="13"/>
        </w:numPr>
        <w:tabs>
          <w:tab w:val="left" w:pos="1134"/>
          <w:tab w:val="left" w:pos="1515"/>
        </w:tabs>
        <w:ind w:left="0" w:firstLine="709"/>
        <w:jc w:val="both"/>
        <w:rPr>
          <w:sz w:val="24"/>
          <w:szCs w:val="24"/>
        </w:rPr>
      </w:pPr>
      <w:r w:rsidRPr="0010096F">
        <w:rPr>
          <w:sz w:val="24"/>
          <w:szCs w:val="24"/>
        </w:rPr>
        <w:t>Правила технической эксплуатации электрических станций и сетей, утвержденные приказом Минэнерго России от 19.06.2003 № 229.</w:t>
      </w:r>
    </w:p>
    <w:p w14:paraId="668CED42" w14:textId="77777777" w:rsidR="00977FE2" w:rsidRPr="0010096F" w:rsidRDefault="00D46F42" w:rsidP="007900C6">
      <w:pPr>
        <w:pStyle w:val="af5"/>
        <w:numPr>
          <w:ilvl w:val="0"/>
          <w:numId w:val="13"/>
        </w:numPr>
        <w:tabs>
          <w:tab w:val="left" w:pos="1134"/>
          <w:tab w:val="left" w:pos="1515"/>
        </w:tabs>
        <w:ind w:left="0" w:firstLine="709"/>
        <w:jc w:val="both"/>
        <w:rPr>
          <w:sz w:val="24"/>
          <w:szCs w:val="24"/>
        </w:rPr>
      </w:pPr>
      <w:r w:rsidRPr="0010096F">
        <w:rPr>
          <w:sz w:val="24"/>
          <w:szCs w:val="24"/>
        </w:rPr>
        <w:t>Правила</w:t>
      </w:r>
      <w:r w:rsidRPr="0010096F">
        <w:rPr>
          <w:spacing w:val="80"/>
          <w:sz w:val="24"/>
          <w:szCs w:val="24"/>
        </w:rPr>
        <w:t xml:space="preserve"> </w:t>
      </w:r>
      <w:r w:rsidRPr="0010096F">
        <w:rPr>
          <w:sz w:val="24"/>
          <w:szCs w:val="24"/>
        </w:rPr>
        <w:t>технологического</w:t>
      </w:r>
      <w:r w:rsidRPr="0010096F">
        <w:rPr>
          <w:spacing w:val="80"/>
          <w:sz w:val="24"/>
          <w:szCs w:val="24"/>
        </w:rPr>
        <w:t xml:space="preserve"> </w:t>
      </w:r>
      <w:r w:rsidRPr="0010096F">
        <w:rPr>
          <w:sz w:val="24"/>
          <w:szCs w:val="24"/>
        </w:rPr>
        <w:t>функционирования</w:t>
      </w:r>
      <w:r w:rsidRPr="0010096F">
        <w:rPr>
          <w:spacing w:val="80"/>
          <w:sz w:val="24"/>
          <w:szCs w:val="24"/>
        </w:rPr>
        <w:t xml:space="preserve"> </w:t>
      </w:r>
      <w:r w:rsidRPr="0010096F">
        <w:rPr>
          <w:sz w:val="24"/>
          <w:szCs w:val="24"/>
        </w:rPr>
        <w:t>электроэнергетических</w:t>
      </w:r>
      <w:r w:rsidRPr="0010096F">
        <w:rPr>
          <w:spacing w:val="80"/>
          <w:sz w:val="24"/>
          <w:szCs w:val="24"/>
        </w:rPr>
        <w:t xml:space="preserve"> </w:t>
      </w:r>
      <w:r w:rsidRPr="0010096F">
        <w:rPr>
          <w:sz w:val="24"/>
          <w:szCs w:val="24"/>
        </w:rPr>
        <w:t>систем,</w:t>
      </w:r>
      <w:r w:rsidRPr="0010096F">
        <w:rPr>
          <w:spacing w:val="40"/>
          <w:sz w:val="24"/>
          <w:szCs w:val="24"/>
        </w:rPr>
        <w:t xml:space="preserve"> </w:t>
      </w:r>
      <w:r w:rsidRPr="0010096F">
        <w:rPr>
          <w:sz w:val="24"/>
          <w:szCs w:val="24"/>
        </w:rPr>
        <w:t>утв. Постановлением Правительства РФ от 13.08.2018 № 937.</w:t>
      </w:r>
    </w:p>
    <w:p w14:paraId="4776E5F3" w14:textId="77777777" w:rsidR="00977FE2" w:rsidRPr="0010096F" w:rsidRDefault="00D46F42" w:rsidP="007900C6">
      <w:pPr>
        <w:pStyle w:val="af5"/>
        <w:numPr>
          <w:ilvl w:val="0"/>
          <w:numId w:val="13"/>
        </w:numPr>
        <w:tabs>
          <w:tab w:val="left" w:pos="1134"/>
          <w:tab w:val="left" w:pos="1512"/>
        </w:tabs>
        <w:ind w:left="0" w:firstLine="709"/>
        <w:jc w:val="both"/>
        <w:rPr>
          <w:sz w:val="24"/>
          <w:szCs w:val="24"/>
        </w:rPr>
      </w:pPr>
      <w:r w:rsidRPr="0010096F">
        <w:rPr>
          <w:sz w:val="24"/>
          <w:szCs w:val="24"/>
        </w:rPr>
        <w:t>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«Методические указания</w:t>
      </w:r>
      <w:r w:rsidRPr="0010096F">
        <w:rPr>
          <w:spacing w:val="40"/>
          <w:sz w:val="24"/>
          <w:szCs w:val="24"/>
        </w:rPr>
        <w:t xml:space="preserve"> </w:t>
      </w:r>
      <w:r w:rsidRPr="0010096F">
        <w:rPr>
          <w:sz w:val="24"/>
          <w:szCs w:val="24"/>
        </w:rPr>
        <w:t>по</w:t>
      </w:r>
      <w:r w:rsidRPr="0010096F">
        <w:rPr>
          <w:spacing w:val="40"/>
          <w:sz w:val="24"/>
          <w:szCs w:val="24"/>
        </w:rPr>
        <w:t xml:space="preserve"> </w:t>
      </w:r>
      <w:r w:rsidRPr="0010096F">
        <w:rPr>
          <w:sz w:val="24"/>
          <w:szCs w:val="24"/>
        </w:rPr>
        <w:t>устойчивости</w:t>
      </w:r>
      <w:r w:rsidRPr="0010096F">
        <w:rPr>
          <w:spacing w:val="67"/>
          <w:sz w:val="24"/>
          <w:szCs w:val="24"/>
        </w:rPr>
        <w:t xml:space="preserve"> </w:t>
      </w:r>
      <w:r w:rsidRPr="0010096F">
        <w:rPr>
          <w:sz w:val="24"/>
          <w:szCs w:val="24"/>
        </w:rPr>
        <w:t>энергосистем»,</w:t>
      </w:r>
      <w:r w:rsidRPr="0010096F">
        <w:rPr>
          <w:spacing w:val="40"/>
          <w:sz w:val="24"/>
          <w:szCs w:val="24"/>
        </w:rPr>
        <w:t xml:space="preserve"> </w:t>
      </w:r>
      <w:r w:rsidRPr="0010096F">
        <w:rPr>
          <w:sz w:val="24"/>
          <w:szCs w:val="24"/>
        </w:rPr>
        <w:t>утвержденные</w:t>
      </w:r>
      <w:r w:rsidRPr="0010096F">
        <w:rPr>
          <w:spacing w:val="40"/>
          <w:sz w:val="24"/>
          <w:szCs w:val="24"/>
        </w:rPr>
        <w:t xml:space="preserve">  </w:t>
      </w:r>
      <w:r w:rsidRPr="0010096F">
        <w:rPr>
          <w:sz w:val="24"/>
          <w:szCs w:val="24"/>
        </w:rPr>
        <w:t>приказом</w:t>
      </w:r>
      <w:r w:rsidRPr="0010096F">
        <w:rPr>
          <w:spacing w:val="40"/>
          <w:sz w:val="24"/>
          <w:szCs w:val="24"/>
        </w:rPr>
        <w:t xml:space="preserve">  </w:t>
      </w:r>
      <w:r w:rsidRPr="0010096F">
        <w:rPr>
          <w:sz w:val="24"/>
          <w:szCs w:val="24"/>
        </w:rPr>
        <w:t>Минэнерго</w:t>
      </w:r>
      <w:r w:rsidRPr="0010096F">
        <w:rPr>
          <w:spacing w:val="40"/>
          <w:sz w:val="24"/>
          <w:szCs w:val="24"/>
        </w:rPr>
        <w:t xml:space="preserve"> </w:t>
      </w:r>
      <w:r w:rsidRPr="0010096F">
        <w:rPr>
          <w:sz w:val="24"/>
          <w:szCs w:val="24"/>
        </w:rPr>
        <w:t>России от 03.08.2018</w:t>
      </w:r>
      <w:r w:rsidRPr="0010096F">
        <w:rPr>
          <w:spacing w:val="40"/>
          <w:sz w:val="24"/>
          <w:szCs w:val="24"/>
        </w:rPr>
        <w:t xml:space="preserve"> </w:t>
      </w:r>
      <w:r w:rsidRPr="0010096F">
        <w:rPr>
          <w:sz w:val="24"/>
          <w:szCs w:val="24"/>
        </w:rPr>
        <w:t>№ 630.</w:t>
      </w:r>
    </w:p>
    <w:p w14:paraId="3760877A" w14:textId="77777777" w:rsidR="00977FE2" w:rsidRPr="0010096F" w:rsidRDefault="00D46F42" w:rsidP="007900C6">
      <w:pPr>
        <w:pStyle w:val="af5"/>
        <w:numPr>
          <w:ilvl w:val="0"/>
          <w:numId w:val="13"/>
        </w:numPr>
        <w:tabs>
          <w:tab w:val="left" w:pos="1134"/>
          <w:tab w:val="left" w:pos="1511"/>
        </w:tabs>
        <w:ind w:left="0" w:firstLine="709"/>
        <w:jc w:val="both"/>
        <w:rPr>
          <w:sz w:val="24"/>
          <w:szCs w:val="24"/>
        </w:rPr>
      </w:pPr>
      <w:r w:rsidRPr="0010096F">
        <w:rPr>
          <w:sz w:val="24"/>
          <w:szCs w:val="24"/>
        </w:rPr>
        <w:t>Методические рекомендации по проектированию развития энергосистем, утвержденные приказом Минэнерго России от 30.06.2003 № 281.</w:t>
      </w:r>
    </w:p>
    <w:p w14:paraId="0D3A11E4" w14:textId="77777777" w:rsidR="00977FE2" w:rsidRPr="0010096F" w:rsidRDefault="00D46F42" w:rsidP="007900C6">
      <w:pPr>
        <w:pStyle w:val="af5"/>
        <w:numPr>
          <w:ilvl w:val="0"/>
          <w:numId w:val="13"/>
        </w:numPr>
        <w:tabs>
          <w:tab w:val="left" w:pos="1134"/>
          <w:tab w:val="left" w:pos="1511"/>
        </w:tabs>
        <w:ind w:left="0" w:firstLine="709"/>
        <w:jc w:val="both"/>
        <w:rPr>
          <w:sz w:val="24"/>
          <w:szCs w:val="24"/>
        </w:rPr>
      </w:pPr>
      <w:r w:rsidRPr="0010096F">
        <w:rPr>
          <w:sz w:val="24"/>
          <w:szCs w:val="24"/>
        </w:rPr>
        <w:t>Договор о присоединении к торговой системе оптового рынка электроэнергии, стандартная</w:t>
      </w:r>
      <w:r w:rsidRPr="0010096F">
        <w:rPr>
          <w:spacing w:val="80"/>
          <w:sz w:val="24"/>
          <w:szCs w:val="24"/>
        </w:rPr>
        <w:t xml:space="preserve"> </w:t>
      </w:r>
      <w:r w:rsidRPr="0010096F">
        <w:rPr>
          <w:sz w:val="24"/>
          <w:szCs w:val="24"/>
        </w:rPr>
        <w:t>форма</w:t>
      </w:r>
      <w:r w:rsidRPr="0010096F">
        <w:rPr>
          <w:spacing w:val="80"/>
          <w:sz w:val="24"/>
          <w:szCs w:val="24"/>
        </w:rPr>
        <w:t xml:space="preserve"> </w:t>
      </w:r>
      <w:r w:rsidRPr="0010096F">
        <w:rPr>
          <w:sz w:val="24"/>
          <w:szCs w:val="24"/>
        </w:rPr>
        <w:t>договора</w:t>
      </w:r>
      <w:r w:rsidRPr="0010096F">
        <w:rPr>
          <w:spacing w:val="80"/>
          <w:sz w:val="24"/>
          <w:szCs w:val="24"/>
        </w:rPr>
        <w:t xml:space="preserve"> </w:t>
      </w:r>
      <w:r w:rsidRPr="0010096F">
        <w:rPr>
          <w:sz w:val="24"/>
          <w:szCs w:val="24"/>
        </w:rPr>
        <w:lastRenderedPageBreak/>
        <w:t>утверждена</w:t>
      </w:r>
      <w:r w:rsidRPr="0010096F">
        <w:rPr>
          <w:spacing w:val="80"/>
          <w:sz w:val="24"/>
          <w:szCs w:val="24"/>
        </w:rPr>
        <w:t xml:space="preserve"> </w:t>
      </w:r>
      <w:r w:rsidRPr="0010096F">
        <w:rPr>
          <w:sz w:val="24"/>
          <w:szCs w:val="24"/>
        </w:rPr>
        <w:t>Наблюдательным</w:t>
      </w:r>
      <w:r w:rsidRPr="0010096F">
        <w:rPr>
          <w:spacing w:val="80"/>
          <w:sz w:val="24"/>
          <w:szCs w:val="24"/>
        </w:rPr>
        <w:t xml:space="preserve"> </w:t>
      </w:r>
      <w:r w:rsidRPr="0010096F">
        <w:rPr>
          <w:sz w:val="24"/>
          <w:szCs w:val="24"/>
        </w:rPr>
        <w:t>советом</w:t>
      </w:r>
      <w:r w:rsidRPr="0010096F">
        <w:rPr>
          <w:spacing w:val="80"/>
          <w:sz w:val="24"/>
          <w:szCs w:val="24"/>
        </w:rPr>
        <w:t xml:space="preserve"> </w:t>
      </w:r>
      <w:r w:rsidRPr="0010096F">
        <w:rPr>
          <w:sz w:val="24"/>
          <w:szCs w:val="24"/>
        </w:rPr>
        <w:t>НП</w:t>
      </w:r>
      <w:r w:rsidRPr="0010096F">
        <w:rPr>
          <w:spacing w:val="80"/>
          <w:sz w:val="24"/>
          <w:szCs w:val="24"/>
        </w:rPr>
        <w:t xml:space="preserve"> </w:t>
      </w:r>
      <w:r w:rsidRPr="0010096F">
        <w:rPr>
          <w:sz w:val="24"/>
          <w:szCs w:val="24"/>
        </w:rPr>
        <w:t>«АТС»</w:t>
      </w:r>
      <w:r w:rsidRPr="0010096F">
        <w:rPr>
          <w:spacing w:val="80"/>
          <w:sz w:val="24"/>
          <w:szCs w:val="24"/>
        </w:rPr>
        <w:t xml:space="preserve"> </w:t>
      </w:r>
      <w:r w:rsidRPr="0010096F">
        <w:rPr>
          <w:sz w:val="24"/>
          <w:szCs w:val="24"/>
        </w:rPr>
        <w:t>(протокол от 14.07.2006 № 96).</w:t>
      </w:r>
    </w:p>
    <w:p w14:paraId="07CCFEA5" w14:textId="77777777" w:rsidR="00977FE2" w:rsidRPr="004F5939" w:rsidRDefault="00D46F42" w:rsidP="007900C6">
      <w:pPr>
        <w:pStyle w:val="af5"/>
        <w:numPr>
          <w:ilvl w:val="0"/>
          <w:numId w:val="13"/>
        </w:numPr>
        <w:tabs>
          <w:tab w:val="left" w:pos="1134"/>
          <w:tab w:val="left" w:pos="1521"/>
        </w:tabs>
        <w:ind w:left="0" w:firstLine="709"/>
        <w:jc w:val="both"/>
        <w:rPr>
          <w:sz w:val="24"/>
          <w:szCs w:val="24"/>
        </w:rPr>
      </w:pPr>
      <w:r w:rsidRPr="0010096F">
        <w:rPr>
          <w:sz w:val="24"/>
          <w:szCs w:val="24"/>
        </w:rPr>
        <w:t>Регламенты</w:t>
      </w:r>
      <w:r w:rsidRPr="0010096F">
        <w:rPr>
          <w:spacing w:val="61"/>
          <w:sz w:val="24"/>
          <w:szCs w:val="24"/>
        </w:rPr>
        <w:t xml:space="preserve"> </w:t>
      </w:r>
      <w:r w:rsidRPr="0010096F">
        <w:rPr>
          <w:sz w:val="24"/>
          <w:szCs w:val="24"/>
        </w:rPr>
        <w:t>оптового</w:t>
      </w:r>
      <w:r w:rsidRPr="0010096F">
        <w:rPr>
          <w:spacing w:val="62"/>
          <w:sz w:val="24"/>
          <w:szCs w:val="24"/>
        </w:rPr>
        <w:t xml:space="preserve"> </w:t>
      </w:r>
      <w:r w:rsidRPr="0010096F">
        <w:rPr>
          <w:sz w:val="24"/>
          <w:szCs w:val="24"/>
        </w:rPr>
        <w:t>рынка</w:t>
      </w:r>
      <w:r w:rsidRPr="0010096F">
        <w:rPr>
          <w:spacing w:val="53"/>
          <w:sz w:val="24"/>
          <w:szCs w:val="24"/>
        </w:rPr>
        <w:t xml:space="preserve"> </w:t>
      </w:r>
      <w:r w:rsidRPr="0010096F">
        <w:rPr>
          <w:sz w:val="24"/>
          <w:szCs w:val="24"/>
        </w:rPr>
        <w:t>электроэнергии,</w:t>
      </w:r>
      <w:r w:rsidRPr="0010096F">
        <w:rPr>
          <w:spacing w:val="51"/>
          <w:sz w:val="24"/>
          <w:szCs w:val="24"/>
        </w:rPr>
        <w:t xml:space="preserve"> </w:t>
      </w:r>
      <w:r w:rsidRPr="0010096F">
        <w:rPr>
          <w:sz w:val="24"/>
          <w:szCs w:val="24"/>
        </w:rPr>
        <w:t>утвержденные</w:t>
      </w:r>
      <w:r w:rsidRPr="0010096F">
        <w:rPr>
          <w:spacing w:val="60"/>
          <w:sz w:val="24"/>
          <w:szCs w:val="24"/>
        </w:rPr>
        <w:t xml:space="preserve"> </w:t>
      </w:r>
      <w:r w:rsidRPr="0010096F">
        <w:rPr>
          <w:spacing w:val="-2"/>
          <w:sz w:val="24"/>
          <w:szCs w:val="24"/>
        </w:rPr>
        <w:t xml:space="preserve">Наблюдательным </w:t>
      </w:r>
      <w:r w:rsidRPr="007900C6">
        <w:rPr>
          <w:sz w:val="24"/>
          <w:szCs w:val="24"/>
        </w:rPr>
        <w:t>советом</w:t>
      </w:r>
      <w:r w:rsidRPr="007900C6">
        <w:rPr>
          <w:spacing w:val="7"/>
          <w:sz w:val="24"/>
          <w:szCs w:val="24"/>
        </w:rPr>
        <w:t xml:space="preserve"> </w:t>
      </w:r>
      <w:r w:rsidRPr="007900C6">
        <w:rPr>
          <w:sz w:val="24"/>
          <w:szCs w:val="24"/>
        </w:rPr>
        <w:t>НП</w:t>
      </w:r>
      <w:r w:rsidRPr="007900C6">
        <w:rPr>
          <w:spacing w:val="-3"/>
          <w:sz w:val="24"/>
          <w:szCs w:val="24"/>
        </w:rPr>
        <w:t xml:space="preserve"> </w:t>
      </w:r>
      <w:r w:rsidRPr="007900C6">
        <w:rPr>
          <w:sz w:val="24"/>
          <w:szCs w:val="24"/>
        </w:rPr>
        <w:t>«Совет</w:t>
      </w:r>
      <w:r w:rsidRPr="007900C6">
        <w:rPr>
          <w:spacing w:val="8"/>
          <w:sz w:val="24"/>
          <w:szCs w:val="24"/>
        </w:rPr>
        <w:t xml:space="preserve"> </w:t>
      </w:r>
      <w:r w:rsidRPr="007900C6">
        <w:rPr>
          <w:sz w:val="24"/>
          <w:szCs w:val="24"/>
        </w:rPr>
        <w:t>рынка»</w:t>
      </w:r>
      <w:r w:rsidRPr="007900C6">
        <w:rPr>
          <w:spacing w:val="-7"/>
          <w:sz w:val="24"/>
          <w:szCs w:val="24"/>
        </w:rPr>
        <w:t xml:space="preserve"> </w:t>
      </w:r>
      <w:r w:rsidRPr="007900C6">
        <w:rPr>
          <w:sz w:val="24"/>
          <w:szCs w:val="24"/>
        </w:rPr>
        <w:t>и</w:t>
      </w:r>
      <w:r w:rsidRPr="007900C6">
        <w:rPr>
          <w:spacing w:val="-4"/>
          <w:sz w:val="24"/>
          <w:szCs w:val="24"/>
        </w:rPr>
        <w:t xml:space="preserve"> </w:t>
      </w:r>
      <w:r w:rsidRPr="007900C6">
        <w:rPr>
          <w:sz w:val="24"/>
          <w:szCs w:val="24"/>
        </w:rPr>
        <w:t>Наблюдательным</w:t>
      </w:r>
      <w:r w:rsidRPr="007900C6">
        <w:rPr>
          <w:spacing w:val="-6"/>
          <w:sz w:val="24"/>
          <w:szCs w:val="24"/>
        </w:rPr>
        <w:t xml:space="preserve"> </w:t>
      </w:r>
      <w:r w:rsidRPr="007900C6">
        <w:rPr>
          <w:sz w:val="24"/>
          <w:szCs w:val="24"/>
        </w:rPr>
        <w:t>советом</w:t>
      </w:r>
      <w:r w:rsidRPr="007900C6">
        <w:rPr>
          <w:spacing w:val="15"/>
          <w:sz w:val="24"/>
          <w:szCs w:val="24"/>
        </w:rPr>
        <w:t xml:space="preserve"> </w:t>
      </w:r>
      <w:r w:rsidRPr="007900C6">
        <w:rPr>
          <w:sz w:val="24"/>
          <w:szCs w:val="24"/>
        </w:rPr>
        <w:t>НП</w:t>
      </w:r>
      <w:r w:rsidRPr="007900C6">
        <w:rPr>
          <w:spacing w:val="-3"/>
          <w:sz w:val="24"/>
          <w:szCs w:val="24"/>
        </w:rPr>
        <w:t xml:space="preserve"> </w:t>
      </w:r>
      <w:r w:rsidRPr="007900C6">
        <w:rPr>
          <w:spacing w:val="-2"/>
          <w:sz w:val="24"/>
          <w:szCs w:val="24"/>
        </w:rPr>
        <w:t>«АТС».</w:t>
      </w:r>
    </w:p>
    <w:p w14:paraId="5E51B6DD" w14:textId="77777777" w:rsidR="00977FE2" w:rsidRPr="0010096F" w:rsidRDefault="00D46F42" w:rsidP="007900C6">
      <w:pPr>
        <w:pStyle w:val="af5"/>
        <w:numPr>
          <w:ilvl w:val="0"/>
          <w:numId w:val="13"/>
        </w:numPr>
        <w:tabs>
          <w:tab w:val="left" w:pos="1134"/>
          <w:tab w:val="left" w:pos="1654"/>
        </w:tabs>
        <w:spacing w:before="3"/>
        <w:ind w:left="0" w:firstLine="709"/>
        <w:jc w:val="both"/>
        <w:rPr>
          <w:sz w:val="24"/>
          <w:szCs w:val="24"/>
        </w:rPr>
      </w:pPr>
      <w:r w:rsidRPr="0010096F">
        <w:rPr>
          <w:sz w:val="24"/>
          <w:szCs w:val="24"/>
        </w:rPr>
        <w:t>Положение о</w:t>
      </w:r>
      <w:r w:rsidRPr="0010096F">
        <w:rPr>
          <w:spacing w:val="-5"/>
          <w:sz w:val="24"/>
          <w:szCs w:val="24"/>
        </w:rPr>
        <w:t xml:space="preserve"> </w:t>
      </w:r>
      <w:r w:rsidRPr="0010096F">
        <w:rPr>
          <w:sz w:val="24"/>
          <w:szCs w:val="24"/>
        </w:rPr>
        <w:t>порядке получения статуса субъектов оптового рынка и</w:t>
      </w:r>
      <w:r w:rsidRPr="0010096F">
        <w:rPr>
          <w:spacing w:val="-7"/>
          <w:sz w:val="24"/>
          <w:szCs w:val="24"/>
        </w:rPr>
        <w:t xml:space="preserve"> </w:t>
      </w:r>
      <w:r w:rsidRPr="0010096F">
        <w:rPr>
          <w:sz w:val="24"/>
          <w:szCs w:val="24"/>
        </w:rPr>
        <w:t>ведения реестра субъектов оптового рынка с</w:t>
      </w:r>
      <w:r w:rsidRPr="0010096F">
        <w:rPr>
          <w:spacing w:val="-11"/>
          <w:sz w:val="24"/>
          <w:szCs w:val="24"/>
        </w:rPr>
        <w:t xml:space="preserve"> </w:t>
      </w:r>
      <w:r w:rsidRPr="0010096F">
        <w:rPr>
          <w:sz w:val="24"/>
          <w:szCs w:val="24"/>
        </w:rPr>
        <w:t>приложениями, утвержденное Наблюдательным</w:t>
      </w:r>
      <w:r w:rsidRPr="0010096F">
        <w:rPr>
          <w:spacing w:val="-8"/>
          <w:sz w:val="24"/>
          <w:szCs w:val="24"/>
        </w:rPr>
        <w:t xml:space="preserve"> </w:t>
      </w:r>
      <w:r w:rsidRPr="0010096F">
        <w:rPr>
          <w:sz w:val="24"/>
          <w:szCs w:val="24"/>
        </w:rPr>
        <w:t>советом НП «АТС» (протокол</w:t>
      </w:r>
      <w:r w:rsidRPr="0010096F">
        <w:rPr>
          <w:spacing w:val="40"/>
          <w:sz w:val="24"/>
          <w:szCs w:val="24"/>
        </w:rPr>
        <w:t xml:space="preserve"> </w:t>
      </w:r>
      <w:r w:rsidRPr="0010096F">
        <w:rPr>
          <w:sz w:val="24"/>
          <w:szCs w:val="24"/>
        </w:rPr>
        <w:t>14.07.2006 № 96).</w:t>
      </w:r>
    </w:p>
    <w:p w14:paraId="7FE11B97" w14:textId="77777777" w:rsidR="00977FE2" w:rsidRPr="0010096F" w:rsidRDefault="00D46F42" w:rsidP="007900C6">
      <w:pPr>
        <w:pStyle w:val="af5"/>
        <w:numPr>
          <w:ilvl w:val="0"/>
          <w:numId w:val="13"/>
        </w:numPr>
        <w:tabs>
          <w:tab w:val="left" w:pos="1134"/>
          <w:tab w:val="left" w:pos="1650"/>
        </w:tabs>
        <w:ind w:left="0" w:firstLine="709"/>
        <w:jc w:val="both"/>
        <w:rPr>
          <w:sz w:val="24"/>
          <w:szCs w:val="24"/>
        </w:rPr>
      </w:pPr>
      <w:r w:rsidRPr="0010096F">
        <w:rPr>
          <w:sz w:val="24"/>
          <w:szCs w:val="24"/>
        </w:rPr>
        <w:t>Руководящие указания об определении понятий и отнесении видов работ и мероприятий в электрических сетях отрасли «Электроэнергетика» к новому строительству, расширению, реконструкции и техническому перевооружению, РД 153-34.3-20.409-99, утвержденные РАО «ЕЭС России» 13.12.1999.</w:t>
      </w:r>
    </w:p>
    <w:p w14:paraId="79EC71DA" w14:textId="77777777" w:rsidR="00977FE2" w:rsidRPr="0010096F" w:rsidRDefault="00D46F42" w:rsidP="007900C6">
      <w:pPr>
        <w:pStyle w:val="af4"/>
        <w:tabs>
          <w:tab w:val="left" w:pos="1134"/>
        </w:tabs>
        <w:spacing w:before="6"/>
        <w:ind w:firstLine="709"/>
      </w:pPr>
      <w:r w:rsidRPr="0010096F">
        <w:t>1</w:t>
      </w:r>
      <w:r w:rsidRPr="007900C6">
        <w:t>0</w:t>
      </w:r>
      <w:r w:rsidRPr="0010096F">
        <w:t>. ГОСТ 31937-2011 «Здания и сооружения. Правила обследования и мониторинга технического состояния».</w:t>
      </w:r>
    </w:p>
    <w:p w14:paraId="7ED8BE17" w14:textId="77777777" w:rsidR="00977FE2" w:rsidRPr="0010096F" w:rsidRDefault="00D46F42" w:rsidP="007900C6">
      <w:pPr>
        <w:pStyle w:val="af5"/>
        <w:numPr>
          <w:ilvl w:val="0"/>
          <w:numId w:val="12"/>
        </w:numPr>
        <w:tabs>
          <w:tab w:val="left" w:pos="1134"/>
          <w:tab w:val="left" w:pos="1635"/>
        </w:tabs>
        <w:spacing w:before="12"/>
        <w:ind w:left="0" w:firstLine="709"/>
        <w:jc w:val="both"/>
        <w:rPr>
          <w:sz w:val="24"/>
          <w:szCs w:val="24"/>
        </w:rPr>
      </w:pPr>
      <w:r w:rsidRPr="0010096F">
        <w:rPr>
          <w:sz w:val="24"/>
          <w:szCs w:val="24"/>
        </w:rPr>
        <w:t>ГОСТ 32144-2013 «Электрическая энергия. Совместимость технических средств электромагнитная.</w:t>
      </w:r>
      <w:r w:rsidRPr="0010096F">
        <w:rPr>
          <w:spacing w:val="-5"/>
          <w:sz w:val="24"/>
          <w:szCs w:val="24"/>
        </w:rPr>
        <w:t xml:space="preserve"> </w:t>
      </w:r>
      <w:r w:rsidRPr="0010096F">
        <w:rPr>
          <w:sz w:val="24"/>
          <w:szCs w:val="24"/>
        </w:rPr>
        <w:t xml:space="preserve">Нормы качества электрической энергии в системах электроснабжения общего </w:t>
      </w:r>
      <w:r w:rsidRPr="0010096F">
        <w:rPr>
          <w:spacing w:val="-2"/>
          <w:sz w:val="24"/>
          <w:szCs w:val="24"/>
        </w:rPr>
        <w:t>назначения».</w:t>
      </w:r>
    </w:p>
    <w:p w14:paraId="5C0168F9" w14:textId="77777777" w:rsidR="00977FE2" w:rsidRPr="0010096F" w:rsidRDefault="00D46F42" w:rsidP="007900C6">
      <w:pPr>
        <w:pStyle w:val="af5"/>
        <w:numPr>
          <w:ilvl w:val="0"/>
          <w:numId w:val="12"/>
        </w:numPr>
        <w:tabs>
          <w:tab w:val="left" w:pos="1134"/>
          <w:tab w:val="left" w:pos="1640"/>
        </w:tabs>
        <w:spacing w:before="12"/>
        <w:ind w:left="0" w:firstLine="709"/>
        <w:jc w:val="both"/>
        <w:rPr>
          <w:sz w:val="24"/>
          <w:szCs w:val="24"/>
        </w:rPr>
      </w:pPr>
      <w:r w:rsidRPr="0010096F">
        <w:rPr>
          <w:sz w:val="24"/>
          <w:szCs w:val="24"/>
        </w:rPr>
        <w:t>ГОСТ</w:t>
      </w:r>
      <w:r w:rsidRPr="0010096F">
        <w:rPr>
          <w:spacing w:val="-1"/>
          <w:sz w:val="24"/>
          <w:szCs w:val="24"/>
        </w:rPr>
        <w:t xml:space="preserve"> </w:t>
      </w:r>
      <w:r w:rsidRPr="0010096F">
        <w:rPr>
          <w:sz w:val="24"/>
          <w:szCs w:val="24"/>
        </w:rPr>
        <w:t>Р</w:t>
      </w:r>
      <w:r w:rsidRPr="0010096F">
        <w:rPr>
          <w:spacing w:val="-9"/>
          <w:sz w:val="24"/>
          <w:szCs w:val="24"/>
        </w:rPr>
        <w:t xml:space="preserve"> </w:t>
      </w:r>
      <w:r w:rsidRPr="0010096F">
        <w:rPr>
          <w:sz w:val="24"/>
          <w:szCs w:val="24"/>
        </w:rPr>
        <w:t>МЭК 62067-2011 «Кабели силовые с</w:t>
      </w:r>
      <w:r w:rsidRPr="0010096F">
        <w:rPr>
          <w:spacing w:val="-8"/>
          <w:sz w:val="24"/>
          <w:szCs w:val="24"/>
        </w:rPr>
        <w:t xml:space="preserve"> </w:t>
      </w:r>
      <w:r w:rsidRPr="0010096F">
        <w:rPr>
          <w:sz w:val="24"/>
          <w:szCs w:val="24"/>
        </w:rPr>
        <w:t>экструдированной изоляцией и</w:t>
      </w:r>
      <w:r w:rsidRPr="0010096F">
        <w:rPr>
          <w:spacing w:val="-5"/>
          <w:sz w:val="24"/>
          <w:szCs w:val="24"/>
        </w:rPr>
        <w:t xml:space="preserve"> </w:t>
      </w:r>
      <w:r w:rsidRPr="0010096F">
        <w:rPr>
          <w:sz w:val="24"/>
          <w:szCs w:val="24"/>
        </w:rPr>
        <w:t>арматура к ним на номинальное напряжение свыше 150 кВ (U(m)=l</w:t>
      </w:r>
      <w:r w:rsidRPr="0010096F">
        <w:rPr>
          <w:spacing w:val="-15"/>
          <w:sz w:val="24"/>
          <w:szCs w:val="24"/>
        </w:rPr>
        <w:t xml:space="preserve"> </w:t>
      </w:r>
      <w:r w:rsidRPr="0010096F">
        <w:rPr>
          <w:sz w:val="24"/>
          <w:szCs w:val="24"/>
        </w:rPr>
        <w:t>70 кВ) до 500 кВ (U(m)=550 кВ). Методы испытаний и требования к ним».</w:t>
      </w:r>
    </w:p>
    <w:p w14:paraId="3D24F299" w14:textId="77777777" w:rsidR="00977FE2" w:rsidRPr="0010096F" w:rsidRDefault="00D46F42" w:rsidP="007900C6">
      <w:pPr>
        <w:pStyle w:val="af5"/>
        <w:numPr>
          <w:ilvl w:val="0"/>
          <w:numId w:val="12"/>
        </w:numPr>
        <w:tabs>
          <w:tab w:val="left" w:pos="1134"/>
          <w:tab w:val="left" w:pos="1635"/>
        </w:tabs>
        <w:spacing w:before="12"/>
        <w:ind w:left="0" w:firstLine="709"/>
        <w:jc w:val="both"/>
        <w:rPr>
          <w:sz w:val="24"/>
          <w:szCs w:val="24"/>
        </w:rPr>
      </w:pPr>
      <w:r w:rsidRPr="0010096F">
        <w:rPr>
          <w:sz w:val="24"/>
          <w:szCs w:val="24"/>
        </w:rPr>
        <w:t>ГОСТ</w:t>
      </w:r>
      <w:r w:rsidRPr="0010096F">
        <w:rPr>
          <w:spacing w:val="-9"/>
          <w:sz w:val="24"/>
          <w:szCs w:val="24"/>
        </w:rPr>
        <w:t xml:space="preserve"> </w:t>
      </w:r>
      <w:r w:rsidRPr="0010096F">
        <w:rPr>
          <w:sz w:val="24"/>
          <w:szCs w:val="24"/>
        </w:rPr>
        <w:t>Р</w:t>
      </w:r>
      <w:r w:rsidRPr="0010096F">
        <w:rPr>
          <w:spacing w:val="-11"/>
          <w:sz w:val="24"/>
          <w:szCs w:val="24"/>
        </w:rPr>
        <w:t xml:space="preserve"> </w:t>
      </w:r>
      <w:r w:rsidRPr="0010096F">
        <w:rPr>
          <w:sz w:val="24"/>
          <w:szCs w:val="24"/>
        </w:rPr>
        <w:t>МЭК</w:t>
      </w:r>
      <w:r w:rsidRPr="0010096F">
        <w:rPr>
          <w:spacing w:val="-2"/>
          <w:sz w:val="24"/>
          <w:szCs w:val="24"/>
        </w:rPr>
        <w:t xml:space="preserve"> </w:t>
      </w:r>
      <w:r w:rsidRPr="0010096F">
        <w:rPr>
          <w:sz w:val="24"/>
          <w:szCs w:val="24"/>
        </w:rPr>
        <w:t>60840-2011 «Кабели силовые с</w:t>
      </w:r>
      <w:r w:rsidRPr="0010096F">
        <w:rPr>
          <w:spacing w:val="-9"/>
          <w:sz w:val="24"/>
          <w:szCs w:val="24"/>
        </w:rPr>
        <w:t xml:space="preserve"> </w:t>
      </w:r>
      <w:r w:rsidRPr="0010096F">
        <w:rPr>
          <w:sz w:val="24"/>
          <w:szCs w:val="24"/>
        </w:rPr>
        <w:t>экструдированной изоляцией и</w:t>
      </w:r>
      <w:r w:rsidRPr="0010096F">
        <w:rPr>
          <w:spacing w:val="-7"/>
          <w:sz w:val="24"/>
          <w:szCs w:val="24"/>
        </w:rPr>
        <w:t xml:space="preserve"> </w:t>
      </w:r>
      <w:r w:rsidRPr="0010096F">
        <w:rPr>
          <w:sz w:val="24"/>
          <w:szCs w:val="24"/>
        </w:rPr>
        <w:t>арматура к</w:t>
      </w:r>
      <w:r w:rsidRPr="0010096F">
        <w:rPr>
          <w:spacing w:val="-14"/>
          <w:sz w:val="24"/>
          <w:szCs w:val="24"/>
        </w:rPr>
        <w:t xml:space="preserve"> </w:t>
      </w:r>
      <w:r w:rsidRPr="0010096F">
        <w:rPr>
          <w:sz w:val="24"/>
          <w:szCs w:val="24"/>
        </w:rPr>
        <w:t>ним на номинальное напряжение свыше 30</w:t>
      </w:r>
      <w:r w:rsidRPr="0010096F">
        <w:rPr>
          <w:spacing w:val="-1"/>
          <w:sz w:val="24"/>
          <w:szCs w:val="24"/>
        </w:rPr>
        <w:t xml:space="preserve"> </w:t>
      </w:r>
      <w:r w:rsidRPr="0010096F">
        <w:rPr>
          <w:sz w:val="24"/>
          <w:szCs w:val="24"/>
        </w:rPr>
        <w:t>кВ (U(m)=36 кВ)</w:t>
      </w:r>
      <w:r w:rsidRPr="0010096F">
        <w:rPr>
          <w:spacing w:val="-3"/>
          <w:sz w:val="24"/>
          <w:szCs w:val="24"/>
        </w:rPr>
        <w:t xml:space="preserve"> </w:t>
      </w:r>
      <w:r w:rsidRPr="0010096F">
        <w:rPr>
          <w:sz w:val="24"/>
          <w:szCs w:val="24"/>
        </w:rPr>
        <w:t>до 150 кВ</w:t>
      </w:r>
      <w:r w:rsidRPr="0010096F">
        <w:rPr>
          <w:spacing w:val="-4"/>
          <w:sz w:val="24"/>
          <w:szCs w:val="24"/>
        </w:rPr>
        <w:t xml:space="preserve"> </w:t>
      </w:r>
      <w:r w:rsidRPr="0010096F">
        <w:rPr>
          <w:sz w:val="24"/>
          <w:szCs w:val="24"/>
        </w:rPr>
        <w:t>(U(m)=l</w:t>
      </w:r>
      <w:r w:rsidRPr="0010096F">
        <w:rPr>
          <w:spacing w:val="-15"/>
          <w:sz w:val="24"/>
          <w:szCs w:val="24"/>
        </w:rPr>
        <w:t xml:space="preserve"> </w:t>
      </w:r>
      <w:r w:rsidRPr="0010096F">
        <w:rPr>
          <w:sz w:val="24"/>
          <w:szCs w:val="24"/>
        </w:rPr>
        <w:t>70</w:t>
      </w:r>
      <w:r w:rsidRPr="0010096F">
        <w:rPr>
          <w:spacing w:val="-2"/>
          <w:sz w:val="24"/>
          <w:szCs w:val="24"/>
        </w:rPr>
        <w:t xml:space="preserve"> </w:t>
      </w:r>
      <w:r w:rsidRPr="0010096F">
        <w:rPr>
          <w:sz w:val="24"/>
          <w:szCs w:val="24"/>
        </w:rPr>
        <w:t>кВ). Методы испытаний и требования к ним».</w:t>
      </w:r>
    </w:p>
    <w:p w14:paraId="4D7B9EC3" w14:textId="77777777" w:rsidR="00977FE2" w:rsidRPr="0010096F" w:rsidRDefault="00D46F42" w:rsidP="007900C6">
      <w:pPr>
        <w:pStyle w:val="af5"/>
        <w:numPr>
          <w:ilvl w:val="0"/>
          <w:numId w:val="12"/>
        </w:numPr>
        <w:tabs>
          <w:tab w:val="left" w:pos="1134"/>
          <w:tab w:val="left" w:pos="1630"/>
        </w:tabs>
        <w:spacing w:before="11"/>
        <w:ind w:left="0" w:firstLine="709"/>
        <w:jc w:val="both"/>
        <w:rPr>
          <w:sz w:val="24"/>
          <w:szCs w:val="24"/>
        </w:rPr>
      </w:pPr>
      <w:r w:rsidRPr="0010096F">
        <w:rPr>
          <w:sz w:val="24"/>
          <w:szCs w:val="24"/>
        </w:rPr>
        <w:lastRenderedPageBreak/>
        <w:t>ГОСТ Р МЭК 55025-2012 «Кабели силовые с изоляцией из сшитого полиэтилена на напряжение</w:t>
      </w:r>
      <w:r w:rsidRPr="0010096F">
        <w:rPr>
          <w:spacing w:val="40"/>
          <w:sz w:val="24"/>
          <w:szCs w:val="24"/>
        </w:rPr>
        <w:t xml:space="preserve"> </w:t>
      </w:r>
      <w:r w:rsidRPr="0010096F">
        <w:rPr>
          <w:sz w:val="24"/>
          <w:szCs w:val="24"/>
        </w:rPr>
        <w:t>10, 15, 20 и 35 кВ. Технические</w:t>
      </w:r>
      <w:r w:rsidRPr="0010096F">
        <w:rPr>
          <w:spacing w:val="40"/>
          <w:sz w:val="24"/>
          <w:szCs w:val="24"/>
        </w:rPr>
        <w:t xml:space="preserve"> </w:t>
      </w:r>
      <w:r w:rsidRPr="0010096F">
        <w:rPr>
          <w:sz w:val="24"/>
          <w:szCs w:val="24"/>
        </w:rPr>
        <w:t>условия».</w:t>
      </w:r>
    </w:p>
    <w:p w14:paraId="1A868E1C" w14:textId="77777777" w:rsidR="00977FE2" w:rsidRPr="0010096F" w:rsidRDefault="00D46F42" w:rsidP="007900C6">
      <w:pPr>
        <w:pStyle w:val="af5"/>
        <w:numPr>
          <w:ilvl w:val="0"/>
          <w:numId w:val="12"/>
        </w:numPr>
        <w:tabs>
          <w:tab w:val="left" w:pos="1134"/>
          <w:tab w:val="left" w:pos="1631"/>
        </w:tabs>
        <w:ind w:left="0" w:firstLine="709"/>
        <w:jc w:val="both"/>
        <w:rPr>
          <w:sz w:val="24"/>
          <w:szCs w:val="24"/>
        </w:rPr>
      </w:pPr>
      <w:r w:rsidRPr="0010096F">
        <w:rPr>
          <w:sz w:val="24"/>
          <w:szCs w:val="24"/>
        </w:rPr>
        <w:t>СНиП</w:t>
      </w:r>
      <w:r w:rsidRPr="0010096F">
        <w:rPr>
          <w:spacing w:val="-6"/>
          <w:sz w:val="24"/>
          <w:szCs w:val="24"/>
        </w:rPr>
        <w:t xml:space="preserve"> </w:t>
      </w:r>
      <w:r w:rsidRPr="0010096F">
        <w:rPr>
          <w:sz w:val="24"/>
          <w:szCs w:val="24"/>
        </w:rPr>
        <w:t>3.05.06-85</w:t>
      </w:r>
      <w:r w:rsidRPr="0010096F">
        <w:rPr>
          <w:spacing w:val="7"/>
          <w:sz w:val="24"/>
          <w:szCs w:val="24"/>
        </w:rPr>
        <w:t xml:space="preserve"> </w:t>
      </w:r>
      <w:r w:rsidRPr="0010096F">
        <w:rPr>
          <w:sz w:val="24"/>
          <w:szCs w:val="24"/>
        </w:rPr>
        <w:t>«Электротехнические</w:t>
      </w:r>
      <w:r w:rsidRPr="0010096F">
        <w:rPr>
          <w:spacing w:val="-3"/>
          <w:sz w:val="24"/>
          <w:szCs w:val="24"/>
        </w:rPr>
        <w:t xml:space="preserve"> </w:t>
      </w:r>
      <w:r w:rsidRPr="0010096F">
        <w:rPr>
          <w:spacing w:val="-2"/>
          <w:sz w:val="24"/>
          <w:szCs w:val="24"/>
        </w:rPr>
        <w:t>устройства».</w:t>
      </w:r>
    </w:p>
    <w:p w14:paraId="370697E5" w14:textId="77777777" w:rsidR="00977FE2" w:rsidRPr="0010096F" w:rsidRDefault="00D46F42" w:rsidP="007900C6">
      <w:pPr>
        <w:pStyle w:val="af5"/>
        <w:numPr>
          <w:ilvl w:val="0"/>
          <w:numId w:val="12"/>
        </w:numPr>
        <w:tabs>
          <w:tab w:val="left" w:pos="1134"/>
          <w:tab w:val="left" w:pos="1632"/>
        </w:tabs>
        <w:spacing w:before="3"/>
        <w:ind w:left="0" w:firstLine="709"/>
        <w:jc w:val="both"/>
        <w:rPr>
          <w:sz w:val="24"/>
          <w:szCs w:val="24"/>
        </w:rPr>
      </w:pPr>
      <w:r w:rsidRPr="0010096F">
        <w:rPr>
          <w:sz w:val="24"/>
          <w:szCs w:val="24"/>
        </w:rPr>
        <w:t>СНиП</w:t>
      </w:r>
      <w:r w:rsidRPr="0010096F">
        <w:rPr>
          <w:spacing w:val="-7"/>
          <w:sz w:val="24"/>
          <w:szCs w:val="24"/>
        </w:rPr>
        <w:t xml:space="preserve"> </w:t>
      </w:r>
      <w:r w:rsidRPr="0010096F">
        <w:rPr>
          <w:sz w:val="24"/>
          <w:szCs w:val="24"/>
        </w:rPr>
        <w:t>12-03-2001</w:t>
      </w:r>
      <w:r w:rsidRPr="0010096F">
        <w:rPr>
          <w:spacing w:val="13"/>
          <w:sz w:val="24"/>
          <w:szCs w:val="24"/>
        </w:rPr>
        <w:t xml:space="preserve"> </w:t>
      </w:r>
      <w:r w:rsidRPr="0010096F">
        <w:rPr>
          <w:sz w:val="24"/>
          <w:szCs w:val="24"/>
        </w:rPr>
        <w:t>«Безопасность</w:t>
      </w:r>
      <w:r w:rsidRPr="0010096F">
        <w:rPr>
          <w:spacing w:val="10"/>
          <w:sz w:val="24"/>
          <w:szCs w:val="24"/>
        </w:rPr>
        <w:t xml:space="preserve"> </w:t>
      </w:r>
      <w:r w:rsidRPr="0010096F">
        <w:rPr>
          <w:sz w:val="24"/>
          <w:szCs w:val="24"/>
        </w:rPr>
        <w:t>труда</w:t>
      </w:r>
      <w:r w:rsidRPr="0010096F">
        <w:rPr>
          <w:spacing w:val="-14"/>
          <w:sz w:val="24"/>
          <w:szCs w:val="24"/>
        </w:rPr>
        <w:t xml:space="preserve"> </w:t>
      </w:r>
      <w:r w:rsidRPr="0010096F">
        <w:rPr>
          <w:sz w:val="24"/>
          <w:szCs w:val="24"/>
        </w:rPr>
        <w:t>в</w:t>
      </w:r>
      <w:r w:rsidRPr="0010096F">
        <w:rPr>
          <w:spacing w:val="-15"/>
          <w:sz w:val="24"/>
          <w:szCs w:val="24"/>
        </w:rPr>
        <w:t xml:space="preserve"> </w:t>
      </w:r>
      <w:r w:rsidRPr="0010096F">
        <w:rPr>
          <w:sz w:val="24"/>
          <w:szCs w:val="24"/>
        </w:rPr>
        <w:t>строительстве</w:t>
      </w:r>
      <w:r w:rsidRPr="0010096F">
        <w:rPr>
          <w:spacing w:val="11"/>
          <w:sz w:val="24"/>
          <w:szCs w:val="24"/>
        </w:rPr>
        <w:t xml:space="preserve"> </w:t>
      </w:r>
      <w:r w:rsidRPr="0010096F">
        <w:rPr>
          <w:sz w:val="24"/>
          <w:szCs w:val="24"/>
        </w:rPr>
        <w:t>Часть</w:t>
      </w:r>
      <w:r w:rsidRPr="0010096F">
        <w:rPr>
          <w:spacing w:val="-11"/>
          <w:sz w:val="24"/>
          <w:szCs w:val="24"/>
        </w:rPr>
        <w:t xml:space="preserve"> </w:t>
      </w:r>
      <w:r w:rsidRPr="0010096F">
        <w:rPr>
          <w:sz w:val="24"/>
          <w:szCs w:val="24"/>
        </w:rPr>
        <w:t>1.</w:t>
      </w:r>
      <w:r w:rsidRPr="0010096F">
        <w:rPr>
          <w:spacing w:val="-15"/>
          <w:sz w:val="24"/>
          <w:szCs w:val="24"/>
        </w:rPr>
        <w:t xml:space="preserve"> </w:t>
      </w:r>
      <w:r w:rsidRPr="0010096F">
        <w:rPr>
          <w:sz w:val="24"/>
          <w:szCs w:val="24"/>
        </w:rPr>
        <w:t>Общие</w:t>
      </w:r>
      <w:r w:rsidRPr="0010096F">
        <w:rPr>
          <w:spacing w:val="1"/>
          <w:sz w:val="24"/>
          <w:szCs w:val="24"/>
        </w:rPr>
        <w:t xml:space="preserve"> </w:t>
      </w:r>
      <w:r w:rsidRPr="0010096F">
        <w:rPr>
          <w:spacing w:val="-2"/>
          <w:sz w:val="24"/>
          <w:szCs w:val="24"/>
        </w:rPr>
        <w:t>требования».</w:t>
      </w:r>
    </w:p>
    <w:p w14:paraId="12FE1039" w14:textId="77777777" w:rsidR="00977FE2" w:rsidRPr="0010096F" w:rsidRDefault="00D46F42" w:rsidP="007900C6">
      <w:pPr>
        <w:pStyle w:val="af5"/>
        <w:numPr>
          <w:ilvl w:val="0"/>
          <w:numId w:val="12"/>
        </w:numPr>
        <w:tabs>
          <w:tab w:val="left" w:pos="1134"/>
          <w:tab w:val="left" w:pos="1626"/>
        </w:tabs>
        <w:spacing w:before="5"/>
        <w:ind w:left="0" w:firstLine="709"/>
        <w:jc w:val="both"/>
        <w:rPr>
          <w:sz w:val="24"/>
          <w:szCs w:val="24"/>
        </w:rPr>
      </w:pPr>
      <w:r w:rsidRPr="0010096F">
        <w:rPr>
          <w:sz w:val="24"/>
          <w:szCs w:val="24"/>
        </w:rPr>
        <w:t xml:space="preserve">СНиП 12-04-2002 «Безопасность труда в строительстве Часть 2. Строительное </w:t>
      </w:r>
      <w:r w:rsidRPr="0010096F">
        <w:rPr>
          <w:spacing w:val="-2"/>
          <w:sz w:val="24"/>
          <w:szCs w:val="24"/>
        </w:rPr>
        <w:t>производство».</w:t>
      </w:r>
    </w:p>
    <w:p w14:paraId="37C120FE" w14:textId="77777777" w:rsidR="00977FE2" w:rsidRPr="007900C6" w:rsidRDefault="00D46F42" w:rsidP="007900C6">
      <w:pPr>
        <w:pStyle w:val="af5"/>
        <w:numPr>
          <w:ilvl w:val="0"/>
          <w:numId w:val="12"/>
        </w:numPr>
        <w:tabs>
          <w:tab w:val="left" w:pos="1134"/>
          <w:tab w:val="left" w:pos="1626"/>
        </w:tabs>
        <w:spacing w:before="5"/>
        <w:ind w:left="0" w:firstLine="709"/>
        <w:jc w:val="both"/>
        <w:rPr>
          <w:sz w:val="24"/>
          <w:szCs w:val="24"/>
        </w:rPr>
      </w:pPr>
      <w:r w:rsidRPr="0010096F">
        <w:rPr>
          <w:sz w:val="24"/>
          <w:szCs w:val="24"/>
        </w:rPr>
        <w:t>Приказ</w:t>
      </w:r>
      <w:r w:rsidRPr="0010096F">
        <w:rPr>
          <w:spacing w:val="30"/>
          <w:sz w:val="24"/>
          <w:szCs w:val="24"/>
        </w:rPr>
        <w:t xml:space="preserve"> </w:t>
      </w:r>
      <w:r w:rsidRPr="0010096F">
        <w:rPr>
          <w:sz w:val="24"/>
          <w:szCs w:val="24"/>
        </w:rPr>
        <w:t>Министерства</w:t>
      </w:r>
      <w:r w:rsidRPr="0010096F">
        <w:rPr>
          <w:spacing w:val="38"/>
          <w:sz w:val="24"/>
          <w:szCs w:val="24"/>
        </w:rPr>
        <w:t xml:space="preserve"> </w:t>
      </w:r>
      <w:r w:rsidRPr="0010096F">
        <w:rPr>
          <w:sz w:val="24"/>
          <w:szCs w:val="24"/>
        </w:rPr>
        <w:t>регионального</w:t>
      </w:r>
      <w:r w:rsidRPr="0010096F">
        <w:rPr>
          <w:spacing w:val="44"/>
          <w:sz w:val="24"/>
          <w:szCs w:val="24"/>
        </w:rPr>
        <w:t xml:space="preserve"> </w:t>
      </w:r>
      <w:r w:rsidRPr="0010096F">
        <w:rPr>
          <w:sz w:val="24"/>
          <w:szCs w:val="24"/>
        </w:rPr>
        <w:t>развития</w:t>
      </w:r>
      <w:r w:rsidRPr="0010096F">
        <w:rPr>
          <w:spacing w:val="36"/>
          <w:sz w:val="24"/>
          <w:szCs w:val="24"/>
        </w:rPr>
        <w:t xml:space="preserve"> </w:t>
      </w:r>
      <w:r w:rsidRPr="0010096F">
        <w:rPr>
          <w:sz w:val="24"/>
          <w:szCs w:val="24"/>
        </w:rPr>
        <w:t>Российской</w:t>
      </w:r>
      <w:r w:rsidRPr="0010096F">
        <w:rPr>
          <w:spacing w:val="31"/>
          <w:sz w:val="24"/>
          <w:szCs w:val="24"/>
        </w:rPr>
        <w:t xml:space="preserve"> </w:t>
      </w:r>
      <w:r w:rsidRPr="0010096F">
        <w:rPr>
          <w:sz w:val="24"/>
          <w:szCs w:val="24"/>
        </w:rPr>
        <w:t>Федерации</w:t>
      </w:r>
      <w:r w:rsidRPr="0010096F">
        <w:rPr>
          <w:spacing w:val="32"/>
          <w:sz w:val="24"/>
          <w:szCs w:val="24"/>
        </w:rPr>
        <w:t xml:space="preserve"> </w:t>
      </w:r>
      <w:r w:rsidRPr="0010096F">
        <w:rPr>
          <w:sz w:val="24"/>
          <w:szCs w:val="24"/>
        </w:rPr>
        <w:t>от</w:t>
      </w:r>
      <w:r w:rsidRPr="0010096F">
        <w:rPr>
          <w:spacing w:val="18"/>
          <w:sz w:val="24"/>
          <w:szCs w:val="24"/>
        </w:rPr>
        <w:t xml:space="preserve"> </w:t>
      </w:r>
      <w:r w:rsidRPr="0010096F">
        <w:rPr>
          <w:spacing w:val="-2"/>
          <w:sz w:val="24"/>
          <w:szCs w:val="24"/>
        </w:rPr>
        <w:t xml:space="preserve">29.12.2009 </w:t>
      </w:r>
      <w:r w:rsidRPr="007900C6">
        <w:rPr>
          <w:sz w:val="24"/>
          <w:szCs w:val="24"/>
        </w:rPr>
        <w:t>№ 620 «Об утверждении методических указаний по применению справочников базовых цен на проектные работы в строительстве».</w:t>
      </w:r>
    </w:p>
    <w:p w14:paraId="071B724A" w14:textId="77777777" w:rsidR="00977FE2" w:rsidRPr="0010096F" w:rsidRDefault="00D46F42" w:rsidP="007900C6">
      <w:pPr>
        <w:pStyle w:val="af5"/>
        <w:numPr>
          <w:ilvl w:val="0"/>
          <w:numId w:val="12"/>
        </w:numPr>
        <w:tabs>
          <w:tab w:val="left" w:pos="1134"/>
          <w:tab w:val="left" w:pos="1621"/>
        </w:tabs>
        <w:spacing w:before="4"/>
        <w:ind w:left="0" w:firstLine="709"/>
        <w:jc w:val="both"/>
        <w:rPr>
          <w:sz w:val="24"/>
          <w:szCs w:val="24"/>
        </w:rPr>
      </w:pPr>
      <w:r w:rsidRPr="004F5939">
        <w:rPr>
          <w:sz w:val="24"/>
          <w:szCs w:val="24"/>
        </w:rPr>
        <w:t>Национальный стандарт Российской Федерации ГОСТ Р 55105-201</w:t>
      </w:r>
      <w:r w:rsidRPr="0010096F">
        <w:rPr>
          <w:sz w:val="24"/>
          <w:szCs w:val="24"/>
        </w:rPr>
        <w:t>9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w:t>
      </w:r>
      <w:r w:rsidRPr="0010096F">
        <w:rPr>
          <w:spacing w:val="40"/>
          <w:sz w:val="24"/>
          <w:szCs w:val="24"/>
        </w:rPr>
        <w:t xml:space="preserve"> </w:t>
      </w:r>
      <w:r w:rsidRPr="0010096F">
        <w:rPr>
          <w:sz w:val="24"/>
          <w:szCs w:val="24"/>
        </w:rPr>
        <w:t>Нормы и требования».</w:t>
      </w:r>
    </w:p>
    <w:p w14:paraId="42FC3555" w14:textId="77777777" w:rsidR="00977FE2" w:rsidRPr="0010096F" w:rsidRDefault="00D46F42" w:rsidP="007900C6">
      <w:pPr>
        <w:pStyle w:val="af5"/>
        <w:numPr>
          <w:ilvl w:val="0"/>
          <w:numId w:val="12"/>
        </w:numPr>
        <w:tabs>
          <w:tab w:val="left" w:pos="1134"/>
          <w:tab w:val="left" w:pos="1616"/>
        </w:tabs>
        <w:ind w:left="0" w:firstLine="709"/>
        <w:jc w:val="both"/>
        <w:rPr>
          <w:sz w:val="24"/>
          <w:szCs w:val="24"/>
        </w:rPr>
      </w:pPr>
      <w:r w:rsidRPr="0010096F">
        <w:rPr>
          <w:sz w:val="24"/>
          <w:szCs w:val="24"/>
        </w:rPr>
        <w:t>Национальный стандарт Российской Федерации ГОСТ Р 55438-2013 «Единая энергетическая</w:t>
      </w:r>
      <w:r w:rsidRPr="0010096F">
        <w:rPr>
          <w:spacing w:val="-1"/>
          <w:sz w:val="24"/>
          <w:szCs w:val="24"/>
        </w:rPr>
        <w:t xml:space="preserve"> </w:t>
      </w:r>
      <w:r w:rsidRPr="0010096F">
        <w:rPr>
          <w:sz w:val="24"/>
          <w:szCs w:val="24"/>
        </w:rPr>
        <w:t>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 ГОСТ Р 56302-2014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w:t>
      </w:r>
      <w:r w:rsidRPr="0010096F">
        <w:rPr>
          <w:spacing w:val="-3"/>
          <w:sz w:val="24"/>
          <w:szCs w:val="24"/>
        </w:rPr>
        <w:t xml:space="preserve"> </w:t>
      </w:r>
      <w:r w:rsidRPr="0010096F">
        <w:rPr>
          <w:sz w:val="24"/>
          <w:szCs w:val="24"/>
        </w:rPr>
        <w:t>и</w:t>
      </w:r>
      <w:r w:rsidRPr="0010096F">
        <w:rPr>
          <w:spacing w:val="-5"/>
          <w:sz w:val="24"/>
          <w:szCs w:val="24"/>
        </w:rPr>
        <w:t xml:space="preserve"> </w:t>
      </w:r>
      <w:r w:rsidRPr="0010096F">
        <w:rPr>
          <w:sz w:val="24"/>
          <w:szCs w:val="24"/>
        </w:rPr>
        <w:t>оборудования объектов электроэнергетики. Общие требования» (утвержден приказом Росстандарта от 12.12.2014 № 1983-ст).</w:t>
      </w:r>
    </w:p>
    <w:p w14:paraId="6096DD69" w14:textId="77777777" w:rsidR="00977FE2" w:rsidRPr="0010096F" w:rsidRDefault="00D46F42" w:rsidP="007900C6">
      <w:pPr>
        <w:pStyle w:val="af5"/>
        <w:numPr>
          <w:ilvl w:val="0"/>
          <w:numId w:val="12"/>
        </w:numPr>
        <w:tabs>
          <w:tab w:val="left" w:pos="1134"/>
          <w:tab w:val="left" w:pos="1611"/>
        </w:tabs>
        <w:ind w:left="0" w:firstLine="709"/>
        <w:jc w:val="both"/>
        <w:rPr>
          <w:sz w:val="24"/>
          <w:szCs w:val="24"/>
        </w:rPr>
      </w:pPr>
      <w:r w:rsidRPr="0010096F">
        <w:rPr>
          <w:sz w:val="24"/>
          <w:szCs w:val="24"/>
        </w:rPr>
        <w:lastRenderedPageBreak/>
        <w:t>ГОСТ Р 56303-2014 «Единая энергетическая система и изолированно работающие энергосистемы. Оперативно-диспетчерское управление. Нормальные схемы электрических соединений объектов электроэнергетики. Общие требования к графическому исполнению» (утвержден приказом Росстандарта от 12.12.2014 № 1984-ст).</w:t>
      </w:r>
    </w:p>
    <w:p w14:paraId="16B8F5B1" w14:textId="77777777" w:rsidR="00977FE2" w:rsidRPr="0010096F" w:rsidRDefault="00D46F42" w:rsidP="007900C6">
      <w:pPr>
        <w:pStyle w:val="af5"/>
        <w:numPr>
          <w:ilvl w:val="0"/>
          <w:numId w:val="12"/>
        </w:numPr>
        <w:tabs>
          <w:tab w:val="left" w:pos="1134"/>
          <w:tab w:val="left" w:pos="1607"/>
        </w:tabs>
        <w:spacing w:before="8"/>
        <w:ind w:left="0" w:firstLine="709"/>
        <w:jc w:val="both"/>
        <w:rPr>
          <w:sz w:val="24"/>
          <w:szCs w:val="24"/>
        </w:rPr>
      </w:pPr>
      <w:r w:rsidRPr="0010096F">
        <w:rPr>
          <w:sz w:val="24"/>
          <w:szCs w:val="24"/>
        </w:rPr>
        <w:t>ГОСТ Р 8.820-2013 Государственная система обеспечения единства измерений. Метрологическое обеспечение. Основные положения.</w:t>
      </w:r>
    </w:p>
    <w:p w14:paraId="50B63408" w14:textId="77777777" w:rsidR="00977FE2" w:rsidRPr="0010096F" w:rsidRDefault="00D46F42" w:rsidP="007900C6">
      <w:pPr>
        <w:pStyle w:val="af5"/>
        <w:numPr>
          <w:ilvl w:val="0"/>
          <w:numId w:val="12"/>
        </w:numPr>
        <w:tabs>
          <w:tab w:val="left" w:pos="1134"/>
          <w:tab w:val="left" w:pos="1610"/>
        </w:tabs>
        <w:spacing w:before="3"/>
        <w:ind w:left="0" w:firstLine="709"/>
        <w:jc w:val="both"/>
        <w:rPr>
          <w:sz w:val="24"/>
          <w:szCs w:val="24"/>
        </w:rPr>
      </w:pPr>
      <w:r w:rsidRPr="0010096F">
        <w:rPr>
          <w:sz w:val="24"/>
          <w:szCs w:val="24"/>
        </w:rPr>
        <w:t>ГОСТ Р 58335-2018 «Единая энергетическая система и изолированно работающие энергосистемы. Оперативно-диспетчерское управление. Автоматическое ограничение снижения частоты при аварийном дефиците активной мощности. Нормы и требования».</w:t>
      </w:r>
    </w:p>
    <w:p w14:paraId="78F7019A" w14:textId="77777777" w:rsidR="00977FE2" w:rsidRPr="004F5939" w:rsidRDefault="00D46F42" w:rsidP="007900C6">
      <w:pPr>
        <w:pStyle w:val="af5"/>
        <w:numPr>
          <w:ilvl w:val="0"/>
          <w:numId w:val="12"/>
        </w:numPr>
        <w:tabs>
          <w:tab w:val="left" w:pos="1134"/>
          <w:tab w:val="left" w:pos="1608"/>
        </w:tabs>
        <w:spacing w:before="13"/>
        <w:ind w:left="0" w:firstLine="709"/>
        <w:jc w:val="both"/>
        <w:rPr>
          <w:sz w:val="24"/>
          <w:szCs w:val="24"/>
        </w:rPr>
      </w:pPr>
      <w:r w:rsidRPr="007900C6">
        <w:rPr>
          <w:spacing w:val="-4"/>
          <w:sz w:val="24"/>
          <w:szCs w:val="24"/>
        </w:rPr>
        <w:t xml:space="preserve"> ГОСТ Р 58670-2019 «Единая энергетическая система и изолированно работающие энергосистемы. Планирование развития энергосистем. Расчеты электроэнергетических режимов и определение технических решений при перспективном развитии энергосистем. Нормы и требования».</w:t>
      </w:r>
    </w:p>
    <w:p w14:paraId="370563F6" w14:textId="77777777" w:rsidR="00977FE2" w:rsidRPr="007900C6" w:rsidRDefault="00D46F42" w:rsidP="007900C6">
      <w:pPr>
        <w:pStyle w:val="af5"/>
        <w:numPr>
          <w:ilvl w:val="0"/>
          <w:numId w:val="12"/>
        </w:numPr>
        <w:tabs>
          <w:tab w:val="left" w:pos="1134"/>
          <w:tab w:val="left" w:pos="1608"/>
        </w:tabs>
        <w:spacing w:before="13"/>
        <w:ind w:left="0" w:firstLine="709"/>
        <w:jc w:val="both"/>
        <w:rPr>
          <w:sz w:val="24"/>
          <w:szCs w:val="24"/>
        </w:rPr>
      </w:pPr>
      <w:r w:rsidRPr="0010096F">
        <w:rPr>
          <w:sz w:val="24"/>
          <w:szCs w:val="24"/>
        </w:rPr>
        <w:t>«Требования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w:t>
      </w:r>
      <w:r w:rsidRPr="0010096F">
        <w:rPr>
          <w:spacing w:val="80"/>
          <w:sz w:val="24"/>
          <w:szCs w:val="24"/>
        </w:rPr>
        <w:t xml:space="preserve"> </w:t>
      </w:r>
      <w:r w:rsidRPr="0010096F">
        <w:rPr>
          <w:sz w:val="24"/>
          <w:szCs w:val="24"/>
        </w:rPr>
        <w:t>и</w:t>
      </w:r>
      <w:r w:rsidRPr="0010096F">
        <w:rPr>
          <w:spacing w:val="80"/>
          <w:sz w:val="24"/>
          <w:szCs w:val="24"/>
        </w:rPr>
        <w:t xml:space="preserve"> </w:t>
      </w:r>
      <w:r w:rsidRPr="0010096F">
        <w:rPr>
          <w:sz w:val="24"/>
          <w:szCs w:val="24"/>
        </w:rPr>
        <w:t>автоматики,</w:t>
      </w:r>
      <w:r w:rsidRPr="0010096F">
        <w:rPr>
          <w:spacing w:val="80"/>
          <w:sz w:val="24"/>
          <w:szCs w:val="24"/>
        </w:rPr>
        <w:t xml:space="preserve"> </w:t>
      </w:r>
      <w:r w:rsidRPr="0010096F">
        <w:rPr>
          <w:sz w:val="24"/>
          <w:szCs w:val="24"/>
        </w:rPr>
        <w:t>а</w:t>
      </w:r>
      <w:r w:rsidRPr="0010096F">
        <w:rPr>
          <w:spacing w:val="80"/>
          <w:sz w:val="24"/>
          <w:szCs w:val="24"/>
        </w:rPr>
        <w:t xml:space="preserve"> </w:t>
      </w:r>
      <w:r w:rsidRPr="0010096F">
        <w:rPr>
          <w:sz w:val="24"/>
          <w:szCs w:val="24"/>
        </w:rPr>
        <w:t>также</w:t>
      </w:r>
      <w:r w:rsidRPr="0010096F">
        <w:rPr>
          <w:spacing w:val="80"/>
          <w:sz w:val="24"/>
          <w:szCs w:val="24"/>
        </w:rPr>
        <w:t xml:space="preserve"> </w:t>
      </w:r>
      <w:r w:rsidRPr="0010096F">
        <w:rPr>
          <w:sz w:val="24"/>
          <w:szCs w:val="24"/>
        </w:rPr>
        <w:t>к</w:t>
      </w:r>
      <w:r w:rsidRPr="0010096F">
        <w:rPr>
          <w:spacing w:val="80"/>
          <w:sz w:val="24"/>
          <w:szCs w:val="24"/>
        </w:rPr>
        <w:t xml:space="preserve"> </w:t>
      </w:r>
      <w:r w:rsidRPr="0010096F">
        <w:rPr>
          <w:sz w:val="24"/>
          <w:szCs w:val="24"/>
        </w:rPr>
        <w:t>принципам</w:t>
      </w:r>
      <w:r w:rsidRPr="0010096F">
        <w:rPr>
          <w:spacing w:val="80"/>
          <w:sz w:val="24"/>
          <w:szCs w:val="24"/>
        </w:rPr>
        <w:t xml:space="preserve"> </w:t>
      </w:r>
      <w:r w:rsidRPr="0010096F">
        <w:rPr>
          <w:sz w:val="24"/>
          <w:szCs w:val="24"/>
        </w:rPr>
        <w:t>функционирования</w:t>
      </w:r>
      <w:r w:rsidRPr="0010096F">
        <w:rPr>
          <w:spacing w:val="80"/>
          <w:sz w:val="24"/>
          <w:szCs w:val="24"/>
        </w:rPr>
        <w:t xml:space="preserve"> </w:t>
      </w:r>
      <w:r w:rsidRPr="0010096F">
        <w:rPr>
          <w:sz w:val="24"/>
          <w:szCs w:val="24"/>
        </w:rPr>
        <w:t>устройств</w:t>
      </w:r>
      <w:r w:rsidRPr="0010096F">
        <w:rPr>
          <w:spacing w:val="76"/>
          <w:sz w:val="24"/>
          <w:szCs w:val="24"/>
        </w:rPr>
        <w:t xml:space="preserve"> </w:t>
      </w:r>
      <w:r w:rsidRPr="0010096F">
        <w:rPr>
          <w:sz w:val="24"/>
          <w:szCs w:val="24"/>
        </w:rPr>
        <w:t>и</w:t>
      </w:r>
      <w:r w:rsidRPr="0010096F">
        <w:rPr>
          <w:spacing w:val="80"/>
          <w:sz w:val="24"/>
          <w:szCs w:val="24"/>
        </w:rPr>
        <w:t xml:space="preserve"> </w:t>
      </w:r>
      <w:r w:rsidRPr="0010096F">
        <w:rPr>
          <w:sz w:val="24"/>
          <w:szCs w:val="24"/>
        </w:rPr>
        <w:t xml:space="preserve">комплексов </w:t>
      </w:r>
      <w:r w:rsidRPr="007900C6">
        <w:rPr>
          <w:sz w:val="24"/>
          <w:szCs w:val="24"/>
        </w:rPr>
        <w:t>релейной</w:t>
      </w:r>
      <w:r w:rsidRPr="007900C6">
        <w:rPr>
          <w:spacing w:val="73"/>
          <w:sz w:val="24"/>
          <w:szCs w:val="24"/>
        </w:rPr>
        <w:t xml:space="preserve"> </w:t>
      </w:r>
      <w:r w:rsidRPr="007900C6">
        <w:rPr>
          <w:sz w:val="24"/>
          <w:szCs w:val="24"/>
        </w:rPr>
        <w:t>защиты</w:t>
      </w:r>
      <w:r w:rsidRPr="007900C6">
        <w:rPr>
          <w:spacing w:val="67"/>
          <w:sz w:val="24"/>
          <w:szCs w:val="24"/>
        </w:rPr>
        <w:t xml:space="preserve"> </w:t>
      </w:r>
      <w:r w:rsidRPr="007900C6">
        <w:rPr>
          <w:sz w:val="24"/>
          <w:szCs w:val="24"/>
        </w:rPr>
        <w:t>и</w:t>
      </w:r>
      <w:r w:rsidRPr="007900C6">
        <w:rPr>
          <w:spacing w:val="60"/>
          <w:sz w:val="24"/>
          <w:szCs w:val="24"/>
        </w:rPr>
        <w:t xml:space="preserve"> </w:t>
      </w:r>
      <w:r w:rsidRPr="007900C6">
        <w:rPr>
          <w:sz w:val="24"/>
          <w:szCs w:val="24"/>
        </w:rPr>
        <w:t>автоматики»,</w:t>
      </w:r>
      <w:r w:rsidRPr="007900C6">
        <w:rPr>
          <w:spacing w:val="57"/>
          <w:sz w:val="24"/>
          <w:szCs w:val="24"/>
        </w:rPr>
        <w:t xml:space="preserve"> </w:t>
      </w:r>
      <w:r w:rsidRPr="007900C6">
        <w:rPr>
          <w:sz w:val="24"/>
          <w:szCs w:val="24"/>
        </w:rPr>
        <w:t>утвержденные</w:t>
      </w:r>
      <w:r w:rsidRPr="007900C6">
        <w:rPr>
          <w:spacing w:val="56"/>
          <w:sz w:val="24"/>
          <w:szCs w:val="24"/>
        </w:rPr>
        <w:t xml:space="preserve"> </w:t>
      </w:r>
      <w:r w:rsidRPr="007900C6">
        <w:rPr>
          <w:sz w:val="24"/>
          <w:szCs w:val="24"/>
        </w:rPr>
        <w:t>приказом</w:t>
      </w:r>
      <w:r w:rsidRPr="007900C6">
        <w:rPr>
          <w:spacing w:val="77"/>
          <w:sz w:val="24"/>
          <w:szCs w:val="24"/>
        </w:rPr>
        <w:t xml:space="preserve"> </w:t>
      </w:r>
      <w:r w:rsidRPr="007900C6">
        <w:rPr>
          <w:sz w:val="24"/>
          <w:szCs w:val="24"/>
        </w:rPr>
        <w:t>Минэнерго</w:t>
      </w:r>
      <w:r w:rsidRPr="007900C6">
        <w:rPr>
          <w:spacing w:val="77"/>
          <w:sz w:val="24"/>
          <w:szCs w:val="24"/>
        </w:rPr>
        <w:t xml:space="preserve"> </w:t>
      </w:r>
      <w:r w:rsidRPr="007900C6">
        <w:rPr>
          <w:sz w:val="24"/>
          <w:szCs w:val="24"/>
        </w:rPr>
        <w:t>России</w:t>
      </w:r>
      <w:r w:rsidRPr="007900C6">
        <w:rPr>
          <w:spacing w:val="62"/>
          <w:sz w:val="24"/>
          <w:szCs w:val="24"/>
        </w:rPr>
        <w:t xml:space="preserve"> </w:t>
      </w:r>
      <w:r w:rsidRPr="007900C6">
        <w:rPr>
          <w:sz w:val="24"/>
          <w:szCs w:val="24"/>
        </w:rPr>
        <w:t>от</w:t>
      </w:r>
      <w:r w:rsidRPr="007900C6">
        <w:rPr>
          <w:spacing w:val="64"/>
          <w:sz w:val="24"/>
          <w:szCs w:val="24"/>
        </w:rPr>
        <w:t xml:space="preserve"> </w:t>
      </w:r>
      <w:r w:rsidRPr="007900C6">
        <w:rPr>
          <w:spacing w:val="-2"/>
          <w:sz w:val="24"/>
          <w:szCs w:val="24"/>
        </w:rPr>
        <w:t xml:space="preserve">13.02.2019 </w:t>
      </w:r>
      <w:r w:rsidRPr="007900C6">
        <w:rPr>
          <w:sz w:val="24"/>
          <w:szCs w:val="24"/>
        </w:rPr>
        <w:t xml:space="preserve">№ </w:t>
      </w:r>
      <w:r w:rsidRPr="007900C6">
        <w:rPr>
          <w:spacing w:val="-4"/>
          <w:sz w:val="24"/>
          <w:szCs w:val="24"/>
        </w:rPr>
        <w:t>101.</w:t>
      </w:r>
    </w:p>
    <w:p w14:paraId="64D8A750" w14:textId="77777777" w:rsidR="00977FE2" w:rsidRPr="0010096F" w:rsidRDefault="00D46F42" w:rsidP="007900C6">
      <w:pPr>
        <w:pStyle w:val="af5"/>
        <w:numPr>
          <w:ilvl w:val="0"/>
          <w:numId w:val="12"/>
        </w:numPr>
        <w:tabs>
          <w:tab w:val="left" w:pos="1134"/>
          <w:tab w:val="left" w:pos="1578"/>
        </w:tabs>
        <w:ind w:left="0" w:firstLine="709"/>
        <w:jc w:val="both"/>
        <w:rPr>
          <w:sz w:val="24"/>
          <w:szCs w:val="24"/>
        </w:rPr>
      </w:pPr>
      <w:r w:rsidRPr="004F5939">
        <w:rPr>
          <w:sz w:val="24"/>
          <w:szCs w:val="24"/>
        </w:rPr>
        <w:t>Правила переключений в электроустановках, утвержденные приказом Минэнерго России от 13.09.2018 № 757.</w:t>
      </w:r>
    </w:p>
    <w:p w14:paraId="669784D2" w14:textId="77777777" w:rsidR="00977FE2" w:rsidRPr="0010096F" w:rsidRDefault="00D46F42" w:rsidP="007900C6">
      <w:pPr>
        <w:pStyle w:val="af5"/>
        <w:numPr>
          <w:ilvl w:val="0"/>
          <w:numId w:val="12"/>
        </w:numPr>
        <w:tabs>
          <w:tab w:val="left" w:pos="1134"/>
          <w:tab w:val="left" w:pos="1579"/>
        </w:tabs>
        <w:ind w:left="0" w:firstLine="709"/>
        <w:jc w:val="both"/>
        <w:rPr>
          <w:sz w:val="24"/>
          <w:szCs w:val="24"/>
        </w:rPr>
      </w:pPr>
      <w:r w:rsidRPr="0010096F">
        <w:rPr>
          <w:sz w:val="24"/>
          <w:szCs w:val="24"/>
        </w:rPr>
        <w:t>«Правила взаимодействия субъектов электроэнергетики, потребителей электрической энергии при</w:t>
      </w:r>
      <w:r w:rsidRPr="0010096F">
        <w:rPr>
          <w:spacing w:val="-14"/>
          <w:sz w:val="24"/>
          <w:szCs w:val="24"/>
        </w:rPr>
        <w:t xml:space="preserve"> </w:t>
      </w:r>
      <w:r w:rsidRPr="0010096F">
        <w:rPr>
          <w:sz w:val="24"/>
          <w:szCs w:val="24"/>
        </w:rPr>
        <w:t xml:space="preserve">подготовке, </w:t>
      </w:r>
      <w:r w:rsidRPr="0010096F">
        <w:rPr>
          <w:sz w:val="24"/>
          <w:szCs w:val="24"/>
        </w:rPr>
        <w:lastRenderedPageBreak/>
        <w:t>выдаче</w:t>
      </w:r>
      <w:r w:rsidRPr="0010096F">
        <w:rPr>
          <w:spacing w:val="-3"/>
          <w:sz w:val="24"/>
          <w:szCs w:val="24"/>
        </w:rPr>
        <w:t xml:space="preserve"> </w:t>
      </w:r>
      <w:r w:rsidRPr="0010096F">
        <w:rPr>
          <w:sz w:val="24"/>
          <w:szCs w:val="24"/>
        </w:rPr>
        <w:t>и</w:t>
      </w:r>
      <w:r w:rsidRPr="0010096F">
        <w:rPr>
          <w:spacing w:val="-11"/>
          <w:sz w:val="24"/>
          <w:szCs w:val="24"/>
        </w:rPr>
        <w:t xml:space="preserve"> </w:t>
      </w:r>
      <w:r w:rsidRPr="0010096F">
        <w:rPr>
          <w:sz w:val="24"/>
          <w:szCs w:val="24"/>
        </w:rPr>
        <w:t>выполнении заданий</w:t>
      </w:r>
      <w:r w:rsidRPr="0010096F">
        <w:rPr>
          <w:spacing w:val="-2"/>
          <w:sz w:val="24"/>
          <w:szCs w:val="24"/>
        </w:rPr>
        <w:t xml:space="preserve"> </w:t>
      </w:r>
      <w:r w:rsidRPr="0010096F">
        <w:rPr>
          <w:sz w:val="24"/>
          <w:szCs w:val="24"/>
        </w:rPr>
        <w:t>по</w:t>
      </w:r>
      <w:r w:rsidRPr="0010096F">
        <w:rPr>
          <w:spacing w:val="-11"/>
          <w:sz w:val="24"/>
          <w:szCs w:val="24"/>
        </w:rPr>
        <w:t xml:space="preserve"> </w:t>
      </w:r>
      <w:r w:rsidRPr="0010096F">
        <w:rPr>
          <w:sz w:val="24"/>
          <w:szCs w:val="24"/>
        </w:rPr>
        <w:t>настройке устройств</w:t>
      </w:r>
      <w:r w:rsidRPr="0010096F">
        <w:rPr>
          <w:spacing w:val="-3"/>
          <w:sz w:val="24"/>
          <w:szCs w:val="24"/>
        </w:rPr>
        <w:t xml:space="preserve"> </w:t>
      </w:r>
      <w:r w:rsidRPr="0010096F">
        <w:rPr>
          <w:sz w:val="24"/>
          <w:szCs w:val="24"/>
        </w:rPr>
        <w:t>релейной защиты и</w:t>
      </w:r>
      <w:r w:rsidRPr="0010096F">
        <w:rPr>
          <w:spacing w:val="-2"/>
          <w:sz w:val="24"/>
          <w:szCs w:val="24"/>
        </w:rPr>
        <w:t xml:space="preserve"> </w:t>
      </w:r>
      <w:r w:rsidRPr="0010096F">
        <w:rPr>
          <w:sz w:val="24"/>
          <w:szCs w:val="24"/>
        </w:rPr>
        <w:t>автоматики»,</w:t>
      </w:r>
      <w:r w:rsidRPr="0010096F">
        <w:rPr>
          <w:spacing w:val="40"/>
          <w:sz w:val="24"/>
          <w:szCs w:val="24"/>
        </w:rPr>
        <w:t xml:space="preserve"> </w:t>
      </w:r>
      <w:r w:rsidRPr="0010096F">
        <w:rPr>
          <w:sz w:val="24"/>
          <w:szCs w:val="24"/>
        </w:rPr>
        <w:t>утвержденные Приказом Минэнерго России от 13.02.2019 № 100.</w:t>
      </w:r>
    </w:p>
    <w:p w14:paraId="5DCF678B" w14:textId="77777777" w:rsidR="00977FE2" w:rsidRPr="0010096F" w:rsidRDefault="00D46F42" w:rsidP="007900C6">
      <w:pPr>
        <w:pStyle w:val="af5"/>
        <w:numPr>
          <w:ilvl w:val="0"/>
          <w:numId w:val="12"/>
        </w:numPr>
        <w:tabs>
          <w:tab w:val="left" w:pos="1134"/>
          <w:tab w:val="left" w:pos="1574"/>
        </w:tabs>
        <w:ind w:left="0" w:firstLine="709"/>
        <w:jc w:val="both"/>
        <w:rPr>
          <w:sz w:val="24"/>
          <w:szCs w:val="24"/>
        </w:rPr>
      </w:pPr>
      <w:r w:rsidRPr="0010096F">
        <w:rPr>
          <w:sz w:val="24"/>
          <w:szCs w:val="24"/>
        </w:rPr>
        <w:t>«Правила предотвращения развития и ликвидации нарушений нормального режима электрической части энергосистем и объектов электроэнергетики», утвержденные Приказом Минэнерго</w:t>
      </w:r>
      <w:r w:rsidRPr="0010096F">
        <w:rPr>
          <w:spacing w:val="40"/>
          <w:sz w:val="24"/>
          <w:szCs w:val="24"/>
        </w:rPr>
        <w:t xml:space="preserve"> </w:t>
      </w:r>
      <w:r w:rsidRPr="0010096F">
        <w:rPr>
          <w:sz w:val="24"/>
          <w:szCs w:val="24"/>
        </w:rPr>
        <w:t>России от 12.07.2018 № 548.</w:t>
      </w:r>
    </w:p>
    <w:p w14:paraId="78C437FA" w14:textId="77777777" w:rsidR="00977FE2" w:rsidRPr="007900C6" w:rsidRDefault="00D46F42" w:rsidP="007900C6">
      <w:pPr>
        <w:pStyle w:val="af5"/>
        <w:numPr>
          <w:ilvl w:val="0"/>
          <w:numId w:val="12"/>
        </w:numPr>
        <w:tabs>
          <w:tab w:val="left" w:pos="1134"/>
          <w:tab w:val="left" w:pos="1570"/>
        </w:tabs>
        <w:ind w:left="0" w:firstLine="709"/>
        <w:jc w:val="both"/>
        <w:rPr>
          <w:sz w:val="24"/>
          <w:szCs w:val="24"/>
        </w:rPr>
      </w:pPr>
      <w:r w:rsidRPr="0010096F">
        <w:rPr>
          <w:sz w:val="24"/>
          <w:szCs w:val="24"/>
        </w:rPr>
        <w:t>«Требования</w:t>
      </w:r>
      <w:r w:rsidRPr="0010096F">
        <w:rPr>
          <w:spacing w:val="30"/>
          <w:sz w:val="24"/>
          <w:szCs w:val="24"/>
        </w:rPr>
        <w:t xml:space="preserve"> </w:t>
      </w:r>
      <w:r w:rsidRPr="0010096F">
        <w:rPr>
          <w:sz w:val="24"/>
          <w:szCs w:val="24"/>
        </w:rPr>
        <w:t>по</w:t>
      </w:r>
      <w:r w:rsidRPr="0010096F">
        <w:rPr>
          <w:spacing w:val="70"/>
          <w:sz w:val="24"/>
          <w:szCs w:val="24"/>
        </w:rPr>
        <w:t xml:space="preserve"> </w:t>
      </w:r>
      <w:r w:rsidRPr="0010096F">
        <w:rPr>
          <w:sz w:val="24"/>
          <w:szCs w:val="24"/>
        </w:rPr>
        <w:t>плавке</w:t>
      </w:r>
      <w:r w:rsidRPr="0010096F">
        <w:rPr>
          <w:spacing w:val="70"/>
          <w:sz w:val="24"/>
          <w:szCs w:val="24"/>
        </w:rPr>
        <w:t xml:space="preserve"> </w:t>
      </w:r>
      <w:r w:rsidRPr="0010096F">
        <w:rPr>
          <w:sz w:val="24"/>
          <w:szCs w:val="24"/>
        </w:rPr>
        <w:t>гололеда</w:t>
      </w:r>
      <w:r w:rsidRPr="0010096F">
        <w:rPr>
          <w:spacing w:val="28"/>
          <w:sz w:val="24"/>
          <w:szCs w:val="24"/>
        </w:rPr>
        <w:t xml:space="preserve"> </w:t>
      </w:r>
      <w:r w:rsidRPr="0010096F">
        <w:rPr>
          <w:sz w:val="24"/>
          <w:szCs w:val="24"/>
        </w:rPr>
        <w:t>на</w:t>
      </w:r>
      <w:r w:rsidRPr="0010096F">
        <w:rPr>
          <w:spacing w:val="69"/>
          <w:sz w:val="24"/>
          <w:szCs w:val="24"/>
        </w:rPr>
        <w:t xml:space="preserve"> </w:t>
      </w:r>
      <w:r w:rsidRPr="0010096F">
        <w:rPr>
          <w:sz w:val="24"/>
          <w:szCs w:val="24"/>
        </w:rPr>
        <w:t>проводах</w:t>
      </w:r>
      <w:r w:rsidRPr="0010096F">
        <w:rPr>
          <w:spacing w:val="29"/>
          <w:sz w:val="24"/>
          <w:szCs w:val="24"/>
        </w:rPr>
        <w:t xml:space="preserve"> </w:t>
      </w:r>
      <w:r w:rsidRPr="0010096F">
        <w:rPr>
          <w:sz w:val="24"/>
          <w:szCs w:val="24"/>
        </w:rPr>
        <w:t>и</w:t>
      </w:r>
      <w:r w:rsidRPr="0010096F">
        <w:rPr>
          <w:spacing w:val="67"/>
          <w:sz w:val="24"/>
          <w:szCs w:val="24"/>
        </w:rPr>
        <w:t xml:space="preserve"> </w:t>
      </w:r>
      <w:r w:rsidRPr="0010096F">
        <w:rPr>
          <w:sz w:val="24"/>
          <w:szCs w:val="24"/>
        </w:rPr>
        <w:t>грозозащитных</w:t>
      </w:r>
      <w:r w:rsidRPr="0010096F">
        <w:rPr>
          <w:spacing w:val="39"/>
          <w:sz w:val="24"/>
          <w:szCs w:val="24"/>
        </w:rPr>
        <w:t xml:space="preserve"> </w:t>
      </w:r>
      <w:r w:rsidRPr="0010096F">
        <w:rPr>
          <w:sz w:val="24"/>
          <w:szCs w:val="24"/>
        </w:rPr>
        <w:t>тросах</w:t>
      </w:r>
      <w:r w:rsidRPr="0010096F">
        <w:rPr>
          <w:spacing w:val="28"/>
          <w:sz w:val="24"/>
          <w:szCs w:val="24"/>
        </w:rPr>
        <w:t xml:space="preserve"> </w:t>
      </w:r>
      <w:r w:rsidRPr="0010096F">
        <w:rPr>
          <w:spacing w:val="-2"/>
          <w:sz w:val="24"/>
          <w:szCs w:val="24"/>
        </w:rPr>
        <w:t xml:space="preserve">линий </w:t>
      </w:r>
      <w:r w:rsidRPr="007900C6">
        <w:rPr>
          <w:sz w:val="24"/>
          <w:szCs w:val="24"/>
        </w:rPr>
        <w:t>электропередачи»,</w:t>
      </w:r>
      <w:r w:rsidRPr="007900C6">
        <w:rPr>
          <w:spacing w:val="-14"/>
          <w:sz w:val="24"/>
          <w:szCs w:val="24"/>
        </w:rPr>
        <w:t xml:space="preserve"> </w:t>
      </w:r>
      <w:r w:rsidRPr="007900C6">
        <w:rPr>
          <w:sz w:val="24"/>
          <w:szCs w:val="24"/>
        </w:rPr>
        <w:t>утвержденные</w:t>
      </w:r>
      <w:r w:rsidRPr="007900C6">
        <w:rPr>
          <w:spacing w:val="13"/>
          <w:sz w:val="24"/>
          <w:szCs w:val="24"/>
        </w:rPr>
        <w:t xml:space="preserve"> </w:t>
      </w:r>
      <w:r w:rsidRPr="007900C6">
        <w:rPr>
          <w:sz w:val="24"/>
          <w:szCs w:val="24"/>
        </w:rPr>
        <w:t>Приказом Минэнерго</w:t>
      </w:r>
      <w:r w:rsidRPr="007900C6">
        <w:rPr>
          <w:spacing w:val="9"/>
          <w:sz w:val="24"/>
          <w:szCs w:val="24"/>
        </w:rPr>
        <w:t xml:space="preserve"> </w:t>
      </w:r>
      <w:r w:rsidRPr="007900C6">
        <w:rPr>
          <w:sz w:val="24"/>
          <w:szCs w:val="24"/>
        </w:rPr>
        <w:t>России</w:t>
      </w:r>
      <w:r w:rsidRPr="007900C6">
        <w:rPr>
          <w:spacing w:val="3"/>
          <w:sz w:val="24"/>
          <w:szCs w:val="24"/>
        </w:rPr>
        <w:t xml:space="preserve"> </w:t>
      </w:r>
      <w:r w:rsidRPr="007900C6">
        <w:rPr>
          <w:sz w:val="24"/>
          <w:szCs w:val="24"/>
        </w:rPr>
        <w:t>от</w:t>
      </w:r>
      <w:r w:rsidRPr="007900C6">
        <w:rPr>
          <w:spacing w:val="-9"/>
          <w:sz w:val="24"/>
          <w:szCs w:val="24"/>
        </w:rPr>
        <w:t xml:space="preserve"> </w:t>
      </w:r>
      <w:r w:rsidRPr="007900C6">
        <w:rPr>
          <w:sz w:val="24"/>
          <w:szCs w:val="24"/>
        </w:rPr>
        <w:t>19.12.2018</w:t>
      </w:r>
      <w:r w:rsidRPr="007900C6">
        <w:rPr>
          <w:spacing w:val="9"/>
          <w:sz w:val="24"/>
          <w:szCs w:val="24"/>
        </w:rPr>
        <w:t xml:space="preserve"> </w:t>
      </w:r>
      <w:r w:rsidRPr="007900C6">
        <w:rPr>
          <w:sz w:val="24"/>
          <w:szCs w:val="24"/>
        </w:rPr>
        <w:t>№</w:t>
      </w:r>
      <w:r w:rsidRPr="007900C6">
        <w:rPr>
          <w:spacing w:val="-10"/>
          <w:sz w:val="24"/>
          <w:szCs w:val="24"/>
        </w:rPr>
        <w:t xml:space="preserve"> </w:t>
      </w:r>
      <w:r w:rsidRPr="007900C6">
        <w:rPr>
          <w:spacing w:val="-2"/>
          <w:sz w:val="24"/>
          <w:szCs w:val="24"/>
        </w:rPr>
        <w:t>1185.</w:t>
      </w:r>
    </w:p>
    <w:p w14:paraId="1AA47506" w14:textId="77777777" w:rsidR="00977FE2" w:rsidRPr="0010096F" w:rsidRDefault="00D46F42" w:rsidP="007900C6">
      <w:pPr>
        <w:pStyle w:val="af5"/>
        <w:numPr>
          <w:ilvl w:val="0"/>
          <w:numId w:val="12"/>
        </w:numPr>
        <w:tabs>
          <w:tab w:val="left" w:pos="1134"/>
          <w:tab w:val="left" w:pos="1569"/>
        </w:tabs>
        <w:ind w:left="0" w:firstLine="709"/>
        <w:jc w:val="both"/>
        <w:rPr>
          <w:sz w:val="24"/>
          <w:szCs w:val="24"/>
        </w:rPr>
      </w:pPr>
      <w:r w:rsidRPr="004F5939">
        <w:rPr>
          <w:sz w:val="24"/>
          <w:szCs w:val="24"/>
        </w:rPr>
        <w:t>«Требования к пер</w:t>
      </w:r>
      <w:r w:rsidRPr="0010096F">
        <w:rPr>
          <w:sz w:val="24"/>
          <w:szCs w:val="24"/>
        </w:rPr>
        <w:t>егрузочной способности трансформаторов</w:t>
      </w:r>
      <w:r w:rsidRPr="0010096F">
        <w:rPr>
          <w:spacing w:val="-6"/>
          <w:sz w:val="24"/>
          <w:szCs w:val="24"/>
        </w:rPr>
        <w:t xml:space="preserve"> </w:t>
      </w:r>
      <w:r w:rsidRPr="0010096F">
        <w:rPr>
          <w:sz w:val="24"/>
          <w:szCs w:val="24"/>
        </w:rPr>
        <w:t>и автотрансформаторов, установленных на объектах электроэнергетики, и ее поддержанию», утвержденные Приказом Минэнерго России от 08.02.2019 № 81.</w:t>
      </w:r>
    </w:p>
    <w:p w14:paraId="322A1CC1" w14:textId="77777777" w:rsidR="00977FE2" w:rsidRPr="0010096F" w:rsidRDefault="00D46F42" w:rsidP="007900C6">
      <w:pPr>
        <w:pStyle w:val="af5"/>
        <w:numPr>
          <w:ilvl w:val="0"/>
          <w:numId w:val="12"/>
        </w:numPr>
        <w:tabs>
          <w:tab w:val="left" w:pos="1134"/>
          <w:tab w:val="left" w:pos="1567"/>
        </w:tabs>
        <w:ind w:left="0" w:firstLine="709"/>
        <w:jc w:val="both"/>
        <w:rPr>
          <w:sz w:val="24"/>
          <w:szCs w:val="24"/>
        </w:rPr>
      </w:pPr>
      <w:r w:rsidRPr="0010096F">
        <w:rPr>
          <w:sz w:val="24"/>
          <w:szCs w:val="24"/>
        </w:rPr>
        <w:t>ПНСТ 283-2018 «Трансформаторы измерительные. Часть 2. Технические условия на трансформаторы тока».</w:t>
      </w:r>
    </w:p>
    <w:p w14:paraId="149DED16" w14:textId="77777777" w:rsidR="00977FE2" w:rsidRPr="007900C6" w:rsidRDefault="00D46F42" w:rsidP="007900C6">
      <w:pPr>
        <w:pStyle w:val="af5"/>
        <w:numPr>
          <w:ilvl w:val="0"/>
          <w:numId w:val="12"/>
        </w:numPr>
        <w:tabs>
          <w:tab w:val="left" w:pos="1134"/>
          <w:tab w:val="left" w:pos="1567"/>
        </w:tabs>
        <w:ind w:left="0" w:firstLine="709"/>
        <w:jc w:val="both"/>
        <w:rPr>
          <w:sz w:val="24"/>
          <w:szCs w:val="24"/>
        </w:rPr>
      </w:pPr>
      <w:r w:rsidRPr="0010096F">
        <w:rPr>
          <w:sz w:val="24"/>
          <w:szCs w:val="24"/>
        </w:rPr>
        <w:t>Правила переключений в электроустановках, утвержденные Приказом Минэнерго России от 13.09.2018 № 757.</w:t>
      </w:r>
    </w:p>
    <w:p w14:paraId="099D17B9" w14:textId="77777777" w:rsidR="00977FE2" w:rsidRPr="007900C6" w:rsidRDefault="00D46F42" w:rsidP="007900C6">
      <w:pPr>
        <w:pStyle w:val="af5"/>
        <w:numPr>
          <w:ilvl w:val="0"/>
          <w:numId w:val="12"/>
        </w:numPr>
        <w:tabs>
          <w:tab w:val="left" w:pos="1134"/>
          <w:tab w:val="left" w:pos="1567"/>
        </w:tabs>
        <w:ind w:left="0" w:firstLine="709"/>
        <w:jc w:val="both"/>
        <w:rPr>
          <w:sz w:val="24"/>
          <w:szCs w:val="24"/>
        </w:rPr>
      </w:pPr>
      <w:r w:rsidRPr="004F5939">
        <w:rPr>
          <w:sz w:val="24"/>
          <w:szCs w:val="24"/>
        </w:rPr>
        <w:t>ГОСТ Р 70358-2022 «Единая энергетическая система и изолированно работающие энергосистемы. Релейная защита и автоматика. Требов</w:t>
      </w:r>
      <w:r w:rsidRPr="0010096F">
        <w:rPr>
          <w:sz w:val="24"/>
          <w:szCs w:val="24"/>
        </w:rPr>
        <w:t>ания к работе устройств релейной защиты линий электропередачи классом напряжения 110 кВ и выше в переходных режимах, сопровождающихся насыщением трансформаторов тока».</w:t>
      </w:r>
    </w:p>
    <w:p w14:paraId="6AA3C68E" w14:textId="77777777" w:rsidR="00977FE2" w:rsidRPr="007900C6" w:rsidRDefault="00D46F42" w:rsidP="007900C6">
      <w:pPr>
        <w:pStyle w:val="af5"/>
        <w:numPr>
          <w:ilvl w:val="0"/>
          <w:numId w:val="12"/>
        </w:numPr>
        <w:tabs>
          <w:tab w:val="left" w:pos="1134"/>
          <w:tab w:val="left" w:pos="1567"/>
        </w:tabs>
        <w:ind w:left="0" w:firstLine="709"/>
        <w:jc w:val="both"/>
        <w:rPr>
          <w:sz w:val="24"/>
          <w:szCs w:val="24"/>
        </w:rPr>
      </w:pPr>
      <w:r w:rsidRPr="004F5939">
        <w:rPr>
          <w:sz w:val="24"/>
          <w:szCs w:val="24"/>
        </w:rPr>
        <w:t>«Требования к каналам связи для функционирования релейной защиты и автоматики», утвержде</w:t>
      </w:r>
      <w:r w:rsidRPr="0010096F">
        <w:rPr>
          <w:sz w:val="24"/>
          <w:szCs w:val="24"/>
        </w:rPr>
        <w:t>нные Приказом Минэнерго России от 08.05.2019 № 97.</w:t>
      </w:r>
    </w:p>
    <w:p w14:paraId="28053830" w14:textId="77777777" w:rsidR="00977FE2" w:rsidRPr="007900C6" w:rsidRDefault="00D46F42" w:rsidP="007900C6">
      <w:pPr>
        <w:pStyle w:val="af5"/>
        <w:numPr>
          <w:ilvl w:val="0"/>
          <w:numId w:val="12"/>
        </w:numPr>
        <w:tabs>
          <w:tab w:val="left" w:pos="1134"/>
          <w:tab w:val="left" w:pos="1567"/>
        </w:tabs>
        <w:ind w:left="0" w:firstLine="709"/>
        <w:jc w:val="both"/>
        <w:rPr>
          <w:sz w:val="24"/>
          <w:szCs w:val="24"/>
        </w:rPr>
      </w:pPr>
      <w:r w:rsidRPr="004F5939">
        <w:rPr>
          <w:sz w:val="24"/>
          <w:szCs w:val="24"/>
        </w:rPr>
        <w:t xml:space="preserve">«Правила взаимодействия субъектов электроэнергетики, потребителей электрической энергии при подготовке, </w:t>
      </w:r>
      <w:r w:rsidRPr="004F5939">
        <w:rPr>
          <w:sz w:val="24"/>
          <w:szCs w:val="24"/>
        </w:rPr>
        <w:lastRenderedPageBreak/>
        <w:t>выдаче и выполнении заданий по настройке устройств релейной защиты и автоматики», утвержденные Приказ</w:t>
      </w:r>
      <w:r w:rsidRPr="0010096F">
        <w:rPr>
          <w:sz w:val="24"/>
          <w:szCs w:val="24"/>
        </w:rPr>
        <w:t>ом Минэнерго России от 13.02.2019 № 100, с изменениями согласно Приказа Минэнерго от 10.07.20 №546 и Приказа Минэнерго от 13.07.2020 № 556.</w:t>
      </w:r>
    </w:p>
    <w:p w14:paraId="6B4953EA" w14:textId="77777777" w:rsidR="00977FE2" w:rsidRPr="007900C6" w:rsidRDefault="00D46F42" w:rsidP="007900C6">
      <w:pPr>
        <w:pStyle w:val="af5"/>
        <w:numPr>
          <w:ilvl w:val="0"/>
          <w:numId w:val="12"/>
        </w:numPr>
        <w:tabs>
          <w:tab w:val="left" w:pos="1134"/>
          <w:tab w:val="left" w:pos="1567"/>
        </w:tabs>
        <w:ind w:left="0" w:firstLine="709"/>
        <w:jc w:val="both"/>
        <w:rPr>
          <w:sz w:val="24"/>
          <w:szCs w:val="24"/>
        </w:rPr>
      </w:pPr>
      <w:r w:rsidRPr="004F5939">
        <w:rPr>
          <w:sz w:val="24"/>
          <w:szCs w:val="24"/>
        </w:rPr>
        <w:t>Порядок раскрытия цифровых информационных моделей электроэнергетических систем и предоставления системным оператором</w:t>
      </w:r>
      <w:r w:rsidRPr="0010096F">
        <w:rPr>
          <w:sz w:val="24"/>
          <w:szCs w:val="24"/>
        </w:rPr>
        <w:t xml:space="preserve"> иным субъектам электроэнергетики, потребителям электрической энергии и проектным организациям перспективных расчетных моделей электроэнергетических систем или фрагментов таких моделей для целей перспективного развития электроэнергетики, утвержденный уполномоченным федеральным органом исполнительной власти, утвержденные Приказом Минэнерго России от 17.02.2023 № 82.</w:t>
      </w:r>
    </w:p>
    <w:p w14:paraId="772526F9" w14:textId="77777777" w:rsidR="00977FE2" w:rsidRPr="0010096F" w:rsidRDefault="00D46F42" w:rsidP="007900C6">
      <w:pPr>
        <w:tabs>
          <w:tab w:val="left" w:pos="1134"/>
        </w:tabs>
        <w:spacing w:before="272"/>
        <w:ind w:firstLine="709"/>
        <w:jc w:val="both"/>
        <w:rPr>
          <w:b/>
          <w:sz w:val="24"/>
          <w:szCs w:val="24"/>
        </w:rPr>
      </w:pPr>
      <w:r w:rsidRPr="0010096F">
        <w:rPr>
          <w:b/>
          <w:sz w:val="24"/>
          <w:szCs w:val="24"/>
        </w:rPr>
        <w:t>Стандарты</w:t>
      </w:r>
      <w:r w:rsidRPr="0010096F">
        <w:rPr>
          <w:b/>
          <w:spacing w:val="3"/>
          <w:sz w:val="24"/>
          <w:szCs w:val="24"/>
        </w:rPr>
        <w:t xml:space="preserve"> </w:t>
      </w:r>
      <w:r w:rsidRPr="0010096F">
        <w:rPr>
          <w:b/>
          <w:sz w:val="24"/>
          <w:szCs w:val="24"/>
        </w:rPr>
        <w:t>ПАО</w:t>
      </w:r>
      <w:r w:rsidRPr="0010096F">
        <w:rPr>
          <w:b/>
          <w:spacing w:val="-8"/>
          <w:sz w:val="24"/>
          <w:szCs w:val="24"/>
        </w:rPr>
        <w:t xml:space="preserve"> </w:t>
      </w:r>
      <w:r w:rsidRPr="0010096F">
        <w:rPr>
          <w:b/>
          <w:sz w:val="24"/>
          <w:szCs w:val="24"/>
        </w:rPr>
        <w:t>«ФСК</w:t>
      </w:r>
      <w:r w:rsidRPr="0010096F">
        <w:rPr>
          <w:b/>
          <w:spacing w:val="-10"/>
          <w:sz w:val="24"/>
          <w:szCs w:val="24"/>
        </w:rPr>
        <w:t xml:space="preserve"> </w:t>
      </w:r>
      <w:r w:rsidRPr="0010096F">
        <w:rPr>
          <w:b/>
          <w:spacing w:val="-2"/>
          <w:sz w:val="24"/>
          <w:szCs w:val="24"/>
        </w:rPr>
        <w:t>ЕЭС»:</w:t>
      </w:r>
    </w:p>
    <w:p w14:paraId="67551F1B" w14:textId="77777777" w:rsidR="00977FE2" w:rsidRPr="0010096F" w:rsidRDefault="00D46F42" w:rsidP="007900C6">
      <w:pPr>
        <w:pStyle w:val="af5"/>
        <w:numPr>
          <w:ilvl w:val="0"/>
          <w:numId w:val="11"/>
        </w:numPr>
        <w:tabs>
          <w:tab w:val="left" w:pos="1134"/>
          <w:tab w:val="left" w:pos="1567"/>
        </w:tabs>
        <w:ind w:left="0" w:firstLine="709"/>
        <w:jc w:val="both"/>
        <w:rPr>
          <w:sz w:val="24"/>
          <w:szCs w:val="24"/>
        </w:rPr>
      </w:pPr>
      <w:r w:rsidRPr="0010096F">
        <w:rPr>
          <w:sz w:val="24"/>
          <w:szCs w:val="24"/>
        </w:rPr>
        <w:t>Положение</w:t>
      </w:r>
      <w:r w:rsidRPr="0010096F">
        <w:rPr>
          <w:spacing w:val="40"/>
          <w:sz w:val="24"/>
          <w:szCs w:val="24"/>
        </w:rPr>
        <w:t xml:space="preserve"> </w:t>
      </w:r>
      <w:r w:rsidRPr="0010096F">
        <w:rPr>
          <w:sz w:val="24"/>
          <w:szCs w:val="24"/>
        </w:rPr>
        <w:t>о</w:t>
      </w:r>
      <w:r w:rsidRPr="0010096F">
        <w:rPr>
          <w:spacing w:val="40"/>
          <w:sz w:val="24"/>
          <w:szCs w:val="24"/>
        </w:rPr>
        <w:t xml:space="preserve"> </w:t>
      </w:r>
      <w:r w:rsidRPr="0010096F">
        <w:rPr>
          <w:sz w:val="24"/>
          <w:szCs w:val="24"/>
        </w:rPr>
        <w:t>Единой</w:t>
      </w:r>
      <w:r w:rsidRPr="0010096F">
        <w:rPr>
          <w:spacing w:val="40"/>
          <w:sz w:val="24"/>
          <w:szCs w:val="24"/>
        </w:rPr>
        <w:t xml:space="preserve"> </w:t>
      </w:r>
      <w:r w:rsidRPr="0010096F">
        <w:rPr>
          <w:sz w:val="24"/>
          <w:szCs w:val="24"/>
        </w:rPr>
        <w:t>технической</w:t>
      </w:r>
      <w:r w:rsidRPr="0010096F">
        <w:rPr>
          <w:spacing w:val="40"/>
          <w:sz w:val="24"/>
          <w:szCs w:val="24"/>
        </w:rPr>
        <w:t xml:space="preserve"> </w:t>
      </w:r>
      <w:r w:rsidRPr="0010096F">
        <w:rPr>
          <w:sz w:val="24"/>
          <w:szCs w:val="24"/>
        </w:rPr>
        <w:t>политике</w:t>
      </w:r>
      <w:r w:rsidRPr="0010096F">
        <w:rPr>
          <w:spacing w:val="40"/>
          <w:sz w:val="24"/>
          <w:szCs w:val="24"/>
        </w:rPr>
        <w:t xml:space="preserve"> </w:t>
      </w:r>
      <w:r w:rsidRPr="0010096F">
        <w:rPr>
          <w:sz w:val="24"/>
          <w:szCs w:val="24"/>
        </w:rPr>
        <w:t>в</w:t>
      </w:r>
      <w:r w:rsidRPr="0010096F">
        <w:rPr>
          <w:spacing w:val="40"/>
          <w:sz w:val="24"/>
          <w:szCs w:val="24"/>
        </w:rPr>
        <w:t xml:space="preserve"> </w:t>
      </w:r>
      <w:r w:rsidRPr="0010096F">
        <w:rPr>
          <w:sz w:val="24"/>
          <w:szCs w:val="24"/>
        </w:rPr>
        <w:t>электросетевом</w:t>
      </w:r>
      <w:r w:rsidRPr="0010096F">
        <w:rPr>
          <w:spacing w:val="80"/>
          <w:sz w:val="24"/>
          <w:szCs w:val="24"/>
        </w:rPr>
        <w:t xml:space="preserve"> </w:t>
      </w:r>
      <w:r w:rsidRPr="0010096F">
        <w:rPr>
          <w:sz w:val="24"/>
          <w:szCs w:val="24"/>
        </w:rPr>
        <w:t>комплексе ОАО «Россети», утвержденное Советом директоров ОАО «ФСК ЕЭС» (приложение №3 к протоколу заседания Совета директоров ОАО «ФСК ЕЭС» от 30.12.2013 №208/3).</w:t>
      </w:r>
    </w:p>
    <w:p w14:paraId="47974A5D" w14:textId="77777777" w:rsidR="00977FE2" w:rsidRPr="007900C6" w:rsidRDefault="00D46F42" w:rsidP="007900C6">
      <w:pPr>
        <w:pStyle w:val="af5"/>
        <w:numPr>
          <w:ilvl w:val="0"/>
          <w:numId w:val="11"/>
        </w:numPr>
        <w:tabs>
          <w:tab w:val="left" w:pos="1134"/>
          <w:tab w:val="left" w:pos="1563"/>
        </w:tabs>
        <w:ind w:left="0" w:firstLine="709"/>
        <w:jc w:val="both"/>
        <w:rPr>
          <w:sz w:val="24"/>
          <w:szCs w:val="24"/>
        </w:rPr>
      </w:pPr>
      <w:r w:rsidRPr="0010096F">
        <w:rPr>
          <w:sz w:val="24"/>
          <w:szCs w:val="24"/>
        </w:rPr>
        <w:t>Стандарт организации ОАО «ФСК ЕЭС» «Руководящие указания по выбору объемов неоперативной технологической информации, передаваемой с подстанций ЕНЭС в центры управления</w:t>
      </w:r>
      <w:r w:rsidRPr="0010096F">
        <w:rPr>
          <w:spacing w:val="75"/>
          <w:sz w:val="24"/>
          <w:szCs w:val="24"/>
        </w:rPr>
        <w:t xml:space="preserve"> </w:t>
      </w:r>
      <w:r w:rsidRPr="0010096F">
        <w:rPr>
          <w:sz w:val="24"/>
          <w:szCs w:val="24"/>
        </w:rPr>
        <w:t>электрическими</w:t>
      </w:r>
      <w:r w:rsidRPr="0010096F">
        <w:rPr>
          <w:spacing w:val="64"/>
          <w:sz w:val="24"/>
          <w:szCs w:val="24"/>
        </w:rPr>
        <w:t xml:space="preserve"> </w:t>
      </w:r>
      <w:r w:rsidRPr="0010096F">
        <w:rPr>
          <w:sz w:val="24"/>
          <w:szCs w:val="24"/>
        </w:rPr>
        <w:t>сетями,</w:t>
      </w:r>
      <w:r w:rsidRPr="0010096F">
        <w:rPr>
          <w:spacing w:val="70"/>
          <w:sz w:val="24"/>
          <w:szCs w:val="24"/>
        </w:rPr>
        <w:t xml:space="preserve"> </w:t>
      </w:r>
      <w:r w:rsidRPr="0010096F">
        <w:rPr>
          <w:sz w:val="24"/>
          <w:szCs w:val="24"/>
        </w:rPr>
        <w:t>а</w:t>
      </w:r>
      <w:r w:rsidRPr="0010096F">
        <w:rPr>
          <w:spacing w:val="65"/>
          <w:sz w:val="24"/>
          <w:szCs w:val="24"/>
        </w:rPr>
        <w:t xml:space="preserve"> </w:t>
      </w:r>
      <w:r w:rsidRPr="0010096F">
        <w:rPr>
          <w:sz w:val="24"/>
          <w:szCs w:val="24"/>
        </w:rPr>
        <w:t>также</w:t>
      </w:r>
      <w:r w:rsidRPr="0010096F">
        <w:rPr>
          <w:spacing w:val="69"/>
          <w:sz w:val="24"/>
          <w:szCs w:val="24"/>
        </w:rPr>
        <w:t xml:space="preserve"> </w:t>
      </w:r>
      <w:r w:rsidRPr="0010096F">
        <w:rPr>
          <w:sz w:val="24"/>
          <w:szCs w:val="24"/>
        </w:rPr>
        <w:t>между</w:t>
      </w:r>
      <w:r w:rsidRPr="0010096F">
        <w:rPr>
          <w:spacing w:val="74"/>
          <w:sz w:val="24"/>
          <w:szCs w:val="24"/>
        </w:rPr>
        <w:t xml:space="preserve"> </w:t>
      </w:r>
      <w:r w:rsidRPr="0010096F">
        <w:rPr>
          <w:sz w:val="24"/>
          <w:szCs w:val="24"/>
        </w:rPr>
        <w:t>центрами</w:t>
      </w:r>
      <w:r w:rsidRPr="0010096F">
        <w:rPr>
          <w:spacing w:val="73"/>
          <w:sz w:val="24"/>
          <w:szCs w:val="24"/>
        </w:rPr>
        <w:t xml:space="preserve"> </w:t>
      </w:r>
      <w:r w:rsidRPr="0010096F">
        <w:rPr>
          <w:sz w:val="24"/>
          <w:szCs w:val="24"/>
        </w:rPr>
        <w:t xml:space="preserve">управления», </w:t>
      </w:r>
      <w:r w:rsidRPr="007900C6">
        <w:rPr>
          <w:sz w:val="24"/>
          <w:szCs w:val="24"/>
        </w:rPr>
        <w:t>СТО</w:t>
      </w:r>
      <w:r w:rsidRPr="007900C6">
        <w:rPr>
          <w:spacing w:val="7"/>
          <w:sz w:val="24"/>
          <w:szCs w:val="24"/>
        </w:rPr>
        <w:t xml:space="preserve"> </w:t>
      </w:r>
      <w:r w:rsidRPr="007900C6">
        <w:rPr>
          <w:sz w:val="24"/>
          <w:szCs w:val="24"/>
        </w:rPr>
        <w:t>56947007-29.240.036-</w:t>
      </w:r>
      <w:r w:rsidRPr="007900C6">
        <w:rPr>
          <w:spacing w:val="-2"/>
          <w:sz w:val="24"/>
          <w:szCs w:val="24"/>
        </w:rPr>
        <w:t>2009.</w:t>
      </w:r>
    </w:p>
    <w:p w14:paraId="120CBFC8" w14:textId="77777777" w:rsidR="00977FE2" w:rsidRPr="0010096F" w:rsidRDefault="00D46F42" w:rsidP="007900C6">
      <w:pPr>
        <w:pStyle w:val="af5"/>
        <w:numPr>
          <w:ilvl w:val="0"/>
          <w:numId w:val="11"/>
        </w:numPr>
        <w:tabs>
          <w:tab w:val="left" w:pos="1134"/>
          <w:tab w:val="left" w:pos="1564"/>
        </w:tabs>
        <w:ind w:left="0" w:firstLine="709"/>
        <w:jc w:val="both"/>
        <w:rPr>
          <w:sz w:val="24"/>
          <w:szCs w:val="24"/>
        </w:rPr>
      </w:pPr>
      <w:r w:rsidRPr="004F5939">
        <w:rPr>
          <w:sz w:val="24"/>
          <w:szCs w:val="24"/>
        </w:rPr>
        <w:t>Стандарт организации ОАО «ФСК ЕЭС» «Схемы распределения по</w:t>
      </w:r>
      <w:r w:rsidRPr="0010096F">
        <w:rPr>
          <w:spacing w:val="-10"/>
          <w:sz w:val="24"/>
          <w:szCs w:val="24"/>
        </w:rPr>
        <w:t xml:space="preserve"> </w:t>
      </w:r>
      <w:r w:rsidRPr="0010096F">
        <w:rPr>
          <w:sz w:val="24"/>
          <w:szCs w:val="24"/>
        </w:rPr>
        <w:t>трансформаторам тока и напряжения устройств информационно-технологических систем (ИТС). Типовые требования к оформлению», СТО 56947007-29.240.021-2009.</w:t>
      </w:r>
    </w:p>
    <w:p w14:paraId="0E262803" w14:textId="77777777" w:rsidR="00977FE2" w:rsidRPr="0010096F" w:rsidRDefault="00D46F42" w:rsidP="007900C6">
      <w:pPr>
        <w:pStyle w:val="af5"/>
        <w:numPr>
          <w:ilvl w:val="0"/>
          <w:numId w:val="11"/>
        </w:numPr>
        <w:tabs>
          <w:tab w:val="left" w:pos="1134"/>
          <w:tab w:val="left" w:pos="1558"/>
        </w:tabs>
        <w:ind w:left="0" w:firstLine="709"/>
        <w:jc w:val="both"/>
        <w:rPr>
          <w:sz w:val="24"/>
          <w:szCs w:val="24"/>
        </w:rPr>
      </w:pPr>
      <w:r w:rsidRPr="0010096F">
        <w:rPr>
          <w:sz w:val="24"/>
          <w:szCs w:val="24"/>
        </w:rPr>
        <w:lastRenderedPageBreak/>
        <w:t>Стандарт организации ОАО «ФСК ЕЭС» «Требования к</w:t>
      </w:r>
      <w:r w:rsidRPr="0010096F">
        <w:rPr>
          <w:i/>
          <w:sz w:val="24"/>
          <w:szCs w:val="24"/>
        </w:rPr>
        <w:t xml:space="preserve"> </w:t>
      </w:r>
      <w:r w:rsidRPr="0010096F">
        <w:rPr>
          <w:sz w:val="24"/>
          <w:szCs w:val="24"/>
        </w:rPr>
        <w:t>шкафам управления и релейной</w:t>
      </w:r>
      <w:r w:rsidRPr="0010096F">
        <w:rPr>
          <w:spacing w:val="80"/>
          <w:sz w:val="24"/>
          <w:szCs w:val="24"/>
        </w:rPr>
        <w:t xml:space="preserve"> </w:t>
      </w:r>
      <w:r w:rsidRPr="0010096F">
        <w:rPr>
          <w:sz w:val="24"/>
          <w:szCs w:val="24"/>
        </w:rPr>
        <w:t>защиты</w:t>
      </w:r>
      <w:r w:rsidRPr="0010096F">
        <w:rPr>
          <w:spacing w:val="80"/>
          <w:sz w:val="24"/>
          <w:szCs w:val="24"/>
        </w:rPr>
        <w:t xml:space="preserve"> </w:t>
      </w:r>
      <w:r w:rsidRPr="0010096F">
        <w:rPr>
          <w:sz w:val="24"/>
          <w:szCs w:val="24"/>
        </w:rPr>
        <w:t>и</w:t>
      </w:r>
      <w:r w:rsidRPr="0010096F">
        <w:rPr>
          <w:spacing w:val="80"/>
          <w:sz w:val="24"/>
          <w:szCs w:val="24"/>
        </w:rPr>
        <w:t xml:space="preserve"> </w:t>
      </w:r>
      <w:r w:rsidRPr="0010096F">
        <w:rPr>
          <w:sz w:val="24"/>
          <w:szCs w:val="24"/>
        </w:rPr>
        <w:t>автоматики</w:t>
      </w:r>
      <w:r w:rsidRPr="0010096F">
        <w:rPr>
          <w:spacing w:val="80"/>
          <w:sz w:val="24"/>
          <w:szCs w:val="24"/>
        </w:rPr>
        <w:t xml:space="preserve"> </w:t>
      </w:r>
      <w:r w:rsidRPr="0010096F">
        <w:rPr>
          <w:sz w:val="24"/>
          <w:szCs w:val="24"/>
        </w:rPr>
        <w:t>(РЗА)</w:t>
      </w:r>
      <w:r w:rsidRPr="0010096F">
        <w:rPr>
          <w:spacing w:val="80"/>
          <w:sz w:val="24"/>
          <w:szCs w:val="24"/>
        </w:rPr>
        <w:t xml:space="preserve"> </w:t>
      </w:r>
      <w:r w:rsidRPr="0010096F">
        <w:rPr>
          <w:sz w:val="24"/>
          <w:szCs w:val="24"/>
        </w:rPr>
        <w:t>с</w:t>
      </w:r>
      <w:r w:rsidRPr="0010096F">
        <w:rPr>
          <w:spacing w:val="80"/>
          <w:sz w:val="24"/>
          <w:szCs w:val="24"/>
        </w:rPr>
        <w:t xml:space="preserve"> </w:t>
      </w:r>
      <w:r w:rsidRPr="0010096F">
        <w:rPr>
          <w:sz w:val="24"/>
          <w:szCs w:val="24"/>
        </w:rPr>
        <w:t>микропроцессорными</w:t>
      </w:r>
      <w:r w:rsidRPr="0010096F">
        <w:rPr>
          <w:spacing w:val="80"/>
          <w:sz w:val="24"/>
          <w:szCs w:val="24"/>
        </w:rPr>
        <w:t xml:space="preserve"> </w:t>
      </w:r>
      <w:r w:rsidRPr="0010096F">
        <w:rPr>
          <w:sz w:val="24"/>
          <w:szCs w:val="24"/>
        </w:rPr>
        <w:t>устройствами», СТО 56947007-29.120.70.042-2010</w:t>
      </w:r>
      <w:r w:rsidRPr="0010096F">
        <w:rPr>
          <w:spacing w:val="-3"/>
          <w:sz w:val="24"/>
          <w:szCs w:val="24"/>
        </w:rPr>
        <w:t xml:space="preserve"> </w:t>
      </w:r>
      <w:r w:rsidRPr="0010096F">
        <w:rPr>
          <w:sz w:val="24"/>
          <w:szCs w:val="24"/>
        </w:rPr>
        <w:t>в редакции приказа от 26.04.2011 № 235.</w:t>
      </w:r>
    </w:p>
    <w:p w14:paraId="68D9B216" w14:textId="77777777" w:rsidR="00977FE2" w:rsidRPr="0010096F" w:rsidRDefault="00D46F42" w:rsidP="007900C6">
      <w:pPr>
        <w:pStyle w:val="af5"/>
        <w:numPr>
          <w:ilvl w:val="0"/>
          <w:numId w:val="11"/>
        </w:numPr>
        <w:tabs>
          <w:tab w:val="left" w:pos="1134"/>
          <w:tab w:val="left" w:pos="1559"/>
        </w:tabs>
        <w:ind w:left="0" w:firstLine="709"/>
        <w:jc w:val="both"/>
        <w:rPr>
          <w:sz w:val="24"/>
          <w:szCs w:val="24"/>
        </w:rPr>
      </w:pPr>
      <w:r w:rsidRPr="0010096F">
        <w:rPr>
          <w:sz w:val="24"/>
          <w:szCs w:val="24"/>
        </w:rPr>
        <w:t>Стандарт организации АО «СО ЕЭС» «Релейная защита и автоматика.</w:t>
      </w:r>
      <w:r w:rsidRPr="0010096F">
        <w:rPr>
          <w:spacing w:val="40"/>
          <w:sz w:val="24"/>
          <w:szCs w:val="24"/>
        </w:rPr>
        <w:t xml:space="preserve"> </w:t>
      </w:r>
      <w:r w:rsidRPr="0010096F">
        <w:rPr>
          <w:sz w:val="24"/>
          <w:szCs w:val="24"/>
        </w:rPr>
        <w:t>Взаимодействие субъектов электроэнергетики, потребителей электрической энергии при создании (модернизации) и организации</w:t>
      </w:r>
      <w:r w:rsidRPr="0010096F">
        <w:rPr>
          <w:spacing w:val="40"/>
          <w:sz w:val="24"/>
          <w:szCs w:val="24"/>
        </w:rPr>
        <w:t xml:space="preserve"> </w:t>
      </w:r>
      <w:r w:rsidRPr="0010096F">
        <w:rPr>
          <w:sz w:val="24"/>
          <w:szCs w:val="24"/>
        </w:rPr>
        <w:t>эксплуатации», СТО 59012820.29.020.002-2012.</w:t>
      </w:r>
    </w:p>
    <w:p w14:paraId="0291DC46" w14:textId="77777777" w:rsidR="00977FE2" w:rsidRPr="0010096F" w:rsidRDefault="00D46F42" w:rsidP="007900C6">
      <w:pPr>
        <w:pStyle w:val="af5"/>
        <w:numPr>
          <w:ilvl w:val="0"/>
          <w:numId w:val="11"/>
        </w:numPr>
        <w:tabs>
          <w:tab w:val="left" w:pos="1134"/>
          <w:tab w:val="left" w:pos="1558"/>
        </w:tabs>
        <w:ind w:left="0" w:firstLine="709"/>
        <w:jc w:val="both"/>
        <w:rPr>
          <w:sz w:val="24"/>
          <w:szCs w:val="24"/>
        </w:rPr>
      </w:pPr>
      <w:r w:rsidRPr="0010096F">
        <w:rPr>
          <w:sz w:val="24"/>
          <w:szCs w:val="24"/>
        </w:rPr>
        <w:t>Стандарт</w:t>
      </w:r>
      <w:r w:rsidRPr="0010096F">
        <w:rPr>
          <w:spacing w:val="80"/>
          <w:sz w:val="24"/>
          <w:szCs w:val="24"/>
        </w:rPr>
        <w:t xml:space="preserve"> </w:t>
      </w:r>
      <w:r w:rsidRPr="0010096F">
        <w:rPr>
          <w:sz w:val="24"/>
          <w:szCs w:val="24"/>
        </w:rPr>
        <w:t>организации</w:t>
      </w:r>
      <w:r w:rsidRPr="0010096F">
        <w:rPr>
          <w:spacing w:val="80"/>
          <w:sz w:val="24"/>
          <w:szCs w:val="24"/>
        </w:rPr>
        <w:t xml:space="preserve"> </w:t>
      </w:r>
      <w:r w:rsidRPr="0010096F">
        <w:rPr>
          <w:sz w:val="24"/>
          <w:szCs w:val="24"/>
        </w:rPr>
        <w:t>ОАО</w:t>
      </w:r>
      <w:r w:rsidRPr="0010096F">
        <w:rPr>
          <w:spacing w:val="80"/>
          <w:sz w:val="24"/>
          <w:szCs w:val="24"/>
        </w:rPr>
        <w:t xml:space="preserve"> </w:t>
      </w:r>
      <w:r w:rsidRPr="0010096F">
        <w:rPr>
          <w:sz w:val="24"/>
          <w:szCs w:val="24"/>
        </w:rPr>
        <w:t>«ФСК</w:t>
      </w:r>
      <w:r w:rsidRPr="0010096F">
        <w:rPr>
          <w:spacing w:val="80"/>
          <w:sz w:val="24"/>
          <w:szCs w:val="24"/>
        </w:rPr>
        <w:t xml:space="preserve"> </w:t>
      </w:r>
      <w:r w:rsidRPr="0010096F">
        <w:rPr>
          <w:sz w:val="24"/>
          <w:szCs w:val="24"/>
        </w:rPr>
        <w:t>ЕЭС»</w:t>
      </w:r>
      <w:r w:rsidRPr="0010096F">
        <w:rPr>
          <w:spacing w:val="80"/>
          <w:sz w:val="24"/>
          <w:szCs w:val="24"/>
        </w:rPr>
        <w:t xml:space="preserve"> </w:t>
      </w:r>
      <w:r w:rsidRPr="0010096F">
        <w:rPr>
          <w:sz w:val="24"/>
          <w:szCs w:val="24"/>
        </w:rPr>
        <w:t>«Устройства</w:t>
      </w:r>
      <w:r w:rsidRPr="0010096F">
        <w:rPr>
          <w:spacing w:val="80"/>
          <w:sz w:val="24"/>
          <w:szCs w:val="24"/>
        </w:rPr>
        <w:t xml:space="preserve"> </w:t>
      </w:r>
      <w:r w:rsidRPr="0010096F">
        <w:rPr>
          <w:sz w:val="24"/>
          <w:szCs w:val="24"/>
        </w:rPr>
        <w:t>РЗА</w:t>
      </w:r>
      <w:r w:rsidRPr="0010096F">
        <w:rPr>
          <w:spacing w:val="80"/>
          <w:sz w:val="24"/>
          <w:szCs w:val="24"/>
        </w:rPr>
        <w:t xml:space="preserve"> </w:t>
      </w:r>
      <w:r w:rsidRPr="0010096F">
        <w:rPr>
          <w:sz w:val="24"/>
          <w:szCs w:val="24"/>
        </w:rPr>
        <w:t>присоединений</w:t>
      </w:r>
      <w:r w:rsidRPr="0010096F">
        <w:rPr>
          <w:spacing w:val="40"/>
          <w:sz w:val="24"/>
          <w:szCs w:val="24"/>
        </w:rPr>
        <w:t xml:space="preserve"> </w:t>
      </w:r>
      <w:r w:rsidRPr="0010096F">
        <w:rPr>
          <w:sz w:val="24"/>
          <w:szCs w:val="24"/>
        </w:rPr>
        <w:t>110-220 кВ. Типовые технические требования», СТО 56947007-33.040.20.022-2009.</w:t>
      </w:r>
    </w:p>
    <w:p w14:paraId="30BC1A95" w14:textId="77777777" w:rsidR="00977FE2" w:rsidRPr="0010096F" w:rsidRDefault="00D46F42" w:rsidP="007900C6">
      <w:pPr>
        <w:pStyle w:val="af5"/>
        <w:numPr>
          <w:ilvl w:val="0"/>
          <w:numId w:val="11"/>
        </w:numPr>
        <w:tabs>
          <w:tab w:val="left" w:pos="1134"/>
          <w:tab w:val="left" w:pos="1698"/>
        </w:tabs>
        <w:ind w:left="0" w:firstLine="709"/>
        <w:jc w:val="both"/>
        <w:rPr>
          <w:sz w:val="24"/>
          <w:szCs w:val="24"/>
        </w:rPr>
      </w:pPr>
      <w:r w:rsidRPr="0010096F">
        <w:rPr>
          <w:sz w:val="24"/>
          <w:szCs w:val="24"/>
        </w:rPr>
        <w:t>Стандарт организации ОАО «ФСК ЕЭС» «Системы оперативного постоянного тока подстанций. Технические требования», СТО 56947007-29.120.40.041-2010.</w:t>
      </w:r>
    </w:p>
    <w:p w14:paraId="3B54A5F7" w14:textId="77777777" w:rsidR="00977FE2" w:rsidRPr="007900C6" w:rsidRDefault="00D46F42" w:rsidP="007900C6">
      <w:pPr>
        <w:pStyle w:val="af5"/>
        <w:numPr>
          <w:ilvl w:val="0"/>
          <w:numId w:val="11"/>
        </w:numPr>
        <w:tabs>
          <w:tab w:val="left" w:pos="1134"/>
          <w:tab w:val="left" w:pos="1698"/>
        </w:tabs>
        <w:ind w:left="0" w:firstLine="709"/>
        <w:jc w:val="both"/>
        <w:rPr>
          <w:sz w:val="24"/>
          <w:szCs w:val="24"/>
        </w:rPr>
      </w:pPr>
      <w:r w:rsidRPr="0010096F">
        <w:rPr>
          <w:sz w:val="24"/>
          <w:szCs w:val="24"/>
        </w:rPr>
        <w:t>Стандарт организации ОАО «ФСК ЕЭС» «Методические указания по инженерным расчетам в системах оперативного постоянного тока для предотвращения неправильной работы дискретных входов микропроцессорных устройств релейной защиты и автоматики, при замыканиях</w:t>
      </w:r>
      <w:r w:rsidRPr="0010096F">
        <w:rPr>
          <w:spacing w:val="63"/>
          <w:sz w:val="24"/>
          <w:szCs w:val="24"/>
        </w:rPr>
        <w:t xml:space="preserve"> </w:t>
      </w:r>
      <w:r w:rsidRPr="0010096F">
        <w:rPr>
          <w:sz w:val="24"/>
          <w:szCs w:val="24"/>
        </w:rPr>
        <w:t>на</w:t>
      </w:r>
      <w:r w:rsidRPr="0010096F">
        <w:rPr>
          <w:spacing w:val="55"/>
          <w:sz w:val="24"/>
          <w:szCs w:val="24"/>
        </w:rPr>
        <w:t xml:space="preserve"> </w:t>
      </w:r>
      <w:r w:rsidRPr="0010096F">
        <w:rPr>
          <w:sz w:val="24"/>
          <w:szCs w:val="24"/>
        </w:rPr>
        <w:t>землю</w:t>
      </w:r>
      <w:r w:rsidRPr="0010096F">
        <w:rPr>
          <w:spacing w:val="59"/>
          <w:sz w:val="24"/>
          <w:szCs w:val="24"/>
        </w:rPr>
        <w:t xml:space="preserve"> </w:t>
      </w:r>
      <w:r w:rsidRPr="0010096F">
        <w:rPr>
          <w:sz w:val="24"/>
          <w:szCs w:val="24"/>
        </w:rPr>
        <w:t>в</w:t>
      </w:r>
      <w:r w:rsidRPr="0010096F">
        <w:rPr>
          <w:spacing w:val="53"/>
          <w:sz w:val="24"/>
          <w:szCs w:val="24"/>
        </w:rPr>
        <w:t xml:space="preserve"> </w:t>
      </w:r>
      <w:r w:rsidRPr="0010096F">
        <w:rPr>
          <w:sz w:val="24"/>
          <w:szCs w:val="24"/>
        </w:rPr>
        <w:t>цепях</w:t>
      </w:r>
      <w:r w:rsidRPr="0010096F">
        <w:rPr>
          <w:spacing w:val="59"/>
          <w:sz w:val="24"/>
          <w:szCs w:val="24"/>
        </w:rPr>
        <w:t xml:space="preserve"> </w:t>
      </w:r>
      <w:r w:rsidRPr="0010096F">
        <w:rPr>
          <w:sz w:val="24"/>
          <w:szCs w:val="24"/>
        </w:rPr>
        <w:t>оперативного</w:t>
      </w:r>
      <w:r w:rsidRPr="0010096F">
        <w:rPr>
          <w:spacing w:val="68"/>
          <w:sz w:val="24"/>
          <w:szCs w:val="24"/>
        </w:rPr>
        <w:t xml:space="preserve"> </w:t>
      </w:r>
      <w:r w:rsidRPr="0010096F">
        <w:rPr>
          <w:sz w:val="24"/>
          <w:szCs w:val="24"/>
        </w:rPr>
        <w:t>постоянного</w:t>
      </w:r>
      <w:r w:rsidRPr="0010096F">
        <w:rPr>
          <w:spacing w:val="68"/>
          <w:sz w:val="24"/>
          <w:szCs w:val="24"/>
        </w:rPr>
        <w:t xml:space="preserve"> </w:t>
      </w:r>
      <w:r w:rsidRPr="0010096F">
        <w:rPr>
          <w:sz w:val="24"/>
          <w:szCs w:val="24"/>
        </w:rPr>
        <w:t>тока</w:t>
      </w:r>
      <w:r w:rsidRPr="0010096F">
        <w:rPr>
          <w:spacing w:val="57"/>
          <w:sz w:val="24"/>
          <w:szCs w:val="24"/>
        </w:rPr>
        <w:t xml:space="preserve"> </w:t>
      </w:r>
      <w:r w:rsidRPr="0010096F">
        <w:rPr>
          <w:sz w:val="24"/>
          <w:szCs w:val="24"/>
        </w:rPr>
        <w:t>подстанций</w:t>
      </w:r>
      <w:r w:rsidRPr="0010096F">
        <w:rPr>
          <w:spacing w:val="60"/>
          <w:sz w:val="24"/>
          <w:szCs w:val="24"/>
        </w:rPr>
        <w:t xml:space="preserve"> </w:t>
      </w:r>
      <w:r w:rsidRPr="0010096F">
        <w:rPr>
          <w:spacing w:val="-2"/>
          <w:sz w:val="24"/>
          <w:szCs w:val="24"/>
        </w:rPr>
        <w:t>ЕНЭС», СТО</w:t>
      </w:r>
      <w:r w:rsidRPr="007900C6">
        <w:rPr>
          <w:spacing w:val="5"/>
          <w:sz w:val="24"/>
          <w:szCs w:val="24"/>
        </w:rPr>
        <w:t xml:space="preserve"> </w:t>
      </w:r>
      <w:r w:rsidRPr="007900C6">
        <w:rPr>
          <w:sz w:val="24"/>
          <w:szCs w:val="24"/>
        </w:rPr>
        <w:t>56947007-29.120.40.102-</w:t>
      </w:r>
      <w:r w:rsidRPr="007900C6">
        <w:rPr>
          <w:spacing w:val="-2"/>
          <w:sz w:val="24"/>
          <w:szCs w:val="24"/>
        </w:rPr>
        <w:t>2011.</w:t>
      </w:r>
    </w:p>
    <w:p w14:paraId="396FCB6C" w14:textId="77777777" w:rsidR="00977FE2" w:rsidRPr="0010096F" w:rsidRDefault="00D46F42" w:rsidP="007900C6">
      <w:pPr>
        <w:pStyle w:val="af5"/>
        <w:numPr>
          <w:ilvl w:val="0"/>
          <w:numId w:val="11"/>
        </w:numPr>
        <w:tabs>
          <w:tab w:val="left" w:pos="1134"/>
          <w:tab w:val="left" w:pos="1698"/>
        </w:tabs>
        <w:ind w:left="0" w:firstLine="709"/>
        <w:jc w:val="both"/>
        <w:rPr>
          <w:sz w:val="24"/>
          <w:szCs w:val="24"/>
        </w:rPr>
      </w:pPr>
      <w:r w:rsidRPr="004F5939">
        <w:rPr>
          <w:sz w:val="24"/>
          <w:szCs w:val="24"/>
        </w:rPr>
        <w:t>Стандарт организации ОАО «ФСК ЕЭС» «Методические указания по обеспечению электромагнитной</w:t>
      </w:r>
      <w:r w:rsidRPr="0010096F">
        <w:rPr>
          <w:spacing w:val="80"/>
          <w:sz w:val="24"/>
          <w:szCs w:val="24"/>
        </w:rPr>
        <w:t xml:space="preserve"> </w:t>
      </w:r>
      <w:r w:rsidRPr="0010096F">
        <w:rPr>
          <w:sz w:val="24"/>
          <w:szCs w:val="24"/>
        </w:rPr>
        <w:t>совместимости</w:t>
      </w:r>
      <w:r w:rsidRPr="0010096F">
        <w:rPr>
          <w:spacing w:val="80"/>
          <w:sz w:val="24"/>
          <w:szCs w:val="24"/>
        </w:rPr>
        <w:t xml:space="preserve"> </w:t>
      </w:r>
      <w:r w:rsidRPr="0010096F">
        <w:rPr>
          <w:sz w:val="24"/>
          <w:szCs w:val="24"/>
        </w:rPr>
        <w:t>на</w:t>
      </w:r>
      <w:r w:rsidRPr="0010096F">
        <w:rPr>
          <w:spacing w:val="80"/>
          <w:sz w:val="24"/>
          <w:szCs w:val="24"/>
        </w:rPr>
        <w:t xml:space="preserve"> </w:t>
      </w:r>
      <w:r w:rsidRPr="0010096F">
        <w:rPr>
          <w:sz w:val="24"/>
          <w:szCs w:val="24"/>
        </w:rPr>
        <w:t>объектах</w:t>
      </w:r>
      <w:r w:rsidRPr="0010096F">
        <w:rPr>
          <w:spacing w:val="80"/>
          <w:sz w:val="24"/>
          <w:szCs w:val="24"/>
        </w:rPr>
        <w:t xml:space="preserve"> </w:t>
      </w:r>
      <w:r w:rsidRPr="0010096F">
        <w:rPr>
          <w:sz w:val="24"/>
          <w:szCs w:val="24"/>
        </w:rPr>
        <w:t>электросетевого</w:t>
      </w:r>
      <w:r w:rsidRPr="0010096F">
        <w:rPr>
          <w:spacing w:val="80"/>
          <w:sz w:val="24"/>
          <w:szCs w:val="24"/>
        </w:rPr>
        <w:t xml:space="preserve"> </w:t>
      </w:r>
      <w:r w:rsidRPr="0010096F">
        <w:rPr>
          <w:sz w:val="24"/>
          <w:szCs w:val="24"/>
        </w:rPr>
        <w:t>хозяйства», СТО</w:t>
      </w:r>
      <w:r w:rsidRPr="0010096F">
        <w:rPr>
          <w:spacing w:val="-17"/>
          <w:sz w:val="24"/>
          <w:szCs w:val="24"/>
        </w:rPr>
        <w:t xml:space="preserve"> </w:t>
      </w:r>
      <w:r w:rsidRPr="0010096F">
        <w:rPr>
          <w:sz w:val="24"/>
          <w:szCs w:val="24"/>
        </w:rPr>
        <w:t>56947007-29.240.044-2010.</w:t>
      </w:r>
    </w:p>
    <w:p w14:paraId="10DBCE25" w14:textId="77777777" w:rsidR="00977FE2" w:rsidRPr="0010096F" w:rsidRDefault="00D46F42" w:rsidP="007900C6">
      <w:pPr>
        <w:pStyle w:val="af5"/>
        <w:numPr>
          <w:ilvl w:val="0"/>
          <w:numId w:val="11"/>
        </w:numPr>
        <w:tabs>
          <w:tab w:val="left" w:pos="1134"/>
          <w:tab w:val="left" w:pos="1693"/>
        </w:tabs>
        <w:ind w:left="0" w:firstLine="709"/>
        <w:jc w:val="both"/>
        <w:rPr>
          <w:sz w:val="24"/>
          <w:szCs w:val="24"/>
        </w:rPr>
      </w:pPr>
      <w:r w:rsidRPr="0010096F">
        <w:rPr>
          <w:sz w:val="24"/>
          <w:szCs w:val="24"/>
        </w:rPr>
        <w:t>Стандарт организации ОАО «ФСК ЕЭС» «Руководство по обеспечению электромагнитной совместимости вторичного оборудования и систем связи электросетевых объектов», СТО 56947007-29.240.043-2010.</w:t>
      </w:r>
    </w:p>
    <w:p w14:paraId="5B802819" w14:textId="77777777" w:rsidR="00977FE2" w:rsidRPr="007900C6" w:rsidRDefault="00D46F42" w:rsidP="007900C6">
      <w:pPr>
        <w:pStyle w:val="af5"/>
        <w:numPr>
          <w:ilvl w:val="0"/>
          <w:numId w:val="11"/>
        </w:numPr>
        <w:tabs>
          <w:tab w:val="left" w:pos="1134"/>
          <w:tab w:val="left" w:pos="1697"/>
        </w:tabs>
        <w:ind w:left="0" w:firstLine="709"/>
        <w:jc w:val="both"/>
        <w:rPr>
          <w:sz w:val="24"/>
          <w:szCs w:val="24"/>
        </w:rPr>
      </w:pPr>
      <w:r w:rsidRPr="0010096F">
        <w:rPr>
          <w:sz w:val="24"/>
          <w:szCs w:val="24"/>
        </w:rPr>
        <w:lastRenderedPageBreak/>
        <w:t>Приказ ОАО «ФСК ЕЭС» от 26.11.2012 № 725 «Об утверждении Методических рекомендаций</w:t>
      </w:r>
      <w:r w:rsidRPr="0010096F">
        <w:rPr>
          <w:spacing w:val="80"/>
          <w:sz w:val="24"/>
          <w:szCs w:val="24"/>
        </w:rPr>
        <w:t xml:space="preserve"> </w:t>
      </w:r>
      <w:r w:rsidRPr="0010096F">
        <w:rPr>
          <w:sz w:val="24"/>
          <w:szCs w:val="24"/>
        </w:rPr>
        <w:t>по</w:t>
      </w:r>
      <w:r w:rsidRPr="0010096F">
        <w:rPr>
          <w:spacing w:val="60"/>
          <w:sz w:val="24"/>
          <w:szCs w:val="24"/>
        </w:rPr>
        <w:t xml:space="preserve"> </w:t>
      </w:r>
      <w:r w:rsidRPr="0010096F">
        <w:rPr>
          <w:sz w:val="24"/>
          <w:szCs w:val="24"/>
        </w:rPr>
        <w:t>определению</w:t>
      </w:r>
      <w:r w:rsidRPr="0010096F">
        <w:rPr>
          <w:spacing w:val="77"/>
          <w:sz w:val="24"/>
          <w:szCs w:val="24"/>
        </w:rPr>
        <w:t xml:space="preserve"> </w:t>
      </w:r>
      <w:r w:rsidRPr="0010096F">
        <w:rPr>
          <w:sz w:val="24"/>
          <w:szCs w:val="24"/>
        </w:rPr>
        <w:t>отдельных</w:t>
      </w:r>
      <w:r w:rsidRPr="0010096F">
        <w:rPr>
          <w:spacing w:val="80"/>
          <w:sz w:val="24"/>
          <w:szCs w:val="24"/>
        </w:rPr>
        <w:t xml:space="preserve"> </w:t>
      </w:r>
      <w:r w:rsidRPr="0010096F">
        <w:rPr>
          <w:sz w:val="24"/>
          <w:szCs w:val="24"/>
        </w:rPr>
        <w:t>видов</w:t>
      </w:r>
      <w:r w:rsidRPr="0010096F">
        <w:rPr>
          <w:spacing w:val="70"/>
          <w:sz w:val="24"/>
          <w:szCs w:val="24"/>
        </w:rPr>
        <w:t xml:space="preserve"> </w:t>
      </w:r>
      <w:r w:rsidRPr="0010096F">
        <w:rPr>
          <w:sz w:val="24"/>
          <w:szCs w:val="24"/>
        </w:rPr>
        <w:t>затрат,</w:t>
      </w:r>
      <w:r w:rsidRPr="0010096F">
        <w:rPr>
          <w:spacing w:val="60"/>
          <w:sz w:val="24"/>
          <w:szCs w:val="24"/>
        </w:rPr>
        <w:t xml:space="preserve"> </w:t>
      </w:r>
      <w:r w:rsidRPr="0010096F">
        <w:rPr>
          <w:sz w:val="24"/>
          <w:szCs w:val="24"/>
        </w:rPr>
        <w:t>включаемых</w:t>
      </w:r>
      <w:r w:rsidRPr="0010096F">
        <w:rPr>
          <w:spacing w:val="80"/>
          <w:sz w:val="24"/>
          <w:szCs w:val="24"/>
        </w:rPr>
        <w:t xml:space="preserve"> </w:t>
      </w:r>
      <w:r w:rsidRPr="0010096F">
        <w:rPr>
          <w:sz w:val="24"/>
          <w:szCs w:val="24"/>
        </w:rPr>
        <w:t>в</w:t>
      </w:r>
      <w:r w:rsidRPr="0010096F">
        <w:rPr>
          <w:spacing w:val="56"/>
          <w:sz w:val="24"/>
          <w:szCs w:val="24"/>
        </w:rPr>
        <w:t xml:space="preserve"> </w:t>
      </w:r>
      <w:r w:rsidRPr="0010096F">
        <w:rPr>
          <w:sz w:val="24"/>
          <w:szCs w:val="24"/>
        </w:rPr>
        <w:t>главы</w:t>
      </w:r>
      <w:r w:rsidRPr="0010096F">
        <w:rPr>
          <w:spacing w:val="65"/>
          <w:sz w:val="24"/>
          <w:szCs w:val="24"/>
        </w:rPr>
        <w:t xml:space="preserve"> </w:t>
      </w:r>
      <w:r w:rsidRPr="0010096F">
        <w:rPr>
          <w:sz w:val="24"/>
          <w:szCs w:val="24"/>
        </w:rPr>
        <w:t>1</w:t>
      </w:r>
      <w:r w:rsidRPr="0010096F">
        <w:rPr>
          <w:spacing w:val="55"/>
          <w:sz w:val="24"/>
          <w:szCs w:val="24"/>
        </w:rPr>
        <w:t xml:space="preserve"> </w:t>
      </w:r>
      <w:r w:rsidRPr="0010096F">
        <w:rPr>
          <w:sz w:val="24"/>
          <w:szCs w:val="24"/>
        </w:rPr>
        <w:t>и</w:t>
      </w:r>
      <w:r w:rsidRPr="0010096F">
        <w:rPr>
          <w:spacing w:val="54"/>
          <w:sz w:val="24"/>
          <w:szCs w:val="24"/>
        </w:rPr>
        <w:t xml:space="preserve"> </w:t>
      </w:r>
      <w:r w:rsidRPr="0010096F">
        <w:rPr>
          <w:sz w:val="24"/>
          <w:szCs w:val="24"/>
        </w:rPr>
        <w:t>9</w:t>
      </w:r>
      <w:r w:rsidRPr="0010096F">
        <w:rPr>
          <w:spacing w:val="40"/>
          <w:sz w:val="24"/>
          <w:szCs w:val="24"/>
        </w:rPr>
        <w:t xml:space="preserve"> </w:t>
      </w:r>
      <w:r w:rsidRPr="0010096F">
        <w:rPr>
          <w:sz w:val="24"/>
          <w:szCs w:val="24"/>
        </w:rPr>
        <w:t>ССР</w:t>
      </w:r>
      <w:r w:rsidRPr="0010096F">
        <w:rPr>
          <w:spacing w:val="63"/>
          <w:sz w:val="24"/>
          <w:szCs w:val="24"/>
        </w:rPr>
        <w:t xml:space="preserve"> </w:t>
      </w:r>
      <w:r w:rsidRPr="0010096F">
        <w:rPr>
          <w:sz w:val="24"/>
          <w:szCs w:val="24"/>
        </w:rPr>
        <w:t xml:space="preserve">и </w:t>
      </w:r>
      <w:r w:rsidRPr="007900C6">
        <w:rPr>
          <w:sz w:val="24"/>
          <w:szCs w:val="24"/>
        </w:rPr>
        <w:t>сводной сметы на ввод в эксплуатацию</w:t>
      </w:r>
      <w:r w:rsidRPr="007900C6">
        <w:rPr>
          <w:spacing w:val="33"/>
          <w:sz w:val="24"/>
          <w:szCs w:val="24"/>
        </w:rPr>
        <w:t xml:space="preserve"> </w:t>
      </w:r>
      <w:r w:rsidRPr="007900C6">
        <w:rPr>
          <w:sz w:val="24"/>
          <w:szCs w:val="24"/>
        </w:rPr>
        <w:t>предприятий,</w:t>
      </w:r>
      <w:r w:rsidRPr="007900C6">
        <w:rPr>
          <w:spacing w:val="33"/>
          <w:sz w:val="24"/>
          <w:szCs w:val="24"/>
        </w:rPr>
        <w:t xml:space="preserve"> </w:t>
      </w:r>
      <w:r w:rsidRPr="007900C6">
        <w:rPr>
          <w:sz w:val="24"/>
          <w:szCs w:val="24"/>
        </w:rPr>
        <w:t>зданий</w:t>
      </w:r>
      <w:r w:rsidRPr="007900C6">
        <w:rPr>
          <w:spacing w:val="29"/>
          <w:sz w:val="24"/>
          <w:szCs w:val="24"/>
        </w:rPr>
        <w:t xml:space="preserve"> </w:t>
      </w:r>
      <w:r w:rsidRPr="007900C6">
        <w:rPr>
          <w:sz w:val="24"/>
          <w:szCs w:val="24"/>
        </w:rPr>
        <w:t>и сооружений</w:t>
      </w:r>
      <w:r w:rsidRPr="007900C6">
        <w:rPr>
          <w:spacing w:val="40"/>
          <w:sz w:val="24"/>
          <w:szCs w:val="24"/>
        </w:rPr>
        <w:t xml:space="preserve"> </w:t>
      </w:r>
      <w:r w:rsidRPr="007900C6">
        <w:rPr>
          <w:sz w:val="24"/>
          <w:szCs w:val="24"/>
        </w:rPr>
        <w:t>для электросетевых объектов ОАО «ФСК ЕЭС».</w:t>
      </w:r>
    </w:p>
    <w:p w14:paraId="5E8F2BEF" w14:textId="77777777" w:rsidR="00977FE2" w:rsidRPr="0010096F" w:rsidRDefault="00D46F42" w:rsidP="007900C6">
      <w:pPr>
        <w:pStyle w:val="af5"/>
        <w:numPr>
          <w:ilvl w:val="0"/>
          <w:numId w:val="11"/>
        </w:numPr>
        <w:tabs>
          <w:tab w:val="left" w:pos="1134"/>
          <w:tab w:val="left" w:pos="1789"/>
        </w:tabs>
        <w:spacing w:before="14"/>
        <w:ind w:left="0" w:firstLine="709"/>
        <w:jc w:val="both"/>
        <w:rPr>
          <w:sz w:val="24"/>
          <w:szCs w:val="24"/>
        </w:rPr>
      </w:pPr>
      <w:r w:rsidRPr="004F5939">
        <w:rPr>
          <w:sz w:val="24"/>
          <w:szCs w:val="24"/>
        </w:rPr>
        <w:t xml:space="preserve">Приказ ОАО «ФСК </w:t>
      </w:r>
      <w:r w:rsidRPr="0010096F">
        <w:rPr>
          <w:sz w:val="24"/>
          <w:szCs w:val="24"/>
        </w:rPr>
        <w:t>ЕЭС» от 27.03.2006 № 80 «Об утверждении Положения о взаимодействии при новом строительстве, техническом перевооружении и реконструкции электросетевых объектов, затрагивающих имущественный комплекс разных собственников»;</w:t>
      </w:r>
    </w:p>
    <w:p w14:paraId="35955C65" w14:textId="77777777" w:rsidR="00977FE2" w:rsidRPr="0010096F" w:rsidRDefault="00D46F42" w:rsidP="007900C6">
      <w:pPr>
        <w:pStyle w:val="af5"/>
        <w:numPr>
          <w:ilvl w:val="0"/>
          <w:numId w:val="11"/>
        </w:numPr>
        <w:tabs>
          <w:tab w:val="left" w:pos="1134"/>
          <w:tab w:val="left" w:pos="1783"/>
        </w:tabs>
        <w:spacing w:before="6"/>
        <w:ind w:left="0" w:firstLine="709"/>
        <w:jc w:val="both"/>
        <w:rPr>
          <w:sz w:val="24"/>
          <w:szCs w:val="24"/>
        </w:rPr>
      </w:pPr>
      <w:r w:rsidRPr="0010096F">
        <w:rPr>
          <w:sz w:val="24"/>
          <w:szCs w:val="24"/>
        </w:rPr>
        <w:t>Приказ ОАО «ФСК ЕЭС» от 23.01.2008 № 10 «Об утверждении нормативных документов Электронного архива ПСД ОАО «ФСК ЕЭС».</w:t>
      </w:r>
    </w:p>
    <w:p w14:paraId="3E067019" w14:textId="77777777" w:rsidR="00977FE2" w:rsidRPr="0010096F" w:rsidRDefault="00D46F42" w:rsidP="007900C6">
      <w:pPr>
        <w:pStyle w:val="af5"/>
        <w:numPr>
          <w:ilvl w:val="0"/>
          <w:numId w:val="11"/>
        </w:numPr>
        <w:tabs>
          <w:tab w:val="left" w:pos="1134"/>
          <w:tab w:val="left" w:pos="1784"/>
        </w:tabs>
        <w:spacing w:before="11"/>
        <w:ind w:left="0" w:firstLine="709"/>
        <w:jc w:val="both"/>
        <w:rPr>
          <w:sz w:val="24"/>
          <w:szCs w:val="24"/>
        </w:rPr>
      </w:pPr>
      <w:r w:rsidRPr="0010096F">
        <w:rPr>
          <w:sz w:val="24"/>
          <w:szCs w:val="24"/>
        </w:rPr>
        <w:t>Приказ ОАО «ФСК ЕЭС»</w:t>
      </w:r>
      <w:r w:rsidRPr="0010096F">
        <w:rPr>
          <w:spacing w:val="-8"/>
          <w:sz w:val="24"/>
          <w:szCs w:val="24"/>
        </w:rPr>
        <w:t xml:space="preserve"> </w:t>
      </w:r>
      <w:r w:rsidRPr="0010096F">
        <w:rPr>
          <w:sz w:val="24"/>
          <w:szCs w:val="24"/>
        </w:rPr>
        <w:t>от</w:t>
      </w:r>
      <w:r w:rsidRPr="0010096F">
        <w:rPr>
          <w:spacing w:val="-4"/>
          <w:sz w:val="24"/>
          <w:szCs w:val="24"/>
        </w:rPr>
        <w:t xml:space="preserve"> </w:t>
      </w:r>
      <w:r w:rsidRPr="0010096F">
        <w:rPr>
          <w:sz w:val="24"/>
          <w:szCs w:val="24"/>
        </w:rPr>
        <w:t>07.03.2012 №</w:t>
      </w:r>
      <w:r w:rsidRPr="0010096F">
        <w:rPr>
          <w:spacing w:val="-1"/>
          <w:sz w:val="24"/>
          <w:szCs w:val="24"/>
        </w:rPr>
        <w:t xml:space="preserve"> </w:t>
      </w:r>
      <w:r w:rsidRPr="0010096F">
        <w:rPr>
          <w:sz w:val="24"/>
          <w:szCs w:val="24"/>
        </w:rPr>
        <w:t>120 «О</w:t>
      </w:r>
      <w:r w:rsidRPr="0010096F">
        <w:rPr>
          <w:spacing w:val="-4"/>
          <w:sz w:val="24"/>
          <w:szCs w:val="24"/>
        </w:rPr>
        <w:t xml:space="preserve"> </w:t>
      </w:r>
      <w:r w:rsidRPr="0010096F">
        <w:rPr>
          <w:sz w:val="24"/>
          <w:szCs w:val="24"/>
        </w:rPr>
        <w:t>введении в</w:t>
      </w:r>
      <w:r w:rsidRPr="0010096F">
        <w:rPr>
          <w:spacing w:val="-13"/>
          <w:sz w:val="24"/>
          <w:szCs w:val="24"/>
        </w:rPr>
        <w:t xml:space="preserve"> </w:t>
      </w:r>
      <w:r w:rsidRPr="0010096F">
        <w:rPr>
          <w:sz w:val="24"/>
          <w:szCs w:val="24"/>
        </w:rPr>
        <w:t>действие Положения о порядке проведения закупок товаров, работ, услуг для нужд ОАО «ФСК ЕЭС».</w:t>
      </w:r>
    </w:p>
    <w:p w14:paraId="18074E05" w14:textId="77777777" w:rsidR="00977FE2" w:rsidRPr="0010096F" w:rsidRDefault="00D46F42" w:rsidP="007900C6">
      <w:pPr>
        <w:pStyle w:val="af5"/>
        <w:numPr>
          <w:ilvl w:val="0"/>
          <w:numId w:val="11"/>
        </w:numPr>
        <w:tabs>
          <w:tab w:val="left" w:pos="1134"/>
          <w:tab w:val="left" w:pos="1779"/>
        </w:tabs>
        <w:spacing w:before="4"/>
        <w:ind w:left="0" w:firstLine="709"/>
        <w:jc w:val="both"/>
        <w:rPr>
          <w:sz w:val="24"/>
          <w:szCs w:val="24"/>
        </w:rPr>
      </w:pPr>
      <w:r w:rsidRPr="0010096F">
        <w:rPr>
          <w:sz w:val="24"/>
          <w:szCs w:val="24"/>
        </w:rPr>
        <w:t>Приказ ОАО «ФСК ЕЭС» от 20.02.2015 № 85 «Об утверждении Порядка приемки в эксплуатацию законченных строительством объектов ОАО «ФСК ЕЭС»</w:t>
      </w:r>
    </w:p>
    <w:p w14:paraId="6B48CE9C" w14:textId="77777777" w:rsidR="00977FE2" w:rsidRPr="0010096F" w:rsidRDefault="00D46F42" w:rsidP="007900C6">
      <w:pPr>
        <w:pStyle w:val="af5"/>
        <w:numPr>
          <w:ilvl w:val="0"/>
          <w:numId w:val="11"/>
        </w:numPr>
        <w:tabs>
          <w:tab w:val="left" w:pos="1134"/>
          <w:tab w:val="left" w:pos="1775"/>
        </w:tabs>
        <w:spacing w:before="7"/>
        <w:ind w:left="0" w:firstLine="709"/>
        <w:jc w:val="both"/>
        <w:rPr>
          <w:sz w:val="24"/>
          <w:szCs w:val="24"/>
        </w:rPr>
      </w:pPr>
      <w:r w:rsidRPr="0010096F">
        <w:rPr>
          <w:sz w:val="24"/>
          <w:szCs w:val="24"/>
        </w:rPr>
        <w:t>Распоряжение ОАО «ФСК ЕЭС» от 19.10.2012 № 703р «Об утверждении Порядка отнесения имущества к основным средствам».</w:t>
      </w:r>
    </w:p>
    <w:p w14:paraId="632B2ABC" w14:textId="77777777" w:rsidR="00977FE2" w:rsidRPr="0010096F" w:rsidRDefault="00D46F42" w:rsidP="007900C6">
      <w:pPr>
        <w:pStyle w:val="af5"/>
        <w:numPr>
          <w:ilvl w:val="0"/>
          <w:numId w:val="11"/>
        </w:numPr>
        <w:tabs>
          <w:tab w:val="left" w:pos="1134"/>
          <w:tab w:val="left" w:pos="1780"/>
        </w:tabs>
        <w:spacing w:before="13"/>
        <w:ind w:left="0" w:firstLine="709"/>
        <w:jc w:val="both"/>
        <w:rPr>
          <w:sz w:val="24"/>
          <w:szCs w:val="24"/>
        </w:rPr>
      </w:pPr>
      <w:r w:rsidRPr="0010096F">
        <w:rPr>
          <w:sz w:val="24"/>
          <w:szCs w:val="24"/>
        </w:rPr>
        <w:t>Распоряжение ОАО «ФСК ЕЭС»</w:t>
      </w:r>
      <w:r w:rsidRPr="0010096F">
        <w:rPr>
          <w:spacing w:val="-11"/>
          <w:sz w:val="24"/>
          <w:szCs w:val="24"/>
        </w:rPr>
        <w:t xml:space="preserve"> </w:t>
      </w:r>
      <w:r w:rsidRPr="0010096F">
        <w:rPr>
          <w:sz w:val="24"/>
          <w:szCs w:val="24"/>
        </w:rPr>
        <w:t>от</w:t>
      </w:r>
      <w:r w:rsidRPr="0010096F">
        <w:rPr>
          <w:spacing w:val="-11"/>
          <w:sz w:val="24"/>
          <w:szCs w:val="24"/>
        </w:rPr>
        <w:t xml:space="preserve"> </w:t>
      </w:r>
      <w:r w:rsidRPr="0010096F">
        <w:rPr>
          <w:sz w:val="24"/>
          <w:szCs w:val="24"/>
        </w:rPr>
        <w:t>21.12.2012 №</w:t>
      </w:r>
      <w:r w:rsidRPr="0010096F">
        <w:rPr>
          <w:spacing w:val="-12"/>
          <w:sz w:val="24"/>
          <w:szCs w:val="24"/>
        </w:rPr>
        <w:t xml:space="preserve"> </w:t>
      </w:r>
      <w:r w:rsidRPr="0010096F">
        <w:rPr>
          <w:sz w:val="24"/>
          <w:szCs w:val="24"/>
        </w:rPr>
        <w:t>881р</w:t>
      </w:r>
      <w:r w:rsidRPr="0010096F">
        <w:rPr>
          <w:spacing w:val="-3"/>
          <w:sz w:val="24"/>
          <w:szCs w:val="24"/>
        </w:rPr>
        <w:t xml:space="preserve"> </w:t>
      </w:r>
      <w:r w:rsidRPr="0010096F">
        <w:rPr>
          <w:sz w:val="24"/>
          <w:szCs w:val="24"/>
        </w:rPr>
        <w:t>«Об утверждении требований к оформлению схем ПС».</w:t>
      </w:r>
    </w:p>
    <w:p w14:paraId="0A135614" w14:textId="77777777" w:rsidR="00977FE2" w:rsidRPr="0010096F" w:rsidRDefault="00D46F42" w:rsidP="007900C6">
      <w:pPr>
        <w:pStyle w:val="af5"/>
        <w:numPr>
          <w:ilvl w:val="0"/>
          <w:numId w:val="11"/>
        </w:numPr>
        <w:tabs>
          <w:tab w:val="left" w:pos="1134"/>
          <w:tab w:val="left" w:pos="1773"/>
        </w:tabs>
        <w:spacing w:before="12"/>
        <w:ind w:left="0" w:firstLine="709"/>
        <w:jc w:val="both"/>
        <w:rPr>
          <w:sz w:val="24"/>
          <w:szCs w:val="24"/>
        </w:rPr>
      </w:pPr>
      <w:r w:rsidRPr="0010096F">
        <w:rPr>
          <w:sz w:val="24"/>
          <w:szCs w:val="24"/>
        </w:rPr>
        <w:t>Распоряжение ОАО «ФСК ЕЭС» от 29.03.2010 № 165р «Рекомендации по применению матрицы сочетаемых технических решений производителей оборудования РЗА,</w:t>
      </w:r>
      <w:r w:rsidRPr="0010096F">
        <w:rPr>
          <w:spacing w:val="40"/>
          <w:sz w:val="24"/>
          <w:szCs w:val="24"/>
        </w:rPr>
        <w:t xml:space="preserve"> </w:t>
      </w:r>
      <w:r w:rsidRPr="0010096F">
        <w:rPr>
          <w:sz w:val="24"/>
          <w:szCs w:val="24"/>
        </w:rPr>
        <w:t>АСУ ТП, АИСКУЭ».</w:t>
      </w:r>
    </w:p>
    <w:p w14:paraId="22D9E056" w14:textId="77777777" w:rsidR="00977FE2" w:rsidRPr="0010096F" w:rsidRDefault="00D46F42" w:rsidP="007900C6">
      <w:pPr>
        <w:pStyle w:val="af5"/>
        <w:numPr>
          <w:ilvl w:val="0"/>
          <w:numId w:val="11"/>
        </w:numPr>
        <w:tabs>
          <w:tab w:val="left" w:pos="1134"/>
          <w:tab w:val="left" w:pos="1909"/>
        </w:tabs>
        <w:spacing w:before="10"/>
        <w:ind w:left="0" w:firstLine="709"/>
        <w:jc w:val="both"/>
        <w:rPr>
          <w:sz w:val="24"/>
          <w:szCs w:val="24"/>
        </w:rPr>
      </w:pPr>
      <w:r w:rsidRPr="0010096F">
        <w:rPr>
          <w:sz w:val="24"/>
          <w:szCs w:val="24"/>
        </w:rPr>
        <w:t>Положение</w:t>
      </w:r>
      <w:r w:rsidRPr="0010096F">
        <w:rPr>
          <w:spacing w:val="80"/>
          <w:sz w:val="24"/>
          <w:szCs w:val="24"/>
        </w:rPr>
        <w:t xml:space="preserve"> </w:t>
      </w:r>
      <w:r w:rsidRPr="0010096F">
        <w:rPr>
          <w:sz w:val="24"/>
          <w:szCs w:val="24"/>
        </w:rPr>
        <w:t>об</w:t>
      </w:r>
      <w:r w:rsidRPr="0010096F">
        <w:rPr>
          <w:spacing w:val="80"/>
          <w:sz w:val="24"/>
          <w:szCs w:val="24"/>
        </w:rPr>
        <w:t xml:space="preserve"> </w:t>
      </w:r>
      <w:r w:rsidRPr="0010096F">
        <w:rPr>
          <w:sz w:val="24"/>
          <w:szCs w:val="24"/>
        </w:rPr>
        <w:t>информационном</w:t>
      </w:r>
      <w:r w:rsidRPr="0010096F">
        <w:rPr>
          <w:spacing w:val="80"/>
          <w:sz w:val="24"/>
          <w:szCs w:val="24"/>
        </w:rPr>
        <w:t xml:space="preserve"> </w:t>
      </w:r>
      <w:r w:rsidRPr="0010096F">
        <w:rPr>
          <w:sz w:val="24"/>
          <w:szCs w:val="24"/>
        </w:rPr>
        <w:t>взаимодействии</w:t>
      </w:r>
      <w:r w:rsidRPr="0010096F">
        <w:rPr>
          <w:spacing w:val="80"/>
          <w:sz w:val="24"/>
          <w:szCs w:val="24"/>
        </w:rPr>
        <w:t xml:space="preserve"> </w:t>
      </w:r>
      <w:r w:rsidRPr="0010096F">
        <w:rPr>
          <w:sz w:val="24"/>
          <w:szCs w:val="24"/>
        </w:rPr>
        <w:t>между</w:t>
      </w:r>
      <w:r w:rsidRPr="0010096F">
        <w:rPr>
          <w:spacing w:val="80"/>
          <w:sz w:val="24"/>
          <w:szCs w:val="24"/>
        </w:rPr>
        <w:t xml:space="preserve"> </w:t>
      </w:r>
      <w:r w:rsidRPr="0010096F">
        <w:rPr>
          <w:sz w:val="24"/>
          <w:szCs w:val="24"/>
        </w:rPr>
        <w:t>АО</w:t>
      </w:r>
      <w:r w:rsidRPr="0010096F">
        <w:rPr>
          <w:spacing w:val="80"/>
          <w:sz w:val="24"/>
          <w:szCs w:val="24"/>
        </w:rPr>
        <w:t xml:space="preserve"> </w:t>
      </w:r>
      <w:r w:rsidRPr="0010096F">
        <w:rPr>
          <w:sz w:val="24"/>
          <w:szCs w:val="24"/>
        </w:rPr>
        <w:t>«СО</w:t>
      </w:r>
      <w:r w:rsidRPr="0010096F">
        <w:rPr>
          <w:spacing w:val="80"/>
          <w:sz w:val="24"/>
          <w:szCs w:val="24"/>
        </w:rPr>
        <w:t xml:space="preserve"> </w:t>
      </w:r>
      <w:r w:rsidRPr="0010096F">
        <w:rPr>
          <w:sz w:val="24"/>
          <w:szCs w:val="24"/>
        </w:rPr>
        <w:t>ЕЭС»</w:t>
      </w:r>
      <w:r w:rsidRPr="0010096F">
        <w:rPr>
          <w:spacing w:val="80"/>
          <w:sz w:val="24"/>
          <w:szCs w:val="24"/>
        </w:rPr>
        <w:t xml:space="preserve"> </w:t>
      </w:r>
      <w:r w:rsidRPr="0010096F">
        <w:rPr>
          <w:sz w:val="24"/>
          <w:szCs w:val="24"/>
        </w:rPr>
        <w:t>и ОАО «ФСК ЕЭС»</w:t>
      </w:r>
      <w:r w:rsidRPr="0010096F">
        <w:rPr>
          <w:spacing w:val="-3"/>
          <w:sz w:val="24"/>
          <w:szCs w:val="24"/>
        </w:rPr>
        <w:t xml:space="preserve"> </w:t>
      </w:r>
      <w:r w:rsidRPr="0010096F">
        <w:rPr>
          <w:sz w:val="24"/>
          <w:szCs w:val="24"/>
        </w:rPr>
        <w:t>в</w:t>
      </w:r>
      <w:r w:rsidRPr="0010096F">
        <w:rPr>
          <w:spacing w:val="-3"/>
          <w:sz w:val="24"/>
          <w:szCs w:val="24"/>
        </w:rPr>
        <w:t xml:space="preserve"> </w:t>
      </w:r>
      <w:r w:rsidRPr="0010096F">
        <w:rPr>
          <w:sz w:val="24"/>
          <w:szCs w:val="24"/>
        </w:rPr>
        <w:t xml:space="preserve">сфере обмена </w:t>
      </w:r>
      <w:r w:rsidRPr="0010096F">
        <w:rPr>
          <w:sz w:val="24"/>
          <w:szCs w:val="24"/>
        </w:rPr>
        <w:lastRenderedPageBreak/>
        <w:t>технологической</w:t>
      </w:r>
      <w:r w:rsidRPr="0010096F">
        <w:rPr>
          <w:spacing w:val="-11"/>
          <w:sz w:val="24"/>
          <w:szCs w:val="24"/>
        </w:rPr>
        <w:t xml:space="preserve"> </w:t>
      </w:r>
      <w:r w:rsidRPr="0010096F">
        <w:rPr>
          <w:sz w:val="24"/>
          <w:szCs w:val="24"/>
        </w:rPr>
        <w:t>информацией</w:t>
      </w:r>
      <w:r w:rsidRPr="0010096F">
        <w:rPr>
          <w:spacing w:val="20"/>
          <w:sz w:val="24"/>
          <w:szCs w:val="24"/>
        </w:rPr>
        <w:t xml:space="preserve"> </w:t>
      </w:r>
      <w:r w:rsidRPr="0010096F">
        <w:rPr>
          <w:sz w:val="24"/>
          <w:szCs w:val="24"/>
        </w:rPr>
        <w:t>от</w:t>
      </w:r>
      <w:r w:rsidRPr="0010096F">
        <w:rPr>
          <w:spacing w:val="-4"/>
          <w:sz w:val="24"/>
          <w:szCs w:val="24"/>
        </w:rPr>
        <w:t xml:space="preserve"> </w:t>
      </w:r>
      <w:r w:rsidRPr="0010096F">
        <w:rPr>
          <w:sz w:val="24"/>
          <w:szCs w:val="24"/>
        </w:rPr>
        <w:t>30.06.2009, приложение №</w:t>
      </w:r>
      <w:r w:rsidRPr="0010096F">
        <w:rPr>
          <w:spacing w:val="-6"/>
          <w:sz w:val="24"/>
          <w:szCs w:val="24"/>
        </w:rPr>
        <w:t xml:space="preserve"> </w:t>
      </w:r>
      <w:r w:rsidRPr="0010096F">
        <w:rPr>
          <w:sz w:val="24"/>
          <w:szCs w:val="24"/>
        </w:rPr>
        <w:t>4 к временному соглашению</w:t>
      </w:r>
      <w:r w:rsidRPr="0010096F">
        <w:rPr>
          <w:spacing w:val="40"/>
          <w:sz w:val="24"/>
          <w:szCs w:val="24"/>
        </w:rPr>
        <w:t xml:space="preserve"> </w:t>
      </w:r>
      <w:r w:rsidRPr="0010096F">
        <w:rPr>
          <w:sz w:val="24"/>
          <w:szCs w:val="24"/>
        </w:rPr>
        <w:t>о взаимодействии АО</w:t>
      </w:r>
      <w:r w:rsidRPr="0010096F">
        <w:rPr>
          <w:spacing w:val="40"/>
          <w:sz w:val="24"/>
          <w:szCs w:val="24"/>
        </w:rPr>
        <w:t xml:space="preserve"> </w:t>
      </w:r>
      <w:r w:rsidRPr="0010096F">
        <w:rPr>
          <w:sz w:val="24"/>
          <w:szCs w:val="24"/>
        </w:rPr>
        <w:t>«СО ЕЭС» и организации</w:t>
      </w:r>
      <w:r w:rsidRPr="0010096F">
        <w:rPr>
          <w:spacing w:val="40"/>
          <w:sz w:val="24"/>
          <w:szCs w:val="24"/>
        </w:rPr>
        <w:t xml:space="preserve"> </w:t>
      </w:r>
      <w:r w:rsidRPr="0010096F">
        <w:rPr>
          <w:sz w:val="24"/>
          <w:szCs w:val="24"/>
        </w:rPr>
        <w:t>по управлению ЕНЭС при выполнении ими своих функций от 18.03.2004.</w:t>
      </w:r>
    </w:p>
    <w:p w14:paraId="1B7FF705" w14:textId="77777777" w:rsidR="00977FE2" w:rsidRPr="0010096F" w:rsidRDefault="00D46F42" w:rsidP="007900C6">
      <w:pPr>
        <w:pStyle w:val="af5"/>
        <w:numPr>
          <w:ilvl w:val="0"/>
          <w:numId w:val="11"/>
        </w:numPr>
        <w:tabs>
          <w:tab w:val="left" w:pos="1134"/>
          <w:tab w:val="left" w:pos="1901"/>
        </w:tabs>
        <w:spacing w:before="9"/>
        <w:ind w:left="0" w:firstLine="709"/>
        <w:jc w:val="both"/>
        <w:rPr>
          <w:sz w:val="24"/>
          <w:szCs w:val="24"/>
        </w:rPr>
      </w:pPr>
      <w:r w:rsidRPr="0010096F">
        <w:rPr>
          <w:sz w:val="24"/>
          <w:szCs w:val="24"/>
        </w:rPr>
        <w:t>Соглашение</w:t>
      </w:r>
      <w:r w:rsidRPr="0010096F">
        <w:rPr>
          <w:spacing w:val="80"/>
          <w:sz w:val="24"/>
          <w:szCs w:val="24"/>
        </w:rPr>
        <w:t xml:space="preserve"> </w:t>
      </w:r>
      <w:r w:rsidRPr="0010096F">
        <w:rPr>
          <w:sz w:val="24"/>
          <w:szCs w:val="24"/>
        </w:rPr>
        <w:t>об</w:t>
      </w:r>
      <w:r w:rsidRPr="0010096F">
        <w:rPr>
          <w:spacing w:val="80"/>
          <w:sz w:val="24"/>
          <w:szCs w:val="24"/>
        </w:rPr>
        <w:t xml:space="preserve"> </w:t>
      </w:r>
      <w:r w:rsidRPr="0010096F">
        <w:rPr>
          <w:sz w:val="24"/>
          <w:szCs w:val="24"/>
        </w:rPr>
        <w:t>информационном</w:t>
      </w:r>
      <w:r w:rsidRPr="0010096F">
        <w:rPr>
          <w:spacing w:val="80"/>
          <w:sz w:val="24"/>
          <w:szCs w:val="24"/>
        </w:rPr>
        <w:t xml:space="preserve"> </w:t>
      </w:r>
      <w:r w:rsidRPr="0010096F">
        <w:rPr>
          <w:sz w:val="24"/>
          <w:szCs w:val="24"/>
        </w:rPr>
        <w:t>обмене</w:t>
      </w:r>
      <w:r w:rsidRPr="0010096F">
        <w:rPr>
          <w:spacing w:val="80"/>
          <w:sz w:val="24"/>
          <w:szCs w:val="24"/>
        </w:rPr>
        <w:t xml:space="preserve"> </w:t>
      </w:r>
      <w:r w:rsidRPr="0010096F">
        <w:rPr>
          <w:sz w:val="24"/>
          <w:szCs w:val="24"/>
        </w:rPr>
        <w:t>при</w:t>
      </w:r>
      <w:r w:rsidRPr="0010096F">
        <w:rPr>
          <w:spacing w:val="80"/>
          <w:sz w:val="24"/>
          <w:szCs w:val="24"/>
        </w:rPr>
        <w:t xml:space="preserve"> </w:t>
      </w:r>
      <w:r w:rsidRPr="0010096F">
        <w:rPr>
          <w:sz w:val="24"/>
          <w:szCs w:val="24"/>
        </w:rPr>
        <w:t>проектировании</w:t>
      </w:r>
      <w:r w:rsidRPr="0010096F">
        <w:rPr>
          <w:spacing w:val="80"/>
          <w:sz w:val="24"/>
          <w:szCs w:val="24"/>
        </w:rPr>
        <w:t xml:space="preserve"> </w:t>
      </w:r>
      <w:r w:rsidRPr="0010096F">
        <w:rPr>
          <w:sz w:val="24"/>
          <w:szCs w:val="24"/>
        </w:rPr>
        <w:t>между АО «СО ЕЭС» и ОАО «ФСК ЕЭС» от 18.04.2011</w:t>
      </w:r>
      <w:r w:rsidRPr="0010096F">
        <w:rPr>
          <w:spacing w:val="-29"/>
          <w:sz w:val="24"/>
          <w:szCs w:val="24"/>
        </w:rPr>
        <w:t xml:space="preserve"> </w:t>
      </w:r>
      <w:r w:rsidRPr="0010096F">
        <w:rPr>
          <w:sz w:val="24"/>
          <w:szCs w:val="24"/>
        </w:rPr>
        <w:t>№ 155756.</w:t>
      </w:r>
    </w:p>
    <w:p w14:paraId="17344200" w14:textId="77777777" w:rsidR="00977FE2" w:rsidRPr="0010096F" w:rsidRDefault="00D46F42" w:rsidP="007900C6">
      <w:pPr>
        <w:pStyle w:val="af5"/>
        <w:numPr>
          <w:ilvl w:val="0"/>
          <w:numId w:val="11"/>
        </w:numPr>
        <w:tabs>
          <w:tab w:val="left" w:pos="1134"/>
          <w:tab w:val="left" w:pos="1904"/>
        </w:tabs>
        <w:spacing w:before="4"/>
        <w:ind w:left="0" w:firstLine="709"/>
        <w:jc w:val="both"/>
        <w:rPr>
          <w:sz w:val="24"/>
          <w:szCs w:val="24"/>
        </w:rPr>
      </w:pPr>
      <w:r w:rsidRPr="0010096F">
        <w:rPr>
          <w:sz w:val="24"/>
          <w:szCs w:val="24"/>
        </w:rPr>
        <w:t>СТО 56947007-29.130.01.092-2011 «Выбор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 ОАО «ФСК ЕЭС», 2011 г.</w:t>
      </w:r>
    </w:p>
    <w:p w14:paraId="4AD4C2E8" w14:textId="77777777" w:rsidR="00977FE2" w:rsidRPr="007900C6" w:rsidRDefault="00D46F42" w:rsidP="007900C6">
      <w:pPr>
        <w:pStyle w:val="af5"/>
        <w:numPr>
          <w:ilvl w:val="0"/>
          <w:numId w:val="11"/>
        </w:numPr>
        <w:tabs>
          <w:tab w:val="left" w:pos="1134"/>
          <w:tab w:val="left" w:pos="1900"/>
        </w:tabs>
        <w:spacing w:before="3"/>
        <w:ind w:left="0" w:firstLine="709"/>
        <w:jc w:val="both"/>
        <w:rPr>
          <w:sz w:val="24"/>
          <w:szCs w:val="24"/>
        </w:rPr>
      </w:pPr>
      <w:r w:rsidRPr="0010096F">
        <w:rPr>
          <w:sz w:val="24"/>
          <w:szCs w:val="24"/>
        </w:rPr>
        <w:t>Стандарт</w:t>
      </w:r>
      <w:r w:rsidRPr="0010096F">
        <w:rPr>
          <w:spacing w:val="51"/>
          <w:sz w:val="24"/>
          <w:szCs w:val="24"/>
        </w:rPr>
        <w:t xml:space="preserve"> </w:t>
      </w:r>
      <w:r w:rsidRPr="0010096F">
        <w:rPr>
          <w:sz w:val="24"/>
          <w:szCs w:val="24"/>
        </w:rPr>
        <w:t>организации</w:t>
      </w:r>
      <w:r w:rsidRPr="0010096F">
        <w:rPr>
          <w:spacing w:val="59"/>
          <w:sz w:val="24"/>
          <w:szCs w:val="24"/>
        </w:rPr>
        <w:t xml:space="preserve"> </w:t>
      </w:r>
      <w:r w:rsidRPr="0010096F">
        <w:rPr>
          <w:sz w:val="24"/>
          <w:szCs w:val="24"/>
        </w:rPr>
        <w:t>«Инструкция</w:t>
      </w:r>
      <w:r w:rsidRPr="0010096F">
        <w:rPr>
          <w:spacing w:val="59"/>
          <w:sz w:val="24"/>
          <w:szCs w:val="24"/>
        </w:rPr>
        <w:t xml:space="preserve"> </w:t>
      </w:r>
      <w:r w:rsidRPr="0010096F">
        <w:rPr>
          <w:sz w:val="24"/>
          <w:szCs w:val="24"/>
        </w:rPr>
        <w:t>по</w:t>
      </w:r>
      <w:r w:rsidRPr="0010096F">
        <w:rPr>
          <w:spacing w:val="78"/>
          <w:sz w:val="24"/>
          <w:szCs w:val="24"/>
        </w:rPr>
        <w:t xml:space="preserve"> </w:t>
      </w:r>
      <w:r w:rsidRPr="0010096F">
        <w:rPr>
          <w:sz w:val="24"/>
          <w:szCs w:val="24"/>
        </w:rPr>
        <w:t>эксплуатации</w:t>
      </w:r>
      <w:r w:rsidRPr="0010096F">
        <w:rPr>
          <w:spacing w:val="57"/>
          <w:sz w:val="24"/>
          <w:szCs w:val="24"/>
        </w:rPr>
        <w:t xml:space="preserve"> </w:t>
      </w:r>
      <w:r w:rsidRPr="0010096F">
        <w:rPr>
          <w:spacing w:val="-2"/>
          <w:sz w:val="24"/>
          <w:szCs w:val="24"/>
        </w:rPr>
        <w:t xml:space="preserve">трансформаторов» </w:t>
      </w:r>
      <w:r w:rsidRPr="007900C6">
        <w:rPr>
          <w:sz w:val="24"/>
          <w:szCs w:val="24"/>
        </w:rPr>
        <w:t>сто</w:t>
      </w:r>
      <w:r w:rsidRPr="007900C6">
        <w:rPr>
          <w:spacing w:val="10"/>
          <w:sz w:val="24"/>
          <w:szCs w:val="24"/>
        </w:rPr>
        <w:t xml:space="preserve"> </w:t>
      </w:r>
      <w:r w:rsidRPr="007900C6">
        <w:rPr>
          <w:sz w:val="24"/>
          <w:szCs w:val="24"/>
        </w:rPr>
        <w:t>56947007-29.180.01.116-</w:t>
      </w:r>
      <w:r w:rsidRPr="007900C6">
        <w:rPr>
          <w:spacing w:val="-2"/>
          <w:sz w:val="24"/>
          <w:szCs w:val="24"/>
        </w:rPr>
        <w:t>2012.</w:t>
      </w:r>
    </w:p>
    <w:p w14:paraId="5F460E01" w14:textId="77777777" w:rsidR="00977FE2" w:rsidRPr="0010096F" w:rsidRDefault="00D46F42" w:rsidP="007900C6">
      <w:pPr>
        <w:pStyle w:val="af5"/>
        <w:numPr>
          <w:ilvl w:val="0"/>
          <w:numId w:val="11"/>
        </w:numPr>
        <w:tabs>
          <w:tab w:val="left" w:pos="1134"/>
          <w:tab w:val="left" w:pos="1896"/>
        </w:tabs>
        <w:ind w:left="0" w:firstLine="709"/>
        <w:jc w:val="both"/>
        <w:rPr>
          <w:sz w:val="24"/>
          <w:szCs w:val="24"/>
        </w:rPr>
      </w:pPr>
      <w:r w:rsidRPr="004F5939">
        <w:rPr>
          <w:sz w:val="24"/>
          <w:szCs w:val="24"/>
        </w:rPr>
        <w:t>Стандарт организации ОАО «ФСК ЕЭС» «Типовые технические требования к изме</w:t>
      </w:r>
      <w:r w:rsidRPr="0010096F">
        <w:rPr>
          <w:sz w:val="24"/>
          <w:szCs w:val="24"/>
        </w:rPr>
        <w:t>рениям,</w:t>
      </w:r>
      <w:r w:rsidRPr="0010096F">
        <w:rPr>
          <w:spacing w:val="80"/>
          <w:sz w:val="24"/>
          <w:szCs w:val="24"/>
        </w:rPr>
        <w:t xml:space="preserve"> </w:t>
      </w:r>
      <w:r w:rsidRPr="0010096F">
        <w:rPr>
          <w:sz w:val="24"/>
          <w:szCs w:val="24"/>
        </w:rPr>
        <w:t>средствам</w:t>
      </w:r>
      <w:r w:rsidRPr="0010096F">
        <w:rPr>
          <w:spacing w:val="80"/>
          <w:sz w:val="24"/>
          <w:szCs w:val="24"/>
        </w:rPr>
        <w:t xml:space="preserve"> </w:t>
      </w:r>
      <w:r w:rsidRPr="0010096F">
        <w:rPr>
          <w:sz w:val="24"/>
          <w:szCs w:val="24"/>
        </w:rPr>
        <w:t>измерений</w:t>
      </w:r>
      <w:r w:rsidRPr="0010096F">
        <w:rPr>
          <w:spacing w:val="80"/>
          <w:sz w:val="24"/>
          <w:szCs w:val="24"/>
        </w:rPr>
        <w:t xml:space="preserve"> </w:t>
      </w:r>
      <w:r w:rsidRPr="0010096F">
        <w:rPr>
          <w:sz w:val="24"/>
          <w:szCs w:val="24"/>
        </w:rPr>
        <w:t>и</w:t>
      </w:r>
      <w:r w:rsidRPr="0010096F">
        <w:rPr>
          <w:spacing w:val="80"/>
          <w:sz w:val="24"/>
          <w:szCs w:val="24"/>
        </w:rPr>
        <w:t xml:space="preserve"> </w:t>
      </w:r>
      <w:r w:rsidRPr="0010096F">
        <w:rPr>
          <w:sz w:val="24"/>
          <w:szCs w:val="24"/>
        </w:rPr>
        <w:t>их</w:t>
      </w:r>
      <w:r w:rsidRPr="0010096F">
        <w:rPr>
          <w:spacing w:val="80"/>
          <w:sz w:val="24"/>
          <w:szCs w:val="24"/>
        </w:rPr>
        <w:t xml:space="preserve"> </w:t>
      </w:r>
      <w:r w:rsidRPr="0010096F">
        <w:rPr>
          <w:sz w:val="24"/>
          <w:szCs w:val="24"/>
        </w:rPr>
        <w:t>метрологическому</w:t>
      </w:r>
      <w:r w:rsidRPr="0010096F">
        <w:rPr>
          <w:spacing w:val="80"/>
          <w:sz w:val="24"/>
          <w:szCs w:val="24"/>
        </w:rPr>
        <w:t xml:space="preserve"> </w:t>
      </w:r>
      <w:r w:rsidRPr="0010096F">
        <w:rPr>
          <w:sz w:val="24"/>
          <w:szCs w:val="24"/>
        </w:rPr>
        <w:t>обеспечению» (СТО 56947007-29.240.01.195-2014).</w:t>
      </w:r>
    </w:p>
    <w:p w14:paraId="1D942065" w14:textId="77777777" w:rsidR="00977FE2" w:rsidRPr="0010096F" w:rsidRDefault="00D46F42" w:rsidP="007900C6">
      <w:pPr>
        <w:pStyle w:val="af5"/>
        <w:numPr>
          <w:ilvl w:val="0"/>
          <w:numId w:val="11"/>
        </w:numPr>
        <w:tabs>
          <w:tab w:val="left" w:pos="1134"/>
          <w:tab w:val="left" w:pos="1895"/>
        </w:tabs>
        <w:spacing w:before="4"/>
        <w:ind w:left="0" w:firstLine="709"/>
        <w:jc w:val="both"/>
        <w:rPr>
          <w:sz w:val="24"/>
          <w:szCs w:val="24"/>
        </w:rPr>
      </w:pPr>
      <w:r w:rsidRPr="0010096F">
        <w:rPr>
          <w:sz w:val="24"/>
          <w:szCs w:val="24"/>
        </w:rPr>
        <w:t>Стандарт организации ПАО «ФСК ЕЭС» «Нормы технологического проектирования подстанций переменного тока с высшим напряжением 35-750 кВ (НТП ПС)» (СТО 56947007-29.240.10.248-2017).</w:t>
      </w:r>
    </w:p>
    <w:p w14:paraId="56AB88F9" w14:textId="77777777" w:rsidR="00977FE2" w:rsidRPr="0010096F" w:rsidRDefault="00977FE2" w:rsidP="007900C6">
      <w:pPr>
        <w:pStyle w:val="af4"/>
        <w:tabs>
          <w:tab w:val="left" w:pos="1134"/>
        </w:tabs>
        <w:spacing w:before="14"/>
        <w:ind w:firstLine="709"/>
      </w:pPr>
    </w:p>
    <w:p w14:paraId="0DB2A0D6" w14:textId="77777777" w:rsidR="00977FE2" w:rsidRPr="0010096F" w:rsidRDefault="00D46F42" w:rsidP="007900C6">
      <w:pPr>
        <w:pStyle w:val="1"/>
        <w:tabs>
          <w:tab w:val="left" w:pos="1134"/>
          <w:tab w:val="left" w:pos="5597"/>
          <w:tab w:val="left" w:pos="7233"/>
          <w:tab w:val="left" w:pos="7795"/>
        </w:tabs>
        <w:ind w:left="0" w:firstLine="709"/>
        <w:rPr>
          <w:sz w:val="24"/>
          <w:szCs w:val="24"/>
        </w:rPr>
      </w:pPr>
      <w:r w:rsidRPr="0010096F">
        <w:rPr>
          <w:spacing w:val="-2"/>
          <w:sz w:val="24"/>
          <w:szCs w:val="24"/>
        </w:rPr>
        <w:t>Организационно-распорядительные</w:t>
      </w:r>
      <w:r w:rsidRPr="0010096F">
        <w:rPr>
          <w:sz w:val="24"/>
          <w:szCs w:val="24"/>
        </w:rPr>
        <w:t xml:space="preserve"> </w:t>
      </w:r>
      <w:r w:rsidRPr="0010096F">
        <w:rPr>
          <w:spacing w:val="-2"/>
          <w:sz w:val="24"/>
          <w:szCs w:val="24"/>
        </w:rPr>
        <w:t>документы</w:t>
      </w:r>
      <w:r w:rsidRPr="0010096F">
        <w:rPr>
          <w:sz w:val="24"/>
          <w:szCs w:val="24"/>
        </w:rPr>
        <w:t xml:space="preserve"> </w:t>
      </w:r>
      <w:r w:rsidRPr="0010096F">
        <w:rPr>
          <w:spacing w:val="-10"/>
          <w:sz w:val="24"/>
          <w:szCs w:val="24"/>
        </w:rPr>
        <w:t>и</w:t>
      </w:r>
      <w:r w:rsidRPr="0010096F">
        <w:rPr>
          <w:sz w:val="24"/>
          <w:szCs w:val="24"/>
        </w:rPr>
        <w:t xml:space="preserve"> </w:t>
      </w:r>
      <w:r w:rsidRPr="0010096F">
        <w:rPr>
          <w:spacing w:val="-2"/>
          <w:sz w:val="24"/>
          <w:szCs w:val="24"/>
        </w:rPr>
        <w:t xml:space="preserve">нормативно-технические </w:t>
      </w:r>
      <w:r w:rsidRPr="0010096F">
        <w:rPr>
          <w:sz w:val="24"/>
          <w:szCs w:val="24"/>
        </w:rPr>
        <w:t>документы АО «СО ЕЭС»:</w:t>
      </w:r>
    </w:p>
    <w:p w14:paraId="18D0E632" w14:textId="77777777" w:rsidR="00977FE2" w:rsidRPr="0010096F" w:rsidRDefault="00D46F42" w:rsidP="007900C6">
      <w:pPr>
        <w:pStyle w:val="af5"/>
        <w:numPr>
          <w:ilvl w:val="0"/>
          <w:numId w:val="10"/>
        </w:numPr>
        <w:tabs>
          <w:tab w:val="left" w:pos="1134"/>
          <w:tab w:val="left" w:pos="1886"/>
        </w:tabs>
        <w:spacing w:before="24"/>
        <w:ind w:left="0" w:firstLine="709"/>
        <w:rPr>
          <w:sz w:val="24"/>
          <w:szCs w:val="24"/>
        </w:rPr>
      </w:pPr>
      <w:r w:rsidRPr="0010096F">
        <w:rPr>
          <w:sz w:val="24"/>
          <w:szCs w:val="24"/>
        </w:rPr>
        <w:t>Стандарт организации АО «СО ЕЭС» «Правила предотвращения развития и ликвидации</w:t>
      </w:r>
      <w:r w:rsidRPr="0010096F">
        <w:rPr>
          <w:spacing w:val="80"/>
          <w:sz w:val="24"/>
          <w:szCs w:val="24"/>
        </w:rPr>
        <w:t xml:space="preserve">  </w:t>
      </w:r>
      <w:r w:rsidRPr="0010096F">
        <w:rPr>
          <w:sz w:val="24"/>
          <w:szCs w:val="24"/>
        </w:rPr>
        <w:t>нарушений</w:t>
      </w:r>
      <w:r w:rsidRPr="0010096F">
        <w:rPr>
          <w:spacing w:val="80"/>
          <w:sz w:val="24"/>
          <w:szCs w:val="24"/>
        </w:rPr>
        <w:t xml:space="preserve"> </w:t>
      </w:r>
      <w:r w:rsidRPr="0010096F">
        <w:rPr>
          <w:sz w:val="24"/>
          <w:szCs w:val="24"/>
        </w:rPr>
        <w:t>нормального</w:t>
      </w:r>
      <w:r w:rsidRPr="0010096F">
        <w:rPr>
          <w:spacing w:val="80"/>
          <w:sz w:val="24"/>
          <w:szCs w:val="24"/>
        </w:rPr>
        <w:t xml:space="preserve"> </w:t>
      </w:r>
      <w:r w:rsidRPr="0010096F">
        <w:rPr>
          <w:sz w:val="24"/>
          <w:szCs w:val="24"/>
        </w:rPr>
        <w:t>режима</w:t>
      </w:r>
      <w:r w:rsidRPr="0010096F">
        <w:rPr>
          <w:spacing w:val="80"/>
          <w:sz w:val="24"/>
          <w:szCs w:val="24"/>
        </w:rPr>
        <w:t xml:space="preserve"> </w:t>
      </w:r>
      <w:r w:rsidRPr="0010096F">
        <w:rPr>
          <w:sz w:val="24"/>
          <w:szCs w:val="24"/>
        </w:rPr>
        <w:t>электрической</w:t>
      </w:r>
      <w:r w:rsidRPr="0010096F">
        <w:rPr>
          <w:spacing w:val="80"/>
          <w:sz w:val="24"/>
          <w:szCs w:val="24"/>
        </w:rPr>
        <w:t xml:space="preserve"> </w:t>
      </w:r>
      <w:r w:rsidRPr="0010096F">
        <w:rPr>
          <w:sz w:val="24"/>
          <w:szCs w:val="24"/>
        </w:rPr>
        <w:t>части</w:t>
      </w:r>
      <w:r w:rsidRPr="0010096F">
        <w:rPr>
          <w:spacing w:val="80"/>
          <w:sz w:val="24"/>
          <w:szCs w:val="24"/>
        </w:rPr>
        <w:t xml:space="preserve"> </w:t>
      </w:r>
      <w:r w:rsidRPr="0010096F">
        <w:rPr>
          <w:sz w:val="24"/>
          <w:szCs w:val="24"/>
        </w:rPr>
        <w:t>энергосистем», сто</w:t>
      </w:r>
      <w:r w:rsidRPr="0010096F">
        <w:rPr>
          <w:spacing w:val="-9"/>
          <w:sz w:val="24"/>
          <w:szCs w:val="24"/>
        </w:rPr>
        <w:t xml:space="preserve"> </w:t>
      </w:r>
      <w:r w:rsidRPr="0010096F">
        <w:rPr>
          <w:sz w:val="24"/>
          <w:szCs w:val="24"/>
        </w:rPr>
        <w:t>59012820.29.240.007-2008.</w:t>
      </w:r>
    </w:p>
    <w:p w14:paraId="211BC556" w14:textId="77777777" w:rsidR="00977FE2" w:rsidRPr="0010096F" w:rsidRDefault="00D46F42" w:rsidP="007900C6">
      <w:pPr>
        <w:pStyle w:val="af5"/>
        <w:numPr>
          <w:ilvl w:val="0"/>
          <w:numId w:val="10"/>
        </w:numPr>
        <w:tabs>
          <w:tab w:val="left" w:pos="1134"/>
          <w:tab w:val="left" w:pos="1886"/>
        </w:tabs>
        <w:ind w:left="0" w:firstLine="709"/>
        <w:rPr>
          <w:sz w:val="24"/>
          <w:szCs w:val="24"/>
        </w:rPr>
      </w:pPr>
      <w:r w:rsidRPr="0010096F">
        <w:rPr>
          <w:sz w:val="24"/>
          <w:szCs w:val="24"/>
        </w:rPr>
        <w:lastRenderedPageBreak/>
        <w:t>Стандарт организации АО «СО ЕЭС» «Правила переключений в электроустановках», СТО 59012820.29.020.005-2011.</w:t>
      </w:r>
    </w:p>
    <w:p w14:paraId="416E3E6C" w14:textId="77777777" w:rsidR="00977FE2" w:rsidRPr="0010096F" w:rsidRDefault="00D46F42" w:rsidP="007900C6">
      <w:pPr>
        <w:pStyle w:val="af5"/>
        <w:numPr>
          <w:ilvl w:val="0"/>
          <w:numId w:val="10"/>
        </w:numPr>
        <w:tabs>
          <w:tab w:val="left" w:pos="1134"/>
          <w:tab w:val="left" w:pos="1885"/>
        </w:tabs>
        <w:ind w:left="0" w:firstLine="709"/>
        <w:rPr>
          <w:sz w:val="24"/>
          <w:szCs w:val="24"/>
        </w:rPr>
      </w:pPr>
      <w:r w:rsidRPr="0010096F">
        <w:rPr>
          <w:sz w:val="24"/>
          <w:szCs w:val="24"/>
        </w:rPr>
        <w:t>Стандарт организации АО «СО ЕЭС&gt;&gt; «Релейная защита и автоматика. Взаимодействие субъектов электроэнергетики, потребителей электрической энергии при создании (модернизации) и организации</w:t>
      </w:r>
      <w:r w:rsidRPr="0010096F">
        <w:rPr>
          <w:spacing w:val="40"/>
          <w:sz w:val="24"/>
          <w:szCs w:val="24"/>
        </w:rPr>
        <w:t xml:space="preserve"> </w:t>
      </w:r>
      <w:r w:rsidRPr="0010096F">
        <w:rPr>
          <w:sz w:val="24"/>
          <w:szCs w:val="24"/>
        </w:rPr>
        <w:t>эксплуатации», СТО 59012820.29.020.002-2012.</w:t>
      </w:r>
    </w:p>
    <w:p w14:paraId="3D5D8855" w14:textId="77777777" w:rsidR="00977FE2" w:rsidRPr="0010096F" w:rsidRDefault="00D46F42" w:rsidP="007900C6">
      <w:pPr>
        <w:pStyle w:val="af5"/>
        <w:numPr>
          <w:ilvl w:val="0"/>
          <w:numId w:val="10"/>
        </w:numPr>
        <w:tabs>
          <w:tab w:val="left" w:pos="1134"/>
          <w:tab w:val="left" w:pos="1885"/>
        </w:tabs>
        <w:ind w:left="0" w:firstLine="709"/>
        <w:rPr>
          <w:sz w:val="24"/>
          <w:szCs w:val="24"/>
        </w:rPr>
      </w:pPr>
      <w:r w:rsidRPr="0010096F">
        <w:rPr>
          <w:sz w:val="24"/>
          <w:szCs w:val="24"/>
        </w:rPr>
        <w:t>Стандарт организации АО «СО ЕЭС» «Релейная защита и автоматика. Автоматическое противоаварийное управление режимами энергосистем. Противоаварийная автоматика энергосистем. Нормы и требования»,</w:t>
      </w:r>
      <w:r w:rsidRPr="0010096F">
        <w:rPr>
          <w:spacing w:val="40"/>
          <w:sz w:val="24"/>
          <w:szCs w:val="24"/>
        </w:rPr>
        <w:t xml:space="preserve"> </w:t>
      </w:r>
      <w:r w:rsidRPr="0010096F">
        <w:rPr>
          <w:sz w:val="24"/>
          <w:szCs w:val="24"/>
        </w:rPr>
        <w:t>СТО 59012820.29.020.004-2018.</w:t>
      </w:r>
    </w:p>
    <w:p w14:paraId="4843E937" w14:textId="77777777" w:rsidR="00977FE2" w:rsidRPr="004F5939" w:rsidRDefault="00D46F42" w:rsidP="007900C6">
      <w:pPr>
        <w:pStyle w:val="af5"/>
        <w:numPr>
          <w:ilvl w:val="0"/>
          <w:numId w:val="10"/>
        </w:numPr>
        <w:tabs>
          <w:tab w:val="left" w:pos="1134"/>
          <w:tab w:val="left" w:pos="1886"/>
        </w:tabs>
        <w:spacing w:before="2"/>
        <w:ind w:left="0" w:firstLine="709"/>
        <w:rPr>
          <w:sz w:val="24"/>
          <w:szCs w:val="24"/>
        </w:rPr>
      </w:pPr>
      <w:r w:rsidRPr="0010096F">
        <w:rPr>
          <w:sz w:val="24"/>
          <w:szCs w:val="24"/>
        </w:rPr>
        <w:t>Стандарт организации АО «СО ЕЭС» «Релейная защита и автоматика. Автоматическое противоаварийное управление режимами энергосистем. Микропроцессорные устройства</w:t>
      </w:r>
      <w:r w:rsidRPr="0010096F">
        <w:rPr>
          <w:spacing w:val="80"/>
          <w:sz w:val="24"/>
          <w:szCs w:val="24"/>
        </w:rPr>
        <w:t xml:space="preserve"> </w:t>
      </w:r>
      <w:r w:rsidRPr="0010096F">
        <w:rPr>
          <w:sz w:val="24"/>
          <w:szCs w:val="24"/>
        </w:rPr>
        <w:t>автоматической</w:t>
      </w:r>
      <w:r w:rsidRPr="0010096F">
        <w:rPr>
          <w:spacing w:val="75"/>
          <w:sz w:val="24"/>
          <w:szCs w:val="24"/>
        </w:rPr>
        <w:t xml:space="preserve"> </w:t>
      </w:r>
      <w:r w:rsidRPr="0010096F">
        <w:rPr>
          <w:sz w:val="24"/>
          <w:szCs w:val="24"/>
        </w:rPr>
        <w:t>частотной</w:t>
      </w:r>
      <w:r w:rsidRPr="0010096F">
        <w:rPr>
          <w:spacing w:val="77"/>
          <w:sz w:val="24"/>
          <w:szCs w:val="24"/>
        </w:rPr>
        <w:t xml:space="preserve"> </w:t>
      </w:r>
      <w:r w:rsidRPr="0010096F">
        <w:rPr>
          <w:sz w:val="24"/>
          <w:szCs w:val="24"/>
        </w:rPr>
        <w:t>разгрузки.</w:t>
      </w:r>
      <w:r w:rsidRPr="0010096F">
        <w:rPr>
          <w:spacing w:val="78"/>
          <w:sz w:val="24"/>
          <w:szCs w:val="24"/>
        </w:rPr>
        <w:t xml:space="preserve"> </w:t>
      </w:r>
      <w:r w:rsidRPr="0010096F">
        <w:rPr>
          <w:sz w:val="24"/>
          <w:szCs w:val="24"/>
        </w:rPr>
        <w:t>Нормы</w:t>
      </w:r>
      <w:r w:rsidRPr="0010096F">
        <w:rPr>
          <w:spacing w:val="75"/>
          <w:sz w:val="24"/>
          <w:szCs w:val="24"/>
        </w:rPr>
        <w:t xml:space="preserve"> </w:t>
      </w:r>
      <w:r w:rsidRPr="0010096F">
        <w:rPr>
          <w:sz w:val="24"/>
          <w:szCs w:val="24"/>
        </w:rPr>
        <w:t>и</w:t>
      </w:r>
      <w:r w:rsidRPr="0010096F">
        <w:rPr>
          <w:spacing w:val="75"/>
          <w:sz w:val="24"/>
          <w:szCs w:val="24"/>
        </w:rPr>
        <w:t xml:space="preserve"> </w:t>
      </w:r>
      <w:r w:rsidRPr="0010096F">
        <w:rPr>
          <w:sz w:val="24"/>
          <w:szCs w:val="24"/>
        </w:rPr>
        <w:t>требования»,сто</w:t>
      </w:r>
      <w:r w:rsidRPr="007900C6">
        <w:rPr>
          <w:spacing w:val="-23"/>
          <w:sz w:val="24"/>
          <w:szCs w:val="24"/>
        </w:rPr>
        <w:t xml:space="preserve"> </w:t>
      </w:r>
      <w:r w:rsidRPr="007900C6">
        <w:rPr>
          <w:sz w:val="24"/>
          <w:szCs w:val="24"/>
        </w:rPr>
        <w:t>59012820.29.020.003-</w:t>
      </w:r>
      <w:r w:rsidRPr="007900C6">
        <w:rPr>
          <w:spacing w:val="-2"/>
          <w:sz w:val="24"/>
          <w:szCs w:val="24"/>
        </w:rPr>
        <w:t>2016.</w:t>
      </w:r>
    </w:p>
    <w:p w14:paraId="7056AFA1" w14:textId="77777777" w:rsidR="00977FE2" w:rsidRPr="0010096F" w:rsidRDefault="00D46F42" w:rsidP="007900C6">
      <w:pPr>
        <w:pStyle w:val="af5"/>
        <w:numPr>
          <w:ilvl w:val="0"/>
          <w:numId w:val="10"/>
        </w:numPr>
        <w:tabs>
          <w:tab w:val="left" w:pos="1134"/>
          <w:tab w:val="left" w:pos="1868"/>
        </w:tabs>
        <w:ind w:left="0" w:firstLine="709"/>
        <w:rPr>
          <w:sz w:val="24"/>
          <w:szCs w:val="24"/>
        </w:rPr>
      </w:pPr>
      <w:r w:rsidRPr="0010096F">
        <w:rPr>
          <w:sz w:val="24"/>
          <w:szCs w:val="24"/>
        </w:rPr>
        <w:t>Стандарт организации АО</w:t>
      </w:r>
      <w:r w:rsidRPr="0010096F">
        <w:rPr>
          <w:spacing w:val="-5"/>
          <w:sz w:val="24"/>
          <w:szCs w:val="24"/>
        </w:rPr>
        <w:t xml:space="preserve"> </w:t>
      </w:r>
      <w:r w:rsidRPr="0010096F">
        <w:rPr>
          <w:sz w:val="24"/>
          <w:szCs w:val="24"/>
        </w:rPr>
        <w:t>«СО</w:t>
      </w:r>
      <w:r w:rsidRPr="0010096F">
        <w:rPr>
          <w:spacing w:val="-3"/>
          <w:sz w:val="24"/>
          <w:szCs w:val="24"/>
        </w:rPr>
        <w:t xml:space="preserve"> </w:t>
      </w:r>
      <w:r w:rsidRPr="0010096F">
        <w:rPr>
          <w:sz w:val="24"/>
          <w:szCs w:val="24"/>
        </w:rPr>
        <w:t>ЕЭС»</w:t>
      </w:r>
      <w:r w:rsidRPr="0010096F">
        <w:rPr>
          <w:spacing w:val="-2"/>
          <w:sz w:val="24"/>
          <w:szCs w:val="24"/>
        </w:rPr>
        <w:t xml:space="preserve"> </w:t>
      </w:r>
      <w:r w:rsidRPr="0010096F">
        <w:rPr>
          <w:sz w:val="24"/>
          <w:szCs w:val="24"/>
        </w:rPr>
        <w:t>«Релейная защита</w:t>
      </w:r>
      <w:r w:rsidRPr="0010096F">
        <w:rPr>
          <w:spacing w:val="-10"/>
          <w:sz w:val="24"/>
          <w:szCs w:val="24"/>
        </w:rPr>
        <w:t xml:space="preserve"> </w:t>
      </w:r>
      <w:r w:rsidRPr="0010096F">
        <w:rPr>
          <w:sz w:val="24"/>
          <w:szCs w:val="24"/>
        </w:rPr>
        <w:t>и</w:t>
      </w:r>
      <w:r w:rsidRPr="0010096F">
        <w:rPr>
          <w:spacing w:val="-1"/>
          <w:sz w:val="24"/>
          <w:szCs w:val="24"/>
        </w:rPr>
        <w:t xml:space="preserve"> </w:t>
      </w:r>
      <w:r w:rsidRPr="0010096F">
        <w:rPr>
          <w:sz w:val="24"/>
          <w:szCs w:val="24"/>
        </w:rPr>
        <w:t>автоматика. Автономные регистраторы аварийных событий». Нормы и требования», СТО 59012820.29.020.006-2015.</w:t>
      </w:r>
    </w:p>
    <w:p w14:paraId="489CACB9" w14:textId="77777777" w:rsidR="00977FE2" w:rsidRPr="0010096F" w:rsidRDefault="00D46F42" w:rsidP="007900C6">
      <w:pPr>
        <w:pStyle w:val="af5"/>
        <w:numPr>
          <w:ilvl w:val="0"/>
          <w:numId w:val="10"/>
        </w:numPr>
        <w:tabs>
          <w:tab w:val="left" w:pos="1134"/>
          <w:tab w:val="left" w:pos="1863"/>
          <w:tab w:val="left" w:pos="3060"/>
          <w:tab w:val="left" w:pos="4600"/>
          <w:tab w:val="left" w:pos="5186"/>
          <w:tab w:val="left" w:pos="5866"/>
          <w:tab w:val="left" w:pos="6685"/>
          <w:tab w:val="left" w:pos="7983"/>
          <w:tab w:val="left" w:pos="8952"/>
          <w:tab w:val="left" w:pos="9314"/>
        </w:tabs>
        <w:ind w:left="0" w:firstLine="709"/>
        <w:rPr>
          <w:sz w:val="24"/>
          <w:szCs w:val="24"/>
        </w:rPr>
      </w:pPr>
      <w:r w:rsidRPr="0010096F">
        <w:rPr>
          <w:spacing w:val="-2"/>
          <w:sz w:val="24"/>
          <w:szCs w:val="24"/>
        </w:rPr>
        <w:t>Стандарт</w:t>
      </w:r>
      <w:r w:rsidRPr="0010096F">
        <w:rPr>
          <w:sz w:val="24"/>
          <w:szCs w:val="24"/>
        </w:rPr>
        <w:t xml:space="preserve"> </w:t>
      </w:r>
      <w:r w:rsidRPr="0010096F">
        <w:rPr>
          <w:spacing w:val="-2"/>
          <w:sz w:val="24"/>
          <w:szCs w:val="24"/>
        </w:rPr>
        <w:t>организации</w:t>
      </w:r>
      <w:r w:rsidRPr="0010096F">
        <w:rPr>
          <w:sz w:val="24"/>
          <w:szCs w:val="24"/>
        </w:rPr>
        <w:t xml:space="preserve"> </w:t>
      </w:r>
      <w:r w:rsidRPr="0010096F">
        <w:rPr>
          <w:spacing w:val="-5"/>
          <w:sz w:val="24"/>
          <w:szCs w:val="24"/>
        </w:rPr>
        <w:t>АО</w:t>
      </w:r>
      <w:r w:rsidRPr="0010096F">
        <w:rPr>
          <w:sz w:val="24"/>
          <w:szCs w:val="24"/>
        </w:rPr>
        <w:t xml:space="preserve"> </w:t>
      </w:r>
      <w:r w:rsidRPr="0010096F">
        <w:rPr>
          <w:spacing w:val="-5"/>
          <w:sz w:val="24"/>
          <w:szCs w:val="24"/>
        </w:rPr>
        <w:t>«СО</w:t>
      </w:r>
      <w:r w:rsidRPr="0010096F">
        <w:rPr>
          <w:sz w:val="24"/>
          <w:szCs w:val="24"/>
        </w:rPr>
        <w:t xml:space="preserve"> </w:t>
      </w:r>
      <w:r w:rsidRPr="0010096F">
        <w:rPr>
          <w:spacing w:val="-4"/>
          <w:sz w:val="24"/>
          <w:szCs w:val="24"/>
        </w:rPr>
        <w:t>ЕЭС»</w:t>
      </w:r>
      <w:r w:rsidRPr="0010096F">
        <w:rPr>
          <w:sz w:val="24"/>
          <w:szCs w:val="24"/>
        </w:rPr>
        <w:t xml:space="preserve"> </w:t>
      </w:r>
      <w:r w:rsidRPr="0010096F">
        <w:rPr>
          <w:spacing w:val="-2"/>
          <w:sz w:val="24"/>
          <w:szCs w:val="24"/>
        </w:rPr>
        <w:t>«Релейная</w:t>
      </w:r>
      <w:r w:rsidRPr="0010096F">
        <w:rPr>
          <w:sz w:val="24"/>
          <w:szCs w:val="24"/>
        </w:rPr>
        <w:t xml:space="preserve"> </w:t>
      </w:r>
      <w:r w:rsidRPr="0010096F">
        <w:rPr>
          <w:spacing w:val="-2"/>
          <w:sz w:val="24"/>
          <w:szCs w:val="24"/>
        </w:rPr>
        <w:t>защита</w:t>
      </w:r>
      <w:r w:rsidRPr="0010096F">
        <w:rPr>
          <w:sz w:val="24"/>
          <w:szCs w:val="24"/>
        </w:rPr>
        <w:t xml:space="preserve"> </w:t>
      </w:r>
      <w:r w:rsidRPr="0010096F">
        <w:rPr>
          <w:spacing w:val="-10"/>
          <w:sz w:val="24"/>
          <w:szCs w:val="24"/>
        </w:rPr>
        <w:t>и</w:t>
      </w:r>
      <w:r w:rsidRPr="0010096F">
        <w:rPr>
          <w:sz w:val="24"/>
          <w:szCs w:val="24"/>
        </w:rPr>
        <w:t xml:space="preserve"> </w:t>
      </w:r>
      <w:r w:rsidRPr="0010096F">
        <w:rPr>
          <w:spacing w:val="-2"/>
          <w:sz w:val="24"/>
          <w:szCs w:val="24"/>
        </w:rPr>
        <w:t>автоматика.</w:t>
      </w:r>
    </w:p>
    <w:p w14:paraId="3D9B0B26" w14:textId="77777777" w:rsidR="00977FE2" w:rsidRPr="0010096F" w:rsidRDefault="00D46F42" w:rsidP="007900C6">
      <w:pPr>
        <w:pStyle w:val="af4"/>
        <w:tabs>
          <w:tab w:val="left" w:pos="1134"/>
          <w:tab w:val="left" w:pos="2075"/>
          <w:tab w:val="left" w:pos="4228"/>
          <w:tab w:val="left" w:pos="5776"/>
          <w:tab w:val="left" w:pos="7328"/>
          <w:tab w:val="left" w:pos="8557"/>
          <w:tab w:val="left" w:pos="9196"/>
        </w:tabs>
        <w:ind w:firstLine="709"/>
        <w:rPr>
          <w:spacing w:val="-2"/>
        </w:rPr>
      </w:pPr>
      <w:r w:rsidRPr="0010096F">
        <w:t>Автоматическое</w:t>
      </w:r>
      <w:r w:rsidRPr="0010096F">
        <w:rPr>
          <w:spacing w:val="40"/>
        </w:rPr>
        <w:t xml:space="preserve"> </w:t>
      </w:r>
      <w:r w:rsidRPr="0010096F">
        <w:t>противоаварийное</w:t>
      </w:r>
      <w:r w:rsidRPr="0010096F">
        <w:rPr>
          <w:spacing w:val="40"/>
        </w:rPr>
        <w:t xml:space="preserve"> </w:t>
      </w:r>
      <w:r w:rsidRPr="0010096F">
        <w:t>управление</w:t>
      </w:r>
      <w:r w:rsidRPr="0010096F">
        <w:rPr>
          <w:spacing w:val="40"/>
        </w:rPr>
        <w:t xml:space="preserve"> </w:t>
      </w:r>
      <w:r w:rsidRPr="0010096F">
        <w:t>режимами</w:t>
      </w:r>
      <w:r w:rsidRPr="0010096F">
        <w:rPr>
          <w:spacing w:val="40"/>
        </w:rPr>
        <w:t xml:space="preserve"> </w:t>
      </w:r>
      <w:r w:rsidRPr="0010096F">
        <w:t>энергосистем.</w:t>
      </w:r>
      <w:r w:rsidRPr="0010096F">
        <w:rPr>
          <w:spacing w:val="40"/>
        </w:rPr>
        <w:t xml:space="preserve"> </w:t>
      </w:r>
      <w:r w:rsidRPr="0010096F">
        <w:t xml:space="preserve">Микропроцессорные </w:t>
      </w:r>
      <w:r w:rsidRPr="0010096F">
        <w:rPr>
          <w:spacing w:val="-2"/>
        </w:rPr>
        <w:t>устройства</w:t>
      </w:r>
      <w:r w:rsidRPr="0010096F">
        <w:t xml:space="preserve"> </w:t>
      </w:r>
      <w:r w:rsidRPr="0010096F">
        <w:rPr>
          <w:spacing w:val="-2"/>
        </w:rPr>
        <w:t>автоматической</w:t>
      </w:r>
      <w:r w:rsidRPr="0010096F">
        <w:t xml:space="preserve"> </w:t>
      </w:r>
      <w:r w:rsidRPr="0010096F">
        <w:rPr>
          <w:spacing w:val="-2"/>
        </w:rPr>
        <w:t>частотной</w:t>
      </w:r>
      <w:r w:rsidRPr="0010096F">
        <w:t xml:space="preserve"> </w:t>
      </w:r>
      <w:r w:rsidRPr="0010096F">
        <w:rPr>
          <w:spacing w:val="-2"/>
        </w:rPr>
        <w:t>разгрузки.</w:t>
      </w:r>
      <w:r w:rsidRPr="0010096F">
        <w:t xml:space="preserve"> </w:t>
      </w:r>
      <w:r w:rsidRPr="0010096F">
        <w:rPr>
          <w:spacing w:val="-2"/>
        </w:rPr>
        <w:t>Нормы</w:t>
      </w:r>
      <w:r w:rsidRPr="0010096F">
        <w:t xml:space="preserve"> </w:t>
      </w:r>
      <w:r w:rsidRPr="0010096F">
        <w:rPr>
          <w:spacing w:val="-10"/>
        </w:rPr>
        <w:t>и</w:t>
      </w:r>
      <w:r w:rsidRPr="0010096F">
        <w:t xml:space="preserve"> </w:t>
      </w:r>
      <w:r w:rsidRPr="0010096F">
        <w:rPr>
          <w:spacing w:val="-2"/>
        </w:rPr>
        <w:t>требования», СТО</w:t>
      </w:r>
      <w:r w:rsidRPr="0010096F">
        <w:rPr>
          <w:spacing w:val="-23"/>
        </w:rPr>
        <w:t xml:space="preserve"> </w:t>
      </w:r>
      <w:r w:rsidRPr="0010096F">
        <w:t>59012820.29.020.003-</w:t>
      </w:r>
      <w:r w:rsidRPr="0010096F">
        <w:rPr>
          <w:spacing w:val="-2"/>
        </w:rPr>
        <w:t>2016.</w:t>
      </w:r>
    </w:p>
    <w:p w14:paraId="000797C3" w14:textId="77777777" w:rsidR="00977FE2" w:rsidRPr="0010096F" w:rsidRDefault="00D46F42" w:rsidP="007900C6">
      <w:pPr>
        <w:pStyle w:val="af5"/>
        <w:numPr>
          <w:ilvl w:val="0"/>
          <w:numId w:val="10"/>
        </w:numPr>
        <w:tabs>
          <w:tab w:val="left" w:pos="1134"/>
          <w:tab w:val="left" w:pos="1863"/>
          <w:tab w:val="left" w:pos="3060"/>
          <w:tab w:val="left" w:pos="4600"/>
          <w:tab w:val="left" w:pos="5186"/>
          <w:tab w:val="left" w:pos="5866"/>
          <w:tab w:val="left" w:pos="6685"/>
          <w:tab w:val="left" w:pos="7983"/>
          <w:tab w:val="left" w:pos="8952"/>
          <w:tab w:val="left" w:pos="9314"/>
        </w:tabs>
        <w:ind w:left="0" w:firstLine="709"/>
        <w:rPr>
          <w:spacing w:val="-2"/>
        </w:rPr>
      </w:pPr>
      <w:r w:rsidRPr="0010096F">
        <w:rPr>
          <w:spacing w:val="-2"/>
          <w:sz w:val="24"/>
          <w:szCs w:val="24"/>
        </w:rPr>
        <w:t xml:space="preserve">Стандарт организации АО «СО ЕЭС» СТО 59012820.35.110.002-2022 Организация каналов информационного обмена между объектами электроэнергетики, центрами </w:t>
      </w:r>
      <w:r w:rsidRPr="0010096F">
        <w:rPr>
          <w:spacing w:val="-2"/>
          <w:sz w:val="24"/>
          <w:szCs w:val="24"/>
        </w:rPr>
        <w:lastRenderedPageBreak/>
        <w:t>управления сетями сетевых организаций, центрами управления ветровыми электростанциями, центрами управления солнечными электростанциями и диспетчерскими центрами АО «СО ЕЭС» в сетях связи с коммутацией пакетов.</w:t>
      </w:r>
    </w:p>
    <w:p w14:paraId="3E55B6FB" w14:textId="77777777" w:rsidR="00977FE2" w:rsidRPr="007900C6" w:rsidRDefault="00D46F42" w:rsidP="007900C6">
      <w:pPr>
        <w:pStyle w:val="af5"/>
        <w:numPr>
          <w:ilvl w:val="0"/>
          <w:numId w:val="10"/>
        </w:numPr>
        <w:tabs>
          <w:tab w:val="left" w:pos="1134"/>
          <w:tab w:val="left" w:pos="1863"/>
          <w:tab w:val="left" w:pos="3060"/>
          <w:tab w:val="left" w:pos="4600"/>
          <w:tab w:val="left" w:pos="5186"/>
          <w:tab w:val="left" w:pos="5866"/>
          <w:tab w:val="left" w:pos="6685"/>
          <w:tab w:val="left" w:pos="7983"/>
          <w:tab w:val="left" w:pos="8952"/>
          <w:tab w:val="left" w:pos="9314"/>
        </w:tabs>
        <w:ind w:left="0" w:firstLine="709"/>
        <w:rPr>
          <w:spacing w:val="-2"/>
          <w:sz w:val="24"/>
          <w:szCs w:val="24"/>
        </w:rPr>
      </w:pPr>
      <w:r w:rsidRPr="007900C6">
        <w:rPr>
          <w:spacing w:val="-2"/>
          <w:sz w:val="24"/>
          <w:szCs w:val="24"/>
        </w:rPr>
        <w:t>Распоряжение АО «СО ЕЭС» от 24.11.2011 № 85р «О требованиях к организации и осуществлению плавки гололеда на проводах и грозозащитных тросах линий электропередачи».</w:t>
      </w:r>
    </w:p>
    <w:p w14:paraId="79599C4A" w14:textId="77777777" w:rsidR="00977FE2" w:rsidRPr="0010096F" w:rsidRDefault="00D46F42" w:rsidP="007900C6">
      <w:pPr>
        <w:pStyle w:val="af5"/>
        <w:numPr>
          <w:ilvl w:val="0"/>
          <w:numId w:val="10"/>
        </w:numPr>
        <w:tabs>
          <w:tab w:val="left" w:pos="1134"/>
          <w:tab w:val="left" w:pos="1858"/>
          <w:tab w:val="left" w:pos="3690"/>
          <w:tab w:val="left" w:pos="5491"/>
          <w:tab w:val="left" w:pos="6074"/>
          <w:tab w:val="left" w:pos="7572"/>
          <w:tab w:val="left" w:pos="9794"/>
        </w:tabs>
        <w:ind w:left="0" w:firstLine="709"/>
        <w:rPr>
          <w:sz w:val="24"/>
          <w:szCs w:val="24"/>
        </w:rPr>
      </w:pPr>
      <w:r w:rsidRPr="004F5939">
        <w:rPr>
          <w:spacing w:val="-2"/>
          <w:sz w:val="24"/>
          <w:szCs w:val="24"/>
        </w:rPr>
        <w:t>Методические</w:t>
      </w:r>
      <w:r w:rsidRPr="0010096F">
        <w:rPr>
          <w:sz w:val="24"/>
          <w:szCs w:val="24"/>
        </w:rPr>
        <w:t xml:space="preserve"> </w:t>
      </w:r>
      <w:r w:rsidRPr="0010096F">
        <w:rPr>
          <w:spacing w:val="-2"/>
          <w:sz w:val="24"/>
          <w:szCs w:val="24"/>
        </w:rPr>
        <w:t>рекомендации</w:t>
      </w:r>
      <w:r w:rsidRPr="0010096F">
        <w:rPr>
          <w:sz w:val="24"/>
          <w:szCs w:val="24"/>
        </w:rPr>
        <w:t xml:space="preserve"> </w:t>
      </w:r>
      <w:r w:rsidRPr="0010096F">
        <w:rPr>
          <w:spacing w:val="-6"/>
          <w:sz w:val="24"/>
          <w:szCs w:val="24"/>
        </w:rPr>
        <w:t>по</w:t>
      </w:r>
      <w:r w:rsidRPr="0010096F">
        <w:rPr>
          <w:sz w:val="24"/>
          <w:szCs w:val="24"/>
        </w:rPr>
        <w:t xml:space="preserve"> </w:t>
      </w:r>
      <w:r w:rsidRPr="0010096F">
        <w:rPr>
          <w:spacing w:val="-2"/>
          <w:sz w:val="24"/>
          <w:szCs w:val="24"/>
        </w:rPr>
        <w:t>реализации</w:t>
      </w:r>
      <w:r w:rsidRPr="0010096F">
        <w:rPr>
          <w:sz w:val="24"/>
          <w:szCs w:val="24"/>
        </w:rPr>
        <w:t xml:space="preserve"> </w:t>
      </w:r>
      <w:r w:rsidRPr="0010096F">
        <w:rPr>
          <w:spacing w:val="-2"/>
          <w:sz w:val="24"/>
          <w:szCs w:val="24"/>
        </w:rPr>
        <w:t>информационного</w:t>
      </w:r>
      <w:r w:rsidRPr="0010096F">
        <w:rPr>
          <w:sz w:val="24"/>
          <w:szCs w:val="24"/>
        </w:rPr>
        <w:t xml:space="preserve"> </w:t>
      </w:r>
      <w:r w:rsidRPr="0010096F">
        <w:rPr>
          <w:spacing w:val="-2"/>
          <w:sz w:val="24"/>
          <w:szCs w:val="24"/>
        </w:rPr>
        <w:t xml:space="preserve">обмена </w:t>
      </w:r>
      <w:r w:rsidRPr="0010096F">
        <w:rPr>
          <w:sz w:val="24"/>
          <w:szCs w:val="24"/>
        </w:rPr>
        <w:t>энергообъектов</w:t>
      </w:r>
      <w:r w:rsidRPr="0010096F">
        <w:rPr>
          <w:spacing w:val="75"/>
          <w:sz w:val="24"/>
          <w:szCs w:val="24"/>
        </w:rPr>
        <w:t xml:space="preserve"> </w:t>
      </w:r>
      <w:r w:rsidRPr="0010096F">
        <w:rPr>
          <w:sz w:val="24"/>
          <w:szCs w:val="24"/>
        </w:rPr>
        <w:t>с</w:t>
      </w:r>
      <w:r w:rsidRPr="0010096F">
        <w:rPr>
          <w:spacing w:val="75"/>
          <w:sz w:val="24"/>
          <w:szCs w:val="24"/>
        </w:rPr>
        <w:t xml:space="preserve"> </w:t>
      </w:r>
      <w:r w:rsidRPr="0010096F">
        <w:rPr>
          <w:sz w:val="24"/>
          <w:szCs w:val="24"/>
        </w:rPr>
        <w:t>корпоративной</w:t>
      </w:r>
      <w:r w:rsidRPr="0010096F">
        <w:rPr>
          <w:spacing w:val="77"/>
          <w:sz w:val="24"/>
          <w:szCs w:val="24"/>
        </w:rPr>
        <w:t xml:space="preserve"> </w:t>
      </w:r>
      <w:r w:rsidRPr="0010096F">
        <w:rPr>
          <w:sz w:val="24"/>
          <w:szCs w:val="24"/>
        </w:rPr>
        <w:t>информационной</w:t>
      </w:r>
      <w:r w:rsidRPr="0010096F">
        <w:rPr>
          <w:spacing w:val="52"/>
          <w:sz w:val="24"/>
          <w:szCs w:val="24"/>
        </w:rPr>
        <w:t xml:space="preserve"> </w:t>
      </w:r>
      <w:r w:rsidRPr="0010096F">
        <w:rPr>
          <w:sz w:val="24"/>
          <w:szCs w:val="24"/>
        </w:rPr>
        <w:t>системой</w:t>
      </w:r>
      <w:r w:rsidRPr="0010096F">
        <w:rPr>
          <w:spacing w:val="65"/>
          <w:sz w:val="24"/>
          <w:szCs w:val="24"/>
        </w:rPr>
        <w:t xml:space="preserve"> </w:t>
      </w:r>
      <w:r w:rsidRPr="0010096F">
        <w:rPr>
          <w:sz w:val="24"/>
          <w:szCs w:val="24"/>
        </w:rPr>
        <w:t>АО</w:t>
      </w:r>
      <w:r w:rsidRPr="0010096F">
        <w:rPr>
          <w:spacing w:val="60"/>
          <w:sz w:val="24"/>
          <w:szCs w:val="24"/>
        </w:rPr>
        <w:t xml:space="preserve"> </w:t>
      </w:r>
      <w:r w:rsidRPr="0010096F">
        <w:rPr>
          <w:sz w:val="24"/>
          <w:szCs w:val="24"/>
        </w:rPr>
        <w:t>«СО</w:t>
      </w:r>
      <w:r w:rsidRPr="0010096F">
        <w:rPr>
          <w:spacing w:val="52"/>
          <w:sz w:val="24"/>
          <w:szCs w:val="24"/>
        </w:rPr>
        <w:t xml:space="preserve"> </w:t>
      </w:r>
      <w:r w:rsidRPr="0010096F">
        <w:rPr>
          <w:sz w:val="24"/>
          <w:szCs w:val="24"/>
        </w:rPr>
        <w:t>ЕЭС»</w:t>
      </w:r>
      <w:r w:rsidRPr="0010096F">
        <w:rPr>
          <w:spacing w:val="53"/>
          <w:sz w:val="24"/>
          <w:szCs w:val="24"/>
        </w:rPr>
        <w:t xml:space="preserve"> </w:t>
      </w:r>
      <w:r w:rsidRPr="0010096F">
        <w:rPr>
          <w:sz w:val="24"/>
          <w:szCs w:val="24"/>
        </w:rPr>
        <w:t>по</w:t>
      </w:r>
      <w:r w:rsidRPr="0010096F">
        <w:rPr>
          <w:spacing w:val="58"/>
          <w:sz w:val="24"/>
          <w:szCs w:val="24"/>
        </w:rPr>
        <w:t xml:space="preserve"> </w:t>
      </w:r>
      <w:r w:rsidRPr="0010096F">
        <w:rPr>
          <w:spacing w:val="-2"/>
          <w:sz w:val="24"/>
          <w:szCs w:val="24"/>
        </w:rPr>
        <w:t xml:space="preserve">протоколу </w:t>
      </w:r>
      <w:r w:rsidRPr="0010096F">
        <w:rPr>
          <w:spacing w:val="-4"/>
          <w:sz w:val="24"/>
          <w:szCs w:val="24"/>
        </w:rPr>
        <w:t>ГОСТ Р МЭК</w:t>
      </w:r>
      <w:r w:rsidRPr="0010096F">
        <w:rPr>
          <w:spacing w:val="-20"/>
          <w:sz w:val="24"/>
          <w:szCs w:val="24"/>
        </w:rPr>
        <w:t xml:space="preserve"> </w:t>
      </w:r>
      <w:r w:rsidRPr="0010096F">
        <w:rPr>
          <w:spacing w:val="-4"/>
          <w:sz w:val="24"/>
          <w:szCs w:val="24"/>
        </w:rPr>
        <w:t>60870-5-101.</w:t>
      </w:r>
    </w:p>
    <w:p w14:paraId="7DCDB9F1" w14:textId="77777777" w:rsidR="00977FE2" w:rsidRPr="0010096F" w:rsidRDefault="00D46F42" w:rsidP="007900C6">
      <w:pPr>
        <w:pStyle w:val="af5"/>
        <w:numPr>
          <w:ilvl w:val="0"/>
          <w:numId w:val="10"/>
        </w:numPr>
        <w:tabs>
          <w:tab w:val="left" w:pos="1134"/>
          <w:tab w:val="left" w:pos="1858"/>
          <w:tab w:val="left" w:pos="3690"/>
          <w:tab w:val="left" w:pos="5486"/>
          <w:tab w:val="left" w:pos="6069"/>
          <w:tab w:val="left" w:pos="7572"/>
          <w:tab w:val="left" w:pos="9790"/>
        </w:tabs>
        <w:ind w:left="0" w:firstLine="709"/>
        <w:rPr>
          <w:sz w:val="24"/>
          <w:szCs w:val="24"/>
        </w:rPr>
      </w:pPr>
      <w:r w:rsidRPr="0010096F">
        <w:rPr>
          <w:spacing w:val="-2"/>
          <w:sz w:val="24"/>
          <w:szCs w:val="24"/>
        </w:rPr>
        <w:t>Методические</w:t>
      </w:r>
      <w:r w:rsidRPr="0010096F">
        <w:rPr>
          <w:sz w:val="24"/>
          <w:szCs w:val="24"/>
        </w:rPr>
        <w:t xml:space="preserve"> </w:t>
      </w:r>
      <w:r w:rsidRPr="0010096F">
        <w:rPr>
          <w:spacing w:val="-2"/>
          <w:sz w:val="24"/>
          <w:szCs w:val="24"/>
        </w:rPr>
        <w:t>рекомендации</w:t>
      </w:r>
      <w:r w:rsidRPr="0010096F">
        <w:rPr>
          <w:sz w:val="24"/>
          <w:szCs w:val="24"/>
        </w:rPr>
        <w:t xml:space="preserve"> </w:t>
      </w:r>
      <w:r w:rsidRPr="0010096F">
        <w:rPr>
          <w:spacing w:val="-6"/>
          <w:sz w:val="24"/>
          <w:szCs w:val="24"/>
        </w:rPr>
        <w:t>по</w:t>
      </w:r>
      <w:r w:rsidRPr="0010096F">
        <w:rPr>
          <w:sz w:val="24"/>
          <w:szCs w:val="24"/>
        </w:rPr>
        <w:t xml:space="preserve"> </w:t>
      </w:r>
      <w:r w:rsidRPr="0010096F">
        <w:rPr>
          <w:spacing w:val="-2"/>
          <w:sz w:val="24"/>
          <w:szCs w:val="24"/>
        </w:rPr>
        <w:t>реализации</w:t>
      </w:r>
      <w:r w:rsidRPr="0010096F">
        <w:rPr>
          <w:sz w:val="24"/>
          <w:szCs w:val="24"/>
        </w:rPr>
        <w:t xml:space="preserve"> </w:t>
      </w:r>
      <w:r w:rsidRPr="0010096F">
        <w:rPr>
          <w:spacing w:val="-2"/>
          <w:sz w:val="24"/>
          <w:szCs w:val="24"/>
        </w:rPr>
        <w:t>информационного</w:t>
      </w:r>
      <w:r w:rsidRPr="0010096F">
        <w:rPr>
          <w:sz w:val="24"/>
          <w:szCs w:val="24"/>
        </w:rPr>
        <w:t xml:space="preserve"> </w:t>
      </w:r>
      <w:r w:rsidRPr="0010096F">
        <w:rPr>
          <w:spacing w:val="-2"/>
          <w:sz w:val="24"/>
          <w:szCs w:val="24"/>
        </w:rPr>
        <w:t xml:space="preserve">обмена </w:t>
      </w:r>
      <w:r w:rsidRPr="0010096F">
        <w:rPr>
          <w:sz w:val="24"/>
          <w:szCs w:val="24"/>
        </w:rPr>
        <w:t>энергообъектов</w:t>
      </w:r>
      <w:r w:rsidRPr="0010096F">
        <w:rPr>
          <w:spacing w:val="74"/>
          <w:sz w:val="24"/>
          <w:szCs w:val="24"/>
        </w:rPr>
        <w:t xml:space="preserve"> </w:t>
      </w:r>
      <w:r w:rsidRPr="0010096F">
        <w:rPr>
          <w:sz w:val="24"/>
          <w:szCs w:val="24"/>
        </w:rPr>
        <w:t>с</w:t>
      </w:r>
      <w:r w:rsidRPr="0010096F">
        <w:rPr>
          <w:spacing w:val="70"/>
          <w:sz w:val="24"/>
          <w:szCs w:val="24"/>
        </w:rPr>
        <w:t xml:space="preserve"> </w:t>
      </w:r>
      <w:r w:rsidRPr="0010096F">
        <w:rPr>
          <w:sz w:val="24"/>
          <w:szCs w:val="24"/>
        </w:rPr>
        <w:t>корпоративной</w:t>
      </w:r>
      <w:r w:rsidRPr="0010096F">
        <w:rPr>
          <w:spacing w:val="80"/>
          <w:sz w:val="24"/>
          <w:szCs w:val="24"/>
        </w:rPr>
        <w:t xml:space="preserve"> </w:t>
      </w:r>
      <w:r w:rsidRPr="0010096F">
        <w:rPr>
          <w:sz w:val="24"/>
          <w:szCs w:val="24"/>
        </w:rPr>
        <w:t>информационной</w:t>
      </w:r>
      <w:r w:rsidRPr="0010096F">
        <w:rPr>
          <w:spacing w:val="80"/>
          <w:sz w:val="24"/>
          <w:szCs w:val="24"/>
        </w:rPr>
        <w:t xml:space="preserve"> </w:t>
      </w:r>
      <w:r w:rsidRPr="0010096F">
        <w:rPr>
          <w:sz w:val="24"/>
          <w:szCs w:val="24"/>
        </w:rPr>
        <w:t>системой</w:t>
      </w:r>
      <w:r w:rsidRPr="0010096F">
        <w:rPr>
          <w:spacing w:val="80"/>
          <w:sz w:val="24"/>
          <w:szCs w:val="24"/>
        </w:rPr>
        <w:t xml:space="preserve"> </w:t>
      </w:r>
      <w:r w:rsidRPr="0010096F">
        <w:rPr>
          <w:sz w:val="24"/>
          <w:szCs w:val="24"/>
        </w:rPr>
        <w:t>АО</w:t>
      </w:r>
      <w:r w:rsidRPr="0010096F">
        <w:rPr>
          <w:spacing w:val="80"/>
          <w:sz w:val="24"/>
          <w:szCs w:val="24"/>
        </w:rPr>
        <w:t xml:space="preserve"> </w:t>
      </w:r>
      <w:r w:rsidRPr="0010096F">
        <w:rPr>
          <w:sz w:val="24"/>
          <w:szCs w:val="24"/>
        </w:rPr>
        <w:t>«СО</w:t>
      </w:r>
      <w:r w:rsidRPr="0010096F">
        <w:rPr>
          <w:spacing w:val="80"/>
          <w:sz w:val="24"/>
          <w:szCs w:val="24"/>
        </w:rPr>
        <w:t xml:space="preserve"> </w:t>
      </w:r>
      <w:r w:rsidRPr="0010096F">
        <w:rPr>
          <w:sz w:val="24"/>
          <w:szCs w:val="24"/>
        </w:rPr>
        <w:t>ЕЭС»</w:t>
      </w:r>
      <w:r w:rsidRPr="0010096F">
        <w:rPr>
          <w:spacing w:val="80"/>
          <w:sz w:val="24"/>
          <w:szCs w:val="24"/>
        </w:rPr>
        <w:t xml:space="preserve"> </w:t>
      </w:r>
      <w:r w:rsidRPr="0010096F">
        <w:rPr>
          <w:sz w:val="24"/>
          <w:szCs w:val="24"/>
        </w:rPr>
        <w:t>по</w:t>
      </w:r>
      <w:r w:rsidRPr="0010096F">
        <w:rPr>
          <w:spacing w:val="80"/>
          <w:sz w:val="24"/>
          <w:szCs w:val="24"/>
        </w:rPr>
        <w:t xml:space="preserve"> </w:t>
      </w:r>
      <w:r w:rsidRPr="0010096F">
        <w:rPr>
          <w:sz w:val="24"/>
          <w:szCs w:val="24"/>
        </w:rPr>
        <w:t xml:space="preserve">протоколу </w:t>
      </w:r>
      <w:r w:rsidRPr="0010096F">
        <w:rPr>
          <w:spacing w:val="-4"/>
          <w:sz w:val="24"/>
          <w:szCs w:val="24"/>
        </w:rPr>
        <w:t>ГОСТ Р МЭК</w:t>
      </w:r>
      <w:r w:rsidRPr="0010096F">
        <w:rPr>
          <w:spacing w:val="-20"/>
          <w:sz w:val="24"/>
          <w:szCs w:val="24"/>
        </w:rPr>
        <w:t xml:space="preserve"> </w:t>
      </w:r>
      <w:r w:rsidRPr="0010096F">
        <w:rPr>
          <w:spacing w:val="-6"/>
          <w:sz w:val="24"/>
          <w:szCs w:val="24"/>
        </w:rPr>
        <w:t>60870-5-104.</w:t>
      </w:r>
    </w:p>
    <w:p w14:paraId="58634484" w14:textId="77777777" w:rsidR="00977FE2" w:rsidRPr="007900C6" w:rsidRDefault="00D46F42" w:rsidP="007900C6">
      <w:pPr>
        <w:pStyle w:val="af5"/>
        <w:numPr>
          <w:ilvl w:val="0"/>
          <w:numId w:val="10"/>
        </w:numPr>
        <w:tabs>
          <w:tab w:val="left" w:pos="1134"/>
          <w:tab w:val="left" w:pos="1853"/>
        </w:tabs>
        <w:ind w:left="0" w:firstLine="709"/>
        <w:rPr>
          <w:color w:val="000000" w:themeColor="text1"/>
          <w:sz w:val="24"/>
          <w:szCs w:val="24"/>
        </w:rPr>
      </w:pPr>
      <w:r w:rsidRPr="007900C6">
        <w:rPr>
          <w:color w:val="000000" w:themeColor="text1"/>
          <w:sz w:val="24"/>
          <w:szCs w:val="24"/>
        </w:rPr>
        <w:t>Регламент взаимодействия между АО «Крымэнерго» и Филиалами АО «СО ЕЭС» ОДУ Юга и Черноморское РДУ при разработке, рассмотрении и согласовании документации, разрабатываемой при технологическом присоединении и строительстве (реконструкции)</w:t>
      </w:r>
      <w:r w:rsidRPr="007900C6">
        <w:rPr>
          <w:color w:val="000000" w:themeColor="text1"/>
          <w:spacing w:val="40"/>
          <w:sz w:val="24"/>
          <w:szCs w:val="24"/>
        </w:rPr>
        <w:t xml:space="preserve"> </w:t>
      </w:r>
      <w:r w:rsidRPr="007900C6">
        <w:rPr>
          <w:color w:val="000000" w:themeColor="text1"/>
          <w:sz w:val="24"/>
          <w:szCs w:val="24"/>
        </w:rPr>
        <w:t>объектов электроэнергетики от 16.07.2019 года.</w:t>
      </w:r>
    </w:p>
    <w:p w14:paraId="7348606E" w14:textId="77777777" w:rsidR="00977FE2" w:rsidRDefault="00977FE2">
      <w:pPr>
        <w:spacing w:line="242" w:lineRule="auto"/>
        <w:ind w:firstLine="709"/>
        <w:jc w:val="both"/>
        <w:rPr>
          <w:sz w:val="24"/>
          <w:szCs w:val="24"/>
        </w:rPr>
        <w:sectPr w:rsidR="00977FE2">
          <w:type w:val="nextColumn"/>
          <w:pgSz w:w="11910" w:h="16840"/>
          <w:pgMar w:top="851" w:right="851" w:bottom="851" w:left="1418" w:header="720" w:footer="720" w:gutter="0"/>
          <w:cols w:space="720"/>
          <w:docGrid w:linePitch="360"/>
        </w:sectPr>
      </w:pPr>
    </w:p>
    <w:p w14:paraId="3AA84C0E" w14:textId="77777777" w:rsidR="00977FE2" w:rsidRDefault="00D46F42">
      <w:pPr>
        <w:spacing w:before="76"/>
        <w:ind w:left="6379"/>
        <w:jc w:val="both"/>
        <w:rPr>
          <w:sz w:val="24"/>
          <w:szCs w:val="24"/>
        </w:rPr>
      </w:pPr>
      <w:r>
        <w:rPr>
          <w:sz w:val="24"/>
          <w:szCs w:val="24"/>
        </w:rPr>
        <w:lastRenderedPageBreak/>
        <w:t>Приложение</w:t>
      </w:r>
      <w:r>
        <w:rPr>
          <w:spacing w:val="-5"/>
          <w:sz w:val="24"/>
          <w:szCs w:val="24"/>
        </w:rPr>
        <w:t xml:space="preserve"> </w:t>
      </w:r>
      <w:r>
        <w:rPr>
          <w:sz w:val="24"/>
          <w:szCs w:val="24"/>
        </w:rPr>
        <w:t>2</w:t>
      </w:r>
      <w:r>
        <w:rPr>
          <w:spacing w:val="-15"/>
          <w:sz w:val="24"/>
          <w:szCs w:val="24"/>
        </w:rPr>
        <w:t xml:space="preserve"> </w:t>
      </w:r>
      <w:r>
        <w:rPr>
          <w:spacing w:val="-10"/>
          <w:sz w:val="24"/>
          <w:szCs w:val="24"/>
        </w:rPr>
        <w:t>к</w:t>
      </w:r>
    </w:p>
    <w:p w14:paraId="657A84BC" w14:textId="77777777" w:rsidR="00977FE2" w:rsidRDefault="00D46F42">
      <w:pPr>
        <w:spacing w:before="19" w:line="252" w:lineRule="auto"/>
        <w:ind w:left="6379"/>
        <w:jc w:val="both"/>
        <w:rPr>
          <w:sz w:val="24"/>
          <w:szCs w:val="24"/>
        </w:rPr>
      </w:pPr>
      <w:r>
        <w:rPr>
          <w:sz w:val="24"/>
          <w:szCs w:val="24"/>
        </w:rPr>
        <w:t>Заданию</w:t>
      </w:r>
      <w:r>
        <w:rPr>
          <w:spacing w:val="-15"/>
          <w:sz w:val="24"/>
          <w:szCs w:val="24"/>
        </w:rPr>
        <w:t xml:space="preserve"> </w:t>
      </w:r>
      <w:r>
        <w:rPr>
          <w:sz w:val="24"/>
          <w:szCs w:val="24"/>
        </w:rPr>
        <w:t xml:space="preserve">на </w:t>
      </w:r>
      <w:r>
        <w:rPr>
          <w:spacing w:val="-2"/>
          <w:sz w:val="24"/>
          <w:szCs w:val="24"/>
        </w:rPr>
        <w:t>проектирование</w:t>
      </w:r>
    </w:p>
    <w:p w14:paraId="2842FD5C" w14:textId="77777777" w:rsidR="00977FE2" w:rsidRDefault="00977FE2">
      <w:pPr>
        <w:pStyle w:val="af4"/>
        <w:spacing w:before="21"/>
        <w:ind w:firstLine="709"/>
      </w:pPr>
    </w:p>
    <w:p w14:paraId="2CFE7CD4" w14:textId="77777777" w:rsidR="00977FE2" w:rsidRDefault="00D46F42">
      <w:pPr>
        <w:ind w:firstLine="709"/>
        <w:jc w:val="both"/>
        <w:rPr>
          <w:b/>
          <w:sz w:val="24"/>
          <w:szCs w:val="24"/>
        </w:rPr>
      </w:pPr>
      <w:r>
        <w:rPr>
          <w:b/>
          <w:sz w:val="24"/>
          <w:szCs w:val="24"/>
        </w:rPr>
        <w:t>Сокращения,</w:t>
      </w:r>
      <w:r>
        <w:rPr>
          <w:b/>
          <w:spacing w:val="3"/>
          <w:sz w:val="24"/>
          <w:szCs w:val="24"/>
        </w:rPr>
        <w:t xml:space="preserve"> </w:t>
      </w:r>
      <w:r>
        <w:rPr>
          <w:b/>
          <w:sz w:val="24"/>
          <w:szCs w:val="24"/>
        </w:rPr>
        <w:t>принятые</w:t>
      </w:r>
      <w:r>
        <w:rPr>
          <w:b/>
          <w:spacing w:val="4"/>
          <w:sz w:val="24"/>
          <w:szCs w:val="24"/>
        </w:rPr>
        <w:t xml:space="preserve"> </w:t>
      </w:r>
      <w:r>
        <w:rPr>
          <w:b/>
          <w:sz w:val="24"/>
          <w:szCs w:val="24"/>
        </w:rPr>
        <w:t>в</w:t>
      </w:r>
      <w:r>
        <w:rPr>
          <w:b/>
          <w:spacing w:val="-13"/>
          <w:sz w:val="24"/>
          <w:szCs w:val="24"/>
        </w:rPr>
        <w:t xml:space="preserve"> </w:t>
      </w:r>
      <w:r>
        <w:rPr>
          <w:b/>
          <w:sz w:val="24"/>
          <w:szCs w:val="24"/>
        </w:rPr>
        <w:t>задании</w:t>
      </w:r>
      <w:r>
        <w:rPr>
          <w:b/>
          <w:spacing w:val="-4"/>
          <w:sz w:val="24"/>
          <w:szCs w:val="24"/>
        </w:rPr>
        <w:t xml:space="preserve"> </w:t>
      </w:r>
      <w:r>
        <w:rPr>
          <w:b/>
          <w:sz w:val="24"/>
          <w:szCs w:val="24"/>
        </w:rPr>
        <w:t>на</w:t>
      </w:r>
      <w:r>
        <w:rPr>
          <w:b/>
          <w:spacing w:val="-12"/>
          <w:sz w:val="24"/>
          <w:szCs w:val="24"/>
        </w:rPr>
        <w:t xml:space="preserve"> </w:t>
      </w:r>
      <w:r>
        <w:rPr>
          <w:b/>
          <w:spacing w:val="-2"/>
          <w:sz w:val="24"/>
          <w:szCs w:val="24"/>
        </w:rPr>
        <w:t>проектирование:</w:t>
      </w:r>
    </w:p>
    <w:tbl>
      <w:tblPr>
        <w:tblStyle w:val="TableNormal"/>
        <w:tblW w:w="9236"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
        <w:gridCol w:w="1505"/>
        <w:gridCol w:w="7724"/>
      </w:tblGrid>
      <w:tr w:rsidR="00977FE2" w14:paraId="2C8AC724" w14:textId="77777777">
        <w:trPr>
          <w:trHeight w:val="311"/>
        </w:trPr>
        <w:tc>
          <w:tcPr>
            <w:tcW w:w="1512" w:type="dxa"/>
            <w:gridSpan w:val="2"/>
            <w:vAlign w:val="center"/>
          </w:tcPr>
          <w:p w14:paraId="3A0792A7" w14:textId="77777777" w:rsidR="00977FE2" w:rsidRDefault="00D46F42">
            <w:pPr>
              <w:pStyle w:val="TableParagraph"/>
              <w:spacing w:before="25"/>
              <w:ind w:firstLine="299"/>
              <w:rPr>
                <w:sz w:val="24"/>
                <w:szCs w:val="24"/>
              </w:rPr>
            </w:pPr>
            <w:r>
              <w:rPr>
                <w:sz w:val="24"/>
                <w:szCs w:val="24"/>
              </w:rPr>
              <w:t>АБ</w:t>
            </w:r>
          </w:p>
        </w:tc>
        <w:tc>
          <w:tcPr>
            <w:tcW w:w="7724" w:type="dxa"/>
          </w:tcPr>
          <w:p w14:paraId="4F91EF01" w14:textId="77777777" w:rsidR="00977FE2" w:rsidRDefault="00D46F42">
            <w:pPr>
              <w:pStyle w:val="TableParagraph"/>
              <w:spacing w:before="20"/>
              <w:jc w:val="both"/>
              <w:rPr>
                <w:sz w:val="24"/>
                <w:szCs w:val="24"/>
              </w:rPr>
            </w:pPr>
            <w:r>
              <w:rPr>
                <w:sz w:val="24"/>
                <w:szCs w:val="24"/>
              </w:rPr>
              <w:t>аккумуляторная батарея</w:t>
            </w:r>
          </w:p>
        </w:tc>
      </w:tr>
      <w:tr w:rsidR="00977FE2" w14:paraId="1AC18AF9" w14:textId="77777777">
        <w:trPr>
          <w:trHeight w:val="278"/>
        </w:trPr>
        <w:tc>
          <w:tcPr>
            <w:tcW w:w="1512" w:type="dxa"/>
            <w:gridSpan w:val="2"/>
            <w:vAlign w:val="center"/>
          </w:tcPr>
          <w:p w14:paraId="63067862" w14:textId="77777777" w:rsidR="00977FE2" w:rsidRDefault="00D46F42">
            <w:pPr>
              <w:pStyle w:val="TableParagraph"/>
              <w:spacing w:line="256" w:lineRule="exact"/>
              <w:ind w:firstLine="299"/>
              <w:rPr>
                <w:sz w:val="24"/>
                <w:szCs w:val="24"/>
              </w:rPr>
            </w:pPr>
            <w:r>
              <w:rPr>
                <w:sz w:val="24"/>
                <w:szCs w:val="24"/>
              </w:rPr>
              <w:t>АВР</w:t>
            </w:r>
          </w:p>
        </w:tc>
        <w:tc>
          <w:tcPr>
            <w:tcW w:w="7724" w:type="dxa"/>
          </w:tcPr>
          <w:p w14:paraId="0A452C4F" w14:textId="77777777" w:rsidR="00977FE2" w:rsidRDefault="00D46F42">
            <w:pPr>
              <w:pStyle w:val="TableParagraph"/>
              <w:spacing w:line="251" w:lineRule="exact"/>
              <w:jc w:val="both"/>
              <w:rPr>
                <w:sz w:val="24"/>
                <w:szCs w:val="24"/>
              </w:rPr>
            </w:pPr>
            <w:r>
              <w:rPr>
                <w:sz w:val="24"/>
                <w:szCs w:val="24"/>
              </w:rPr>
              <w:t>автоматический ввод резервного питания</w:t>
            </w:r>
          </w:p>
        </w:tc>
      </w:tr>
      <w:tr w:rsidR="00977FE2" w14:paraId="12F30F76" w14:textId="77777777">
        <w:trPr>
          <w:trHeight w:val="566"/>
        </w:trPr>
        <w:tc>
          <w:tcPr>
            <w:tcW w:w="1512" w:type="dxa"/>
            <w:gridSpan w:val="2"/>
            <w:vAlign w:val="center"/>
          </w:tcPr>
          <w:p w14:paraId="0DFD35BF" w14:textId="77777777" w:rsidR="00977FE2" w:rsidRDefault="00D46F42">
            <w:pPr>
              <w:pStyle w:val="TableParagraph"/>
              <w:spacing w:line="251" w:lineRule="exact"/>
              <w:ind w:firstLine="299"/>
              <w:rPr>
                <w:sz w:val="24"/>
                <w:szCs w:val="24"/>
              </w:rPr>
            </w:pPr>
            <w:r>
              <w:rPr>
                <w:sz w:val="24"/>
                <w:szCs w:val="24"/>
              </w:rPr>
              <w:t>АИИС КУЭ</w:t>
            </w:r>
          </w:p>
        </w:tc>
        <w:tc>
          <w:tcPr>
            <w:tcW w:w="7724" w:type="dxa"/>
          </w:tcPr>
          <w:p w14:paraId="46039835" w14:textId="77777777" w:rsidR="00977FE2" w:rsidRDefault="00D46F42">
            <w:pPr>
              <w:pStyle w:val="TableParagraph"/>
              <w:spacing w:line="249" w:lineRule="auto"/>
              <w:jc w:val="both"/>
              <w:rPr>
                <w:sz w:val="24"/>
                <w:szCs w:val="24"/>
              </w:rPr>
            </w:pPr>
            <w:r>
              <w:rPr>
                <w:sz w:val="24"/>
                <w:szCs w:val="24"/>
              </w:rPr>
              <w:t>автоматизированная информационно-измерительная система коммерческого учета электроэнергии</w:t>
            </w:r>
          </w:p>
        </w:tc>
      </w:tr>
      <w:tr w:rsidR="00977FE2" w14:paraId="5C4EBC86" w14:textId="77777777">
        <w:trPr>
          <w:trHeight w:val="230"/>
        </w:trPr>
        <w:tc>
          <w:tcPr>
            <w:tcW w:w="1512" w:type="dxa"/>
            <w:gridSpan w:val="2"/>
            <w:vAlign w:val="center"/>
          </w:tcPr>
          <w:p w14:paraId="11A4CC0E" w14:textId="77777777" w:rsidR="00977FE2" w:rsidRDefault="00D46F42">
            <w:pPr>
              <w:pStyle w:val="TableParagraph"/>
              <w:spacing w:line="210" w:lineRule="exact"/>
              <w:ind w:firstLine="299"/>
              <w:rPr>
                <w:sz w:val="24"/>
                <w:szCs w:val="24"/>
              </w:rPr>
            </w:pPr>
            <w:r>
              <w:rPr>
                <w:sz w:val="24"/>
                <w:szCs w:val="24"/>
              </w:rPr>
              <w:t>АЛАР</w:t>
            </w:r>
          </w:p>
        </w:tc>
        <w:tc>
          <w:tcPr>
            <w:tcW w:w="7724" w:type="dxa"/>
          </w:tcPr>
          <w:p w14:paraId="7A34F2AC" w14:textId="77777777" w:rsidR="00977FE2" w:rsidRDefault="00D46F42">
            <w:pPr>
              <w:pStyle w:val="TableParagraph"/>
              <w:spacing w:line="210" w:lineRule="exact"/>
              <w:jc w:val="both"/>
              <w:rPr>
                <w:sz w:val="24"/>
                <w:szCs w:val="24"/>
              </w:rPr>
            </w:pPr>
            <w:r>
              <w:rPr>
                <w:sz w:val="24"/>
                <w:szCs w:val="24"/>
              </w:rPr>
              <w:t>автоматика ликвидации асинхронного режима</w:t>
            </w:r>
          </w:p>
        </w:tc>
      </w:tr>
      <w:tr w:rsidR="00977FE2" w14:paraId="763018F6" w14:textId="77777777">
        <w:trPr>
          <w:trHeight w:val="283"/>
        </w:trPr>
        <w:tc>
          <w:tcPr>
            <w:tcW w:w="1512" w:type="dxa"/>
            <w:gridSpan w:val="2"/>
            <w:vAlign w:val="center"/>
          </w:tcPr>
          <w:p w14:paraId="53A34D40" w14:textId="77777777" w:rsidR="00977FE2" w:rsidRDefault="00D46F42">
            <w:pPr>
              <w:pStyle w:val="TableParagraph"/>
              <w:spacing w:before="25" w:line="238" w:lineRule="exact"/>
              <w:ind w:firstLine="299"/>
              <w:rPr>
                <w:sz w:val="24"/>
                <w:szCs w:val="24"/>
              </w:rPr>
            </w:pPr>
            <w:r>
              <w:rPr>
                <w:sz w:val="24"/>
                <w:szCs w:val="24"/>
              </w:rPr>
              <w:t>АОПН</w:t>
            </w:r>
          </w:p>
        </w:tc>
        <w:tc>
          <w:tcPr>
            <w:tcW w:w="7724" w:type="dxa"/>
          </w:tcPr>
          <w:p w14:paraId="3AD771A8" w14:textId="77777777" w:rsidR="00977FE2" w:rsidRDefault="00D46F42">
            <w:pPr>
              <w:pStyle w:val="TableParagraph"/>
              <w:spacing w:before="20" w:line="243" w:lineRule="exact"/>
              <w:jc w:val="both"/>
              <w:rPr>
                <w:sz w:val="24"/>
                <w:szCs w:val="24"/>
              </w:rPr>
            </w:pPr>
            <w:r>
              <w:rPr>
                <w:sz w:val="24"/>
                <w:szCs w:val="24"/>
              </w:rPr>
              <w:t>автоматика ограничения повышения напряжения</w:t>
            </w:r>
          </w:p>
        </w:tc>
      </w:tr>
      <w:tr w:rsidR="00977FE2" w14:paraId="69BBE47C" w14:textId="77777777">
        <w:trPr>
          <w:trHeight w:val="307"/>
        </w:trPr>
        <w:tc>
          <w:tcPr>
            <w:tcW w:w="1512" w:type="dxa"/>
            <w:gridSpan w:val="2"/>
            <w:vAlign w:val="center"/>
          </w:tcPr>
          <w:p w14:paraId="2E3A9AE4" w14:textId="77777777" w:rsidR="00977FE2" w:rsidRDefault="00D46F42">
            <w:pPr>
              <w:pStyle w:val="TableParagraph"/>
              <w:spacing w:before="20"/>
              <w:ind w:firstLine="299"/>
              <w:rPr>
                <w:sz w:val="24"/>
                <w:szCs w:val="24"/>
              </w:rPr>
            </w:pPr>
            <w:r>
              <w:rPr>
                <w:sz w:val="24"/>
                <w:szCs w:val="24"/>
              </w:rPr>
              <w:t>АОПО</w:t>
            </w:r>
          </w:p>
        </w:tc>
        <w:tc>
          <w:tcPr>
            <w:tcW w:w="7724" w:type="dxa"/>
          </w:tcPr>
          <w:p w14:paraId="1954EAAE" w14:textId="77777777" w:rsidR="00977FE2" w:rsidRDefault="00D46F42">
            <w:pPr>
              <w:pStyle w:val="TableParagraph"/>
              <w:spacing w:before="20"/>
              <w:jc w:val="both"/>
              <w:rPr>
                <w:sz w:val="24"/>
                <w:szCs w:val="24"/>
              </w:rPr>
            </w:pPr>
            <w:r>
              <w:rPr>
                <w:sz w:val="24"/>
                <w:szCs w:val="24"/>
              </w:rPr>
              <w:t>автоматика ограничения перегрузки оборудования</w:t>
            </w:r>
          </w:p>
        </w:tc>
      </w:tr>
      <w:tr w:rsidR="00977FE2" w14:paraId="0C49E244" w14:textId="77777777">
        <w:trPr>
          <w:trHeight w:val="307"/>
        </w:trPr>
        <w:tc>
          <w:tcPr>
            <w:tcW w:w="1512" w:type="dxa"/>
            <w:gridSpan w:val="2"/>
            <w:vAlign w:val="center"/>
          </w:tcPr>
          <w:p w14:paraId="683949A1" w14:textId="77777777" w:rsidR="00977FE2" w:rsidRDefault="00D46F42">
            <w:pPr>
              <w:pStyle w:val="TableParagraph"/>
              <w:spacing w:before="20"/>
              <w:ind w:firstLine="299"/>
              <w:rPr>
                <w:sz w:val="24"/>
                <w:szCs w:val="24"/>
              </w:rPr>
            </w:pPr>
            <w:r>
              <w:rPr>
                <w:sz w:val="24"/>
                <w:szCs w:val="24"/>
              </w:rPr>
              <w:t>АОСН</w:t>
            </w:r>
          </w:p>
        </w:tc>
        <w:tc>
          <w:tcPr>
            <w:tcW w:w="7724" w:type="dxa"/>
          </w:tcPr>
          <w:p w14:paraId="78CA847F" w14:textId="77777777" w:rsidR="00977FE2" w:rsidRDefault="00D46F42">
            <w:pPr>
              <w:pStyle w:val="TableParagraph"/>
              <w:spacing w:before="20"/>
              <w:jc w:val="both"/>
              <w:rPr>
                <w:sz w:val="24"/>
                <w:szCs w:val="24"/>
              </w:rPr>
            </w:pPr>
            <w:r>
              <w:rPr>
                <w:sz w:val="24"/>
                <w:szCs w:val="24"/>
              </w:rPr>
              <w:t>автоматика ограничения снижения напряжения</w:t>
            </w:r>
          </w:p>
        </w:tc>
      </w:tr>
      <w:tr w:rsidR="00977FE2" w14:paraId="4C49DE84" w14:textId="77777777">
        <w:trPr>
          <w:trHeight w:val="552"/>
        </w:trPr>
        <w:tc>
          <w:tcPr>
            <w:tcW w:w="1512" w:type="dxa"/>
            <w:gridSpan w:val="2"/>
            <w:vAlign w:val="center"/>
          </w:tcPr>
          <w:p w14:paraId="097A145C" w14:textId="77777777" w:rsidR="00977FE2" w:rsidRDefault="00D46F42">
            <w:pPr>
              <w:pStyle w:val="TableParagraph"/>
              <w:spacing w:before="20"/>
              <w:ind w:firstLine="299"/>
              <w:rPr>
                <w:sz w:val="24"/>
                <w:szCs w:val="24"/>
              </w:rPr>
            </w:pPr>
            <w:r>
              <w:rPr>
                <w:sz w:val="24"/>
                <w:szCs w:val="24"/>
              </w:rPr>
              <w:t>АПВ</w:t>
            </w:r>
          </w:p>
          <w:p w14:paraId="2B6BD61B" w14:textId="77777777" w:rsidR="00977FE2" w:rsidRDefault="00D46F42">
            <w:pPr>
              <w:pStyle w:val="TableParagraph"/>
              <w:spacing w:before="20"/>
              <w:ind w:firstLine="299"/>
              <w:rPr>
                <w:sz w:val="24"/>
                <w:szCs w:val="24"/>
              </w:rPr>
            </w:pPr>
            <w:r>
              <w:rPr>
                <w:sz w:val="24"/>
                <w:szCs w:val="24"/>
              </w:rPr>
              <w:t>(ЧАПВ)</w:t>
            </w:r>
          </w:p>
        </w:tc>
        <w:tc>
          <w:tcPr>
            <w:tcW w:w="7724" w:type="dxa"/>
          </w:tcPr>
          <w:p w14:paraId="630184A0" w14:textId="77777777" w:rsidR="00977FE2" w:rsidRDefault="00D46F42">
            <w:pPr>
              <w:pStyle w:val="TableParagraph"/>
              <w:tabs>
                <w:tab w:val="left" w:pos="1514"/>
                <w:tab w:val="left" w:pos="2897"/>
                <w:tab w:val="left" w:pos="4239"/>
                <w:tab w:val="left" w:pos="5539"/>
                <w:tab w:val="left" w:pos="6907"/>
              </w:tabs>
              <w:spacing w:before="20"/>
              <w:jc w:val="both"/>
              <w:rPr>
                <w:sz w:val="24"/>
                <w:szCs w:val="24"/>
              </w:rPr>
            </w:pPr>
            <w:r>
              <w:rPr>
                <w:sz w:val="24"/>
                <w:szCs w:val="24"/>
              </w:rPr>
              <w:t>автоматика повторного выключения (частотная автоматика повторного выключения)</w:t>
            </w:r>
          </w:p>
        </w:tc>
      </w:tr>
      <w:tr w:rsidR="00977FE2" w14:paraId="3D266875" w14:textId="77777777">
        <w:trPr>
          <w:trHeight w:val="321"/>
        </w:trPr>
        <w:tc>
          <w:tcPr>
            <w:tcW w:w="1512" w:type="dxa"/>
            <w:gridSpan w:val="2"/>
            <w:vAlign w:val="center"/>
          </w:tcPr>
          <w:p w14:paraId="48EA597A" w14:textId="77777777" w:rsidR="00977FE2" w:rsidRDefault="00D46F42">
            <w:pPr>
              <w:pStyle w:val="TableParagraph"/>
              <w:spacing w:before="20"/>
              <w:ind w:firstLine="299"/>
              <w:rPr>
                <w:sz w:val="24"/>
                <w:szCs w:val="24"/>
              </w:rPr>
            </w:pPr>
            <w:r>
              <w:rPr>
                <w:sz w:val="24"/>
                <w:szCs w:val="24"/>
              </w:rPr>
              <w:t>АПНУ</w:t>
            </w:r>
          </w:p>
        </w:tc>
        <w:tc>
          <w:tcPr>
            <w:tcW w:w="7724" w:type="dxa"/>
          </w:tcPr>
          <w:p w14:paraId="617769E5" w14:textId="77777777" w:rsidR="00977FE2" w:rsidRDefault="00D46F42">
            <w:pPr>
              <w:pStyle w:val="TableParagraph"/>
              <w:spacing w:before="20"/>
              <w:jc w:val="both"/>
              <w:rPr>
                <w:sz w:val="24"/>
                <w:szCs w:val="24"/>
              </w:rPr>
            </w:pPr>
            <w:r>
              <w:rPr>
                <w:sz w:val="24"/>
                <w:szCs w:val="24"/>
              </w:rPr>
              <w:t xml:space="preserve">автоматика предотвращения нарушения </w:t>
            </w:r>
          </w:p>
        </w:tc>
      </w:tr>
      <w:tr w:rsidR="00977FE2" w14:paraId="00392DDD" w14:textId="77777777">
        <w:trPr>
          <w:trHeight w:val="259"/>
        </w:trPr>
        <w:tc>
          <w:tcPr>
            <w:tcW w:w="1512" w:type="dxa"/>
            <w:gridSpan w:val="2"/>
            <w:vAlign w:val="center"/>
          </w:tcPr>
          <w:p w14:paraId="05822A6C" w14:textId="77777777" w:rsidR="00977FE2" w:rsidRDefault="00D46F42">
            <w:pPr>
              <w:pStyle w:val="TableParagraph"/>
              <w:spacing w:before="20"/>
              <w:ind w:firstLine="299"/>
              <w:rPr>
                <w:sz w:val="24"/>
                <w:szCs w:val="24"/>
              </w:rPr>
            </w:pPr>
            <w:r>
              <w:rPr>
                <w:sz w:val="24"/>
                <w:szCs w:val="24"/>
              </w:rPr>
              <w:t>АРМ</w:t>
            </w:r>
          </w:p>
        </w:tc>
        <w:tc>
          <w:tcPr>
            <w:tcW w:w="7724" w:type="dxa"/>
          </w:tcPr>
          <w:p w14:paraId="6DA22382" w14:textId="77777777" w:rsidR="00977FE2" w:rsidRDefault="00D46F42">
            <w:pPr>
              <w:pStyle w:val="TableParagraph"/>
              <w:spacing w:before="20"/>
              <w:jc w:val="both"/>
              <w:rPr>
                <w:sz w:val="24"/>
                <w:szCs w:val="24"/>
              </w:rPr>
            </w:pPr>
            <w:r>
              <w:rPr>
                <w:sz w:val="24"/>
                <w:szCs w:val="24"/>
              </w:rPr>
              <w:t>устойчивости автоматизированное рабочее место</w:t>
            </w:r>
          </w:p>
        </w:tc>
      </w:tr>
      <w:tr w:rsidR="00977FE2" w14:paraId="52B8ED8C" w14:textId="77777777">
        <w:trPr>
          <w:trHeight w:val="259"/>
        </w:trPr>
        <w:tc>
          <w:tcPr>
            <w:tcW w:w="1512" w:type="dxa"/>
            <w:gridSpan w:val="2"/>
            <w:vAlign w:val="center"/>
          </w:tcPr>
          <w:p w14:paraId="2CA11FAC" w14:textId="77777777" w:rsidR="00977FE2" w:rsidRDefault="00D46F42">
            <w:pPr>
              <w:pStyle w:val="TableParagraph"/>
              <w:spacing w:before="20"/>
              <w:ind w:firstLine="299"/>
              <w:rPr>
                <w:sz w:val="24"/>
                <w:szCs w:val="24"/>
              </w:rPr>
            </w:pPr>
            <w:r>
              <w:rPr>
                <w:sz w:val="24"/>
                <w:szCs w:val="24"/>
              </w:rPr>
              <w:t>АРН</w:t>
            </w:r>
          </w:p>
        </w:tc>
        <w:tc>
          <w:tcPr>
            <w:tcW w:w="7724" w:type="dxa"/>
          </w:tcPr>
          <w:p w14:paraId="3C48DFA7" w14:textId="77777777" w:rsidR="00977FE2" w:rsidRDefault="00D46F42">
            <w:pPr>
              <w:pStyle w:val="TableParagraph"/>
              <w:spacing w:before="20"/>
              <w:jc w:val="both"/>
              <w:rPr>
                <w:sz w:val="24"/>
                <w:szCs w:val="24"/>
              </w:rPr>
            </w:pPr>
            <w:r>
              <w:rPr>
                <w:sz w:val="24"/>
                <w:szCs w:val="24"/>
              </w:rPr>
              <w:t>автоматика регулирования напряжения</w:t>
            </w:r>
          </w:p>
        </w:tc>
      </w:tr>
      <w:tr w:rsidR="00977FE2" w14:paraId="3B9F384F" w14:textId="77777777">
        <w:trPr>
          <w:trHeight w:val="273"/>
        </w:trPr>
        <w:tc>
          <w:tcPr>
            <w:tcW w:w="1512" w:type="dxa"/>
            <w:gridSpan w:val="2"/>
            <w:vAlign w:val="center"/>
          </w:tcPr>
          <w:p w14:paraId="1B7DF292" w14:textId="77777777" w:rsidR="00977FE2" w:rsidRDefault="00D46F42">
            <w:pPr>
              <w:pStyle w:val="TableParagraph"/>
              <w:spacing w:before="20"/>
              <w:ind w:firstLine="299"/>
              <w:rPr>
                <w:sz w:val="24"/>
                <w:szCs w:val="24"/>
              </w:rPr>
            </w:pPr>
            <w:r>
              <w:rPr>
                <w:sz w:val="24"/>
                <w:szCs w:val="24"/>
              </w:rPr>
              <w:t>АРЧМ</w:t>
            </w:r>
          </w:p>
        </w:tc>
        <w:tc>
          <w:tcPr>
            <w:tcW w:w="7724" w:type="dxa"/>
          </w:tcPr>
          <w:p w14:paraId="49CF954B" w14:textId="77777777" w:rsidR="00977FE2" w:rsidRDefault="00D46F42">
            <w:pPr>
              <w:pStyle w:val="TableParagraph"/>
              <w:spacing w:before="20"/>
              <w:jc w:val="both"/>
              <w:rPr>
                <w:sz w:val="24"/>
                <w:szCs w:val="24"/>
              </w:rPr>
            </w:pPr>
            <w:r>
              <w:rPr>
                <w:sz w:val="24"/>
                <w:szCs w:val="24"/>
              </w:rPr>
              <w:t>автоматика регулирования частоты и мощности</w:t>
            </w:r>
          </w:p>
        </w:tc>
      </w:tr>
      <w:tr w:rsidR="00977FE2" w14:paraId="302174A4" w14:textId="77777777">
        <w:trPr>
          <w:trHeight w:val="278"/>
        </w:trPr>
        <w:tc>
          <w:tcPr>
            <w:tcW w:w="1512" w:type="dxa"/>
            <w:gridSpan w:val="2"/>
            <w:vAlign w:val="center"/>
          </w:tcPr>
          <w:p w14:paraId="66401546" w14:textId="77777777" w:rsidR="00977FE2" w:rsidRDefault="00D46F42">
            <w:pPr>
              <w:pStyle w:val="TableParagraph"/>
              <w:spacing w:before="20"/>
              <w:ind w:firstLine="299"/>
              <w:rPr>
                <w:sz w:val="24"/>
                <w:szCs w:val="24"/>
              </w:rPr>
            </w:pPr>
            <w:r>
              <w:rPr>
                <w:sz w:val="24"/>
                <w:szCs w:val="24"/>
              </w:rPr>
              <w:t>АСУТП</w:t>
            </w:r>
          </w:p>
        </w:tc>
        <w:tc>
          <w:tcPr>
            <w:tcW w:w="7724" w:type="dxa"/>
          </w:tcPr>
          <w:p w14:paraId="437D11D2" w14:textId="77777777" w:rsidR="00977FE2" w:rsidRDefault="00D46F42">
            <w:pPr>
              <w:pStyle w:val="TableParagraph"/>
              <w:spacing w:before="20"/>
              <w:jc w:val="both"/>
              <w:rPr>
                <w:sz w:val="24"/>
                <w:szCs w:val="24"/>
              </w:rPr>
            </w:pPr>
            <w:r>
              <w:rPr>
                <w:sz w:val="24"/>
                <w:szCs w:val="24"/>
              </w:rPr>
              <w:t>автоматизированная система управления технологическими процессами</w:t>
            </w:r>
          </w:p>
        </w:tc>
      </w:tr>
      <w:tr w:rsidR="00977FE2" w14:paraId="789DA2DB" w14:textId="77777777">
        <w:trPr>
          <w:trHeight w:val="278"/>
        </w:trPr>
        <w:tc>
          <w:tcPr>
            <w:tcW w:w="1512" w:type="dxa"/>
            <w:gridSpan w:val="2"/>
            <w:vAlign w:val="center"/>
          </w:tcPr>
          <w:p w14:paraId="0E8478C5" w14:textId="77777777" w:rsidR="00977FE2" w:rsidRDefault="00D46F42">
            <w:pPr>
              <w:pStyle w:val="TableParagraph"/>
              <w:spacing w:before="20"/>
              <w:ind w:firstLine="299"/>
              <w:rPr>
                <w:sz w:val="24"/>
                <w:szCs w:val="24"/>
              </w:rPr>
            </w:pPr>
            <w:r>
              <w:rPr>
                <w:sz w:val="24"/>
                <w:szCs w:val="24"/>
              </w:rPr>
              <w:t>АТ</w:t>
            </w:r>
          </w:p>
        </w:tc>
        <w:tc>
          <w:tcPr>
            <w:tcW w:w="7724" w:type="dxa"/>
          </w:tcPr>
          <w:p w14:paraId="0B19D218" w14:textId="77777777" w:rsidR="00977FE2" w:rsidRDefault="00D46F42">
            <w:pPr>
              <w:pStyle w:val="TableParagraph"/>
              <w:spacing w:before="20"/>
              <w:jc w:val="both"/>
              <w:rPr>
                <w:sz w:val="24"/>
                <w:szCs w:val="24"/>
              </w:rPr>
            </w:pPr>
            <w:r>
              <w:rPr>
                <w:sz w:val="24"/>
                <w:szCs w:val="24"/>
              </w:rPr>
              <w:t>автотрансформатор</w:t>
            </w:r>
          </w:p>
        </w:tc>
      </w:tr>
      <w:tr w:rsidR="00977FE2" w14:paraId="1F320CB8" w14:textId="77777777">
        <w:trPr>
          <w:trHeight w:val="321"/>
        </w:trPr>
        <w:tc>
          <w:tcPr>
            <w:tcW w:w="1512" w:type="dxa"/>
            <w:gridSpan w:val="2"/>
            <w:vAlign w:val="center"/>
          </w:tcPr>
          <w:p w14:paraId="527D97FB" w14:textId="77777777" w:rsidR="00977FE2" w:rsidRDefault="00D46F42">
            <w:pPr>
              <w:pStyle w:val="TableParagraph"/>
              <w:spacing w:before="20"/>
              <w:ind w:firstLine="299"/>
              <w:rPr>
                <w:sz w:val="24"/>
                <w:szCs w:val="24"/>
              </w:rPr>
            </w:pPr>
            <w:r>
              <w:rPr>
                <w:sz w:val="24"/>
                <w:szCs w:val="24"/>
              </w:rPr>
              <w:t>АЧР</w:t>
            </w:r>
          </w:p>
        </w:tc>
        <w:tc>
          <w:tcPr>
            <w:tcW w:w="7724" w:type="dxa"/>
          </w:tcPr>
          <w:p w14:paraId="373C4BBB" w14:textId="77777777" w:rsidR="00977FE2" w:rsidRDefault="00D46F42">
            <w:pPr>
              <w:pStyle w:val="TableParagraph"/>
              <w:spacing w:before="20"/>
              <w:jc w:val="both"/>
              <w:rPr>
                <w:sz w:val="24"/>
                <w:szCs w:val="24"/>
              </w:rPr>
            </w:pPr>
            <w:r>
              <w:rPr>
                <w:sz w:val="24"/>
                <w:szCs w:val="24"/>
              </w:rPr>
              <w:t>автоматика частотной разгрузки</w:t>
            </w:r>
          </w:p>
        </w:tc>
      </w:tr>
      <w:tr w:rsidR="00977FE2" w14:paraId="248D049A" w14:textId="77777777">
        <w:trPr>
          <w:trHeight w:val="235"/>
        </w:trPr>
        <w:tc>
          <w:tcPr>
            <w:tcW w:w="1512" w:type="dxa"/>
            <w:gridSpan w:val="2"/>
            <w:vAlign w:val="center"/>
          </w:tcPr>
          <w:p w14:paraId="5E1EA2C4" w14:textId="77777777" w:rsidR="00977FE2" w:rsidRDefault="00D46F42">
            <w:pPr>
              <w:pStyle w:val="TableParagraph"/>
              <w:spacing w:before="20"/>
              <w:ind w:firstLine="299"/>
              <w:rPr>
                <w:sz w:val="24"/>
                <w:szCs w:val="24"/>
              </w:rPr>
            </w:pPr>
            <w:r>
              <w:rPr>
                <w:sz w:val="24"/>
                <w:szCs w:val="24"/>
              </w:rPr>
              <w:t>ВОК</w:t>
            </w:r>
          </w:p>
        </w:tc>
        <w:tc>
          <w:tcPr>
            <w:tcW w:w="7724" w:type="dxa"/>
          </w:tcPr>
          <w:p w14:paraId="585734AF" w14:textId="77777777" w:rsidR="00977FE2" w:rsidRDefault="00D46F42">
            <w:pPr>
              <w:pStyle w:val="TableParagraph"/>
              <w:spacing w:before="20"/>
              <w:jc w:val="both"/>
              <w:rPr>
                <w:sz w:val="24"/>
                <w:szCs w:val="24"/>
              </w:rPr>
            </w:pPr>
            <w:r>
              <w:rPr>
                <w:sz w:val="24"/>
                <w:szCs w:val="24"/>
              </w:rPr>
              <w:t>волоконно-оптический кабель</w:t>
            </w:r>
          </w:p>
        </w:tc>
      </w:tr>
      <w:tr w:rsidR="00977FE2" w14:paraId="570E045B" w14:textId="77777777">
        <w:trPr>
          <w:trHeight w:val="273"/>
        </w:trPr>
        <w:tc>
          <w:tcPr>
            <w:tcW w:w="1512" w:type="dxa"/>
            <w:gridSpan w:val="2"/>
            <w:vAlign w:val="center"/>
          </w:tcPr>
          <w:p w14:paraId="50F6586B" w14:textId="77777777" w:rsidR="00977FE2" w:rsidRDefault="00D46F42">
            <w:pPr>
              <w:pStyle w:val="TableParagraph"/>
              <w:spacing w:before="20"/>
              <w:ind w:firstLine="299"/>
              <w:rPr>
                <w:sz w:val="24"/>
                <w:szCs w:val="24"/>
              </w:rPr>
            </w:pPr>
            <w:r>
              <w:rPr>
                <w:sz w:val="24"/>
                <w:szCs w:val="24"/>
              </w:rPr>
              <w:t>ВОЛЕ</w:t>
            </w:r>
          </w:p>
        </w:tc>
        <w:tc>
          <w:tcPr>
            <w:tcW w:w="7724" w:type="dxa"/>
          </w:tcPr>
          <w:p w14:paraId="15AADDDC" w14:textId="77777777" w:rsidR="00977FE2" w:rsidRDefault="00D46F42">
            <w:pPr>
              <w:pStyle w:val="TableParagraph"/>
              <w:spacing w:before="20"/>
              <w:jc w:val="both"/>
              <w:rPr>
                <w:sz w:val="24"/>
                <w:szCs w:val="24"/>
              </w:rPr>
            </w:pPr>
            <w:r>
              <w:rPr>
                <w:sz w:val="24"/>
                <w:szCs w:val="24"/>
              </w:rPr>
              <w:t>волоконно-оптическая линия связи</w:t>
            </w:r>
          </w:p>
        </w:tc>
      </w:tr>
      <w:tr w:rsidR="00977FE2" w14:paraId="66F36CC8" w14:textId="77777777">
        <w:trPr>
          <w:trHeight w:val="311"/>
        </w:trPr>
        <w:tc>
          <w:tcPr>
            <w:tcW w:w="1512" w:type="dxa"/>
            <w:gridSpan w:val="2"/>
            <w:vAlign w:val="center"/>
          </w:tcPr>
          <w:p w14:paraId="4FCA032E" w14:textId="77777777" w:rsidR="00977FE2" w:rsidRDefault="00D46F42">
            <w:pPr>
              <w:pStyle w:val="TableParagraph"/>
              <w:spacing w:before="20"/>
              <w:ind w:firstLine="299"/>
              <w:rPr>
                <w:sz w:val="24"/>
                <w:szCs w:val="24"/>
              </w:rPr>
            </w:pPr>
            <w:r>
              <w:rPr>
                <w:sz w:val="24"/>
                <w:szCs w:val="24"/>
              </w:rPr>
              <w:t>ВЛ</w:t>
            </w:r>
          </w:p>
        </w:tc>
        <w:tc>
          <w:tcPr>
            <w:tcW w:w="7724" w:type="dxa"/>
          </w:tcPr>
          <w:p w14:paraId="13E8D9AD" w14:textId="77777777" w:rsidR="00977FE2" w:rsidRDefault="00D46F42">
            <w:pPr>
              <w:pStyle w:val="TableParagraph"/>
              <w:spacing w:before="20"/>
              <w:jc w:val="both"/>
              <w:rPr>
                <w:sz w:val="24"/>
                <w:szCs w:val="24"/>
              </w:rPr>
            </w:pPr>
            <w:r>
              <w:rPr>
                <w:sz w:val="24"/>
                <w:szCs w:val="24"/>
              </w:rPr>
              <w:t>воздушная линия</w:t>
            </w:r>
          </w:p>
        </w:tc>
      </w:tr>
      <w:tr w:rsidR="00977FE2" w14:paraId="2C04A71B" w14:textId="77777777">
        <w:trPr>
          <w:trHeight w:val="239"/>
        </w:trPr>
        <w:tc>
          <w:tcPr>
            <w:tcW w:w="1512" w:type="dxa"/>
            <w:gridSpan w:val="2"/>
            <w:vAlign w:val="center"/>
          </w:tcPr>
          <w:p w14:paraId="23A11192" w14:textId="77777777" w:rsidR="00977FE2" w:rsidRDefault="00D46F42">
            <w:pPr>
              <w:pStyle w:val="TableParagraph"/>
              <w:spacing w:before="20"/>
              <w:ind w:firstLine="299"/>
              <w:rPr>
                <w:sz w:val="24"/>
                <w:szCs w:val="24"/>
              </w:rPr>
            </w:pPr>
            <w:r>
              <w:rPr>
                <w:sz w:val="24"/>
                <w:szCs w:val="24"/>
              </w:rPr>
              <w:t>ВЧ-СВЯЗЬ</w:t>
            </w:r>
          </w:p>
        </w:tc>
        <w:tc>
          <w:tcPr>
            <w:tcW w:w="7724" w:type="dxa"/>
          </w:tcPr>
          <w:p w14:paraId="752BCA81" w14:textId="77777777" w:rsidR="00977FE2" w:rsidRDefault="00D46F42">
            <w:pPr>
              <w:pStyle w:val="TableParagraph"/>
              <w:spacing w:before="20"/>
              <w:jc w:val="both"/>
              <w:rPr>
                <w:sz w:val="24"/>
                <w:szCs w:val="24"/>
              </w:rPr>
            </w:pPr>
            <w:r>
              <w:rPr>
                <w:sz w:val="24"/>
                <w:szCs w:val="24"/>
              </w:rPr>
              <w:t>высокочастотная связь</w:t>
            </w:r>
          </w:p>
        </w:tc>
      </w:tr>
      <w:tr w:rsidR="00977FE2" w14:paraId="2E5B2F87" w14:textId="77777777">
        <w:trPr>
          <w:trHeight w:val="278"/>
        </w:trPr>
        <w:tc>
          <w:tcPr>
            <w:tcW w:w="1512" w:type="dxa"/>
            <w:gridSpan w:val="2"/>
            <w:vAlign w:val="center"/>
          </w:tcPr>
          <w:p w14:paraId="498B948B" w14:textId="77777777" w:rsidR="00977FE2" w:rsidRDefault="00D46F42">
            <w:pPr>
              <w:pStyle w:val="TableParagraph"/>
              <w:spacing w:before="20"/>
              <w:ind w:firstLine="299"/>
              <w:rPr>
                <w:sz w:val="24"/>
                <w:szCs w:val="24"/>
              </w:rPr>
            </w:pPr>
            <w:r>
              <w:rPr>
                <w:sz w:val="24"/>
                <w:szCs w:val="24"/>
              </w:rPr>
              <w:t>ДА</w:t>
            </w:r>
          </w:p>
        </w:tc>
        <w:tc>
          <w:tcPr>
            <w:tcW w:w="7724" w:type="dxa"/>
          </w:tcPr>
          <w:p w14:paraId="0ACE7B41" w14:textId="77777777" w:rsidR="00977FE2" w:rsidRDefault="00D46F42">
            <w:pPr>
              <w:pStyle w:val="TableParagraph"/>
              <w:spacing w:before="20"/>
              <w:jc w:val="both"/>
              <w:rPr>
                <w:sz w:val="24"/>
                <w:szCs w:val="24"/>
              </w:rPr>
            </w:pPr>
            <w:r>
              <w:rPr>
                <w:sz w:val="24"/>
                <w:szCs w:val="24"/>
              </w:rPr>
              <w:t>делительная автоматика</w:t>
            </w:r>
          </w:p>
        </w:tc>
      </w:tr>
      <w:tr w:rsidR="00977FE2" w14:paraId="1D645DE6" w14:textId="77777777">
        <w:trPr>
          <w:trHeight w:val="326"/>
        </w:trPr>
        <w:tc>
          <w:tcPr>
            <w:tcW w:w="1512" w:type="dxa"/>
            <w:gridSpan w:val="2"/>
            <w:vAlign w:val="center"/>
          </w:tcPr>
          <w:p w14:paraId="7B3B0962" w14:textId="77777777" w:rsidR="00977FE2" w:rsidRDefault="00D46F42">
            <w:pPr>
              <w:pStyle w:val="TableParagraph"/>
              <w:spacing w:before="20"/>
              <w:ind w:firstLine="299"/>
              <w:rPr>
                <w:sz w:val="24"/>
                <w:szCs w:val="24"/>
              </w:rPr>
            </w:pPr>
            <w:r>
              <w:rPr>
                <w:sz w:val="24"/>
                <w:szCs w:val="24"/>
              </w:rPr>
              <w:t>ДГУ</w:t>
            </w:r>
          </w:p>
        </w:tc>
        <w:tc>
          <w:tcPr>
            <w:tcW w:w="7724" w:type="dxa"/>
          </w:tcPr>
          <w:p w14:paraId="22E3EF69" w14:textId="77777777" w:rsidR="00977FE2" w:rsidRDefault="00D46F42">
            <w:pPr>
              <w:pStyle w:val="TableParagraph"/>
              <w:spacing w:before="20"/>
              <w:jc w:val="both"/>
              <w:rPr>
                <w:sz w:val="24"/>
                <w:szCs w:val="24"/>
              </w:rPr>
            </w:pPr>
            <w:r>
              <w:rPr>
                <w:sz w:val="24"/>
                <w:szCs w:val="24"/>
              </w:rPr>
              <w:t>дизель-генераторная установка</w:t>
            </w:r>
          </w:p>
        </w:tc>
      </w:tr>
      <w:tr w:rsidR="00977FE2" w14:paraId="4ABDCA83" w14:textId="77777777">
        <w:trPr>
          <w:trHeight w:val="182"/>
        </w:trPr>
        <w:tc>
          <w:tcPr>
            <w:tcW w:w="1512" w:type="dxa"/>
            <w:gridSpan w:val="2"/>
            <w:vAlign w:val="center"/>
          </w:tcPr>
          <w:p w14:paraId="2E72F05C" w14:textId="77777777" w:rsidR="00977FE2" w:rsidRDefault="00D46F42">
            <w:pPr>
              <w:pStyle w:val="TableParagraph"/>
              <w:spacing w:before="20"/>
              <w:ind w:firstLine="299"/>
              <w:rPr>
                <w:sz w:val="24"/>
                <w:szCs w:val="24"/>
              </w:rPr>
            </w:pPr>
            <w:r>
              <w:rPr>
                <w:sz w:val="24"/>
                <w:szCs w:val="24"/>
              </w:rPr>
              <w:t>ДЦ</w:t>
            </w:r>
          </w:p>
        </w:tc>
        <w:tc>
          <w:tcPr>
            <w:tcW w:w="7724" w:type="dxa"/>
          </w:tcPr>
          <w:p w14:paraId="0A7BCEEB" w14:textId="77777777" w:rsidR="00977FE2" w:rsidRDefault="00D46F42">
            <w:pPr>
              <w:pStyle w:val="TableParagraph"/>
              <w:tabs>
                <w:tab w:val="left" w:pos="4215"/>
                <w:tab w:val="left" w:pos="8224"/>
              </w:tabs>
              <w:spacing w:before="20"/>
              <w:jc w:val="both"/>
              <w:rPr>
                <w:sz w:val="24"/>
                <w:szCs w:val="24"/>
              </w:rPr>
            </w:pPr>
            <w:r>
              <w:rPr>
                <w:sz w:val="24"/>
                <w:szCs w:val="24"/>
              </w:rPr>
              <w:t>диспетчерский центр АО «СО ЕЭС»</w:t>
            </w:r>
          </w:p>
        </w:tc>
      </w:tr>
      <w:tr w:rsidR="00977FE2" w14:paraId="52DAF225" w14:textId="77777777">
        <w:trPr>
          <w:trHeight w:val="311"/>
        </w:trPr>
        <w:tc>
          <w:tcPr>
            <w:tcW w:w="1512" w:type="dxa"/>
            <w:gridSpan w:val="2"/>
            <w:vAlign w:val="center"/>
          </w:tcPr>
          <w:p w14:paraId="6E0EE5D1" w14:textId="77777777" w:rsidR="00977FE2" w:rsidRDefault="00D46F42">
            <w:pPr>
              <w:pStyle w:val="TableParagraph"/>
              <w:spacing w:before="20"/>
              <w:ind w:firstLine="299"/>
              <w:rPr>
                <w:sz w:val="24"/>
                <w:szCs w:val="24"/>
              </w:rPr>
            </w:pPr>
            <w:r>
              <w:rPr>
                <w:sz w:val="24"/>
                <w:szCs w:val="24"/>
              </w:rPr>
              <w:t>ЗП</w:t>
            </w:r>
          </w:p>
        </w:tc>
        <w:tc>
          <w:tcPr>
            <w:tcW w:w="7724" w:type="dxa"/>
          </w:tcPr>
          <w:p w14:paraId="4C938826" w14:textId="77777777" w:rsidR="00977FE2" w:rsidRDefault="00D46F42">
            <w:pPr>
              <w:pStyle w:val="TableParagraph"/>
              <w:spacing w:before="20"/>
              <w:jc w:val="both"/>
              <w:rPr>
                <w:sz w:val="24"/>
                <w:szCs w:val="24"/>
              </w:rPr>
            </w:pPr>
            <w:r>
              <w:rPr>
                <w:sz w:val="24"/>
                <w:szCs w:val="24"/>
              </w:rPr>
              <w:t>задание на проектирование</w:t>
            </w:r>
          </w:p>
        </w:tc>
      </w:tr>
      <w:tr w:rsidR="00977FE2" w14:paraId="4DD5A1C4" w14:textId="77777777">
        <w:trPr>
          <w:trHeight w:val="311"/>
        </w:trPr>
        <w:tc>
          <w:tcPr>
            <w:tcW w:w="1512" w:type="dxa"/>
            <w:gridSpan w:val="2"/>
            <w:vAlign w:val="center"/>
          </w:tcPr>
          <w:p w14:paraId="34885533" w14:textId="77777777" w:rsidR="00977FE2" w:rsidRDefault="00D46F42">
            <w:pPr>
              <w:pStyle w:val="TableParagraph"/>
              <w:spacing w:before="20"/>
              <w:ind w:firstLine="299"/>
              <w:rPr>
                <w:sz w:val="24"/>
                <w:szCs w:val="24"/>
              </w:rPr>
            </w:pPr>
            <w:r>
              <w:rPr>
                <w:sz w:val="24"/>
                <w:szCs w:val="24"/>
              </w:rPr>
              <w:t>ГОСТ</w:t>
            </w:r>
          </w:p>
        </w:tc>
        <w:tc>
          <w:tcPr>
            <w:tcW w:w="7724" w:type="dxa"/>
          </w:tcPr>
          <w:p w14:paraId="6D39649C" w14:textId="77777777" w:rsidR="00977FE2" w:rsidRDefault="00D46F42">
            <w:pPr>
              <w:pStyle w:val="TableParagraph"/>
              <w:spacing w:before="20"/>
              <w:jc w:val="both"/>
              <w:rPr>
                <w:sz w:val="24"/>
                <w:szCs w:val="24"/>
              </w:rPr>
            </w:pPr>
            <w:r>
              <w:rPr>
                <w:sz w:val="24"/>
                <w:szCs w:val="24"/>
              </w:rPr>
              <w:t>государственный стандарт</w:t>
            </w:r>
          </w:p>
        </w:tc>
      </w:tr>
      <w:tr w:rsidR="00977FE2" w14:paraId="1C44E046" w14:textId="77777777">
        <w:trPr>
          <w:trHeight w:val="244"/>
        </w:trPr>
        <w:tc>
          <w:tcPr>
            <w:tcW w:w="1512" w:type="dxa"/>
            <w:gridSpan w:val="2"/>
            <w:vAlign w:val="center"/>
          </w:tcPr>
          <w:p w14:paraId="17ABC807" w14:textId="77777777" w:rsidR="00977FE2" w:rsidRDefault="00D46F42">
            <w:pPr>
              <w:pStyle w:val="TableParagraph"/>
              <w:spacing w:before="20"/>
              <w:ind w:firstLine="299"/>
              <w:rPr>
                <w:sz w:val="24"/>
                <w:szCs w:val="24"/>
              </w:rPr>
            </w:pPr>
            <w:r>
              <w:rPr>
                <w:sz w:val="24"/>
                <w:szCs w:val="24"/>
              </w:rPr>
              <w:t>ЕНЭС</w:t>
            </w:r>
          </w:p>
        </w:tc>
        <w:tc>
          <w:tcPr>
            <w:tcW w:w="7724" w:type="dxa"/>
          </w:tcPr>
          <w:p w14:paraId="342576A1" w14:textId="77777777" w:rsidR="00977FE2" w:rsidRDefault="00D46F42">
            <w:pPr>
              <w:pStyle w:val="TableParagraph"/>
              <w:spacing w:before="20"/>
              <w:jc w:val="both"/>
              <w:rPr>
                <w:sz w:val="24"/>
                <w:szCs w:val="24"/>
              </w:rPr>
            </w:pPr>
            <w:r>
              <w:rPr>
                <w:sz w:val="24"/>
                <w:szCs w:val="24"/>
              </w:rPr>
              <w:t>единая национальная (общероссийская) электрическая сеть</w:t>
            </w:r>
          </w:p>
        </w:tc>
      </w:tr>
      <w:tr w:rsidR="00977FE2" w14:paraId="475C4ABC" w14:textId="77777777">
        <w:trPr>
          <w:trHeight w:val="278"/>
        </w:trPr>
        <w:tc>
          <w:tcPr>
            <w:tcW w:w="1512" w:type="dxa"/>
            <w:gridSpan w:val="2"/>
            <w:vAlign w:val="center"/>
          </w:tcPr>
          <w:p w14:paraId="195C927B" w14:textId="77777777" w:rsidR="00977FE2" w:rsidRDefault="00D46F42">
            <w:pPr>
              <w:pStyle w:val="TableParagraph"/>
              <w:spacing w:before="20"/>
              <w:ind w:firstLine="299"/>
              <w:rPr>
                <w:sz w:val="24"/>
                <w:szCs w:val="24"/>
              </w:rPr>
            </w:pPr>
            <w:r>
              <w:rPr>
                <w:sz w:val="24"/>
                <w:szCs w:val="24"/>
              </w:rPr>
              <w:t>ИА</w:t>
            </w:r>
          </w:p>
        </w:tc>
        <w:tc>
          <w:tcPr>
            <w:tcW w:w="7724" w:type="dxa"/>
          </w:tcPr>
          <w:p w14:paraId="0F6C433E" w14:textId="77777777" w:rsidR="00977FE2" w:rsidRDefault="00D46F42">
            <w:pPr>
              <w:pStyle w:val="TableParagraph"/>
              <w:spacing w:before="15"/>
              <w:jc w:val="both"/>
              <w:rPr>
                <w:sz w:val="24"/>
                <w:szCs w:val="24"/>
              </w:rPr>
            </w:pPr>
            <w:r>
              <w:rPr>
                <w:sz w:val="24"/>
                <w:szCs w:val="24"/>
              </w:rPr>
              <w:t>исполнительный аппарат</w:t>
            </w:r>
          </w:p>
        </w:tc>
      </w:tr>
      <w:tr w:rsidR="00977FE2" w14:paraId="288BF8D3" w14:textId="77777777">
        <w:trPr>
          <w:trHeight w:val="321"/>
        </w:trPr>
        <w:tc>
          <w:tcPr>
            <w:tcW w:w="1512" w:type="dxa"/>
            <w:gridSpan w:val="2"/>
            <w:vAlign w:val="center"/>
          </w:tcPr>
          <w:p w14:paraId="3AABE464" w14:textId="77777777" w:rsidR="00977FE2" w:rsidRDefault="00D46F42">
            <w:pPr>
              <w:pStyle w:val="TableParagraph"/>
              <w:spacing w:before="20"/>
              <w:ind w:firstLine="299"/>
              <w:rPr>
                <w:sz w:val="24"/>
                <w:szCs w:val="24"/>
              </w:rPr>
            </w:pPr>
            <w:r>
              <w:rPr>
                <w:sz w:val="24"/>
                <w:szCs w:val="24"/>
              </w:rPr>
              <w:t>ИБП</w:t>
            </w:r>
          </w:p>
        </w:tc>
        <w:tc>
          <w:tcPr>
            <w:tcW w:w="7724" w:type="dxa"/>
          </w:tcPr>
          <w:p w14:paraId="6F659EDA" w14:textId="77777777" w:rsidR="00977FE2" w:rsidRDefault="00D46F42">
            <w:pPr>
              <w:pStyle w:val="TableParagraph"/>
              <w:spacing w:before="15"/>
              <w:jc w:val="both"/>
              <w:rPr>
                <w:sz w:val="24"/>
                <w:szCs w:val="24"/>
              </w:rPr>
            </w:pPr>
            <w:r>
              <w:rPr>
                <w:sz w:val="24"/>
                <w:szCs w:val="24"/>
              </w:rPr>
              <w:t>источник бесперебойного питания</w:t>
            </w:r>
          </w:p>
        </w:tc>
      </w:tr>
      <w:tr w:rsidR="00977FE2" w14:paraId="6212E9F9" w14:textId="77777777">
        <w:trPr>
          <w:trHeight w:val="225"/>
        </w:trPr>
        <w:tc>
          <w:tcPr>
            <w:tcW w:w="1512" w:type="dxa"/>
            <w:gridSpan w:val="2"/>
            <w:vAlign w:val="center"/>
          </w:tcPr>
          <w:p w14:paraId="1CD57239" w14:textId="77777777" w:rsidR="00977FE2" w:rsidRDefault="00D46F42">
            <w:pPr>
              <w:pStyle w:val="TableParagraph"/>
              <w:spacing w:before="20"/>
              <w:ind w:firstLine="299"/>
              <w:rPr>
                <w:sz w:val="24"/>
                <w:szCs w:val="24"/>
              </w:rPr>
            </w:pPr>
            <w:r>
              <w:rPr>
                <w:sz w:val="24"/>
                <w:szCs w:val="24"/>
              </w:rPr>
              <w:t>ИК</w:t>
            </w:r>
          </w:p>
        </w:tc>
        <w:tc>
          <w:tcPr>
            <w:tcW w:w="7724" w:type="dxa"/>
          </w:tcPr>
          <w:p w14:paraId="438BB7B1" w14:textId="77777777" w:rsidR="00977FE2" w:rsidRDefault="00D46F42">
            <w:pPr>
              <w:pStyle w:val="TableParagraph"/>
              <w:spacing w:before="20"/>
              <w:jc w:val="both"/>
              <w:rPr>
                <w:sz w:val="24"/>
                <w:szCs w:val="24"/>
              </w:rPr>
            </w:pPr>
            <w:r>
              <w:rPr>
                <w:sz w:val="24"/>
                <w:szCs w:val="24"/>
              </w:rPr>
              <w:t>измерительный канал</w:t>
            </w:r>
          </w:p>
        </w:tc>
      </w:tr>
      <w:tr w:rsidR="00977FE2" w14:paraId="5771AB73" w14:textId="77777777">
        <w:trPr>
          <w:trHeight w:val="278"/>
        </w:trPr>
        <w:tc>
          <w:tcPr>
            <w:tcW w:w="1512" w:type="dxa"/>
            <w:gridSpan w:val="2"/>
            <w:vAlign w:val="center"/>
          </w:tcPr>
          <w:p w14:paraId="0AA6EC26" w14:textId="77777777" w:rsidR="00977FE2" w:rsidRDefault="00D46F42">
            <w:pPr>
              <w:pStyle w:val="TableParagraph"/>
              <w:spacing w:before="20"/>
              <w:ind w:firstLine="299"/>
              <w:rPr>
                <w:sz w:val="24"/>
                <w:szCs w:val="24"/>
              </w:rPr>
            </w:pPr>
            <w:r>
              <w:rPr>
                <w:sz w:val="24"/>
                <w:szCs w:val="24"/>
              </w:rPr>
              <w:lastRenderedPageBreak/>
              <w:t>ИВК</w:t>
            </w:r>
          </w:p>
        </w:tc>
        <w:tc>
          <w:tcPr>
            <w:tcW w:w="7724" w:type="dxa"/>
          </w:tcPr>
          <w:p w14:paraId="40BE167E" w14:textId="77777777" w:rsidR="00977FE2" w:rsidRDefault="00D46F42">
            <w:pPr>
              <w:pStyle w:val="TableParagraph"/>
              <w:spacing w:before="20"/>
              <w:jc w:val="both"/>
              <w:rPr>
                <w:sz w:val="24"/>
                <w:szCs w:val="24"/>
              </w:rPr>
            </w:pPr>
            <w:r>
              <w:rPr>
                <w:sz w:val="24"/>
                <w:szCs w:val="24"/>
              </w:rPr>
              <w:t>информационно-вычислительный комплекс</w:t>
            </w:r>
          </w:p>
        </w:tc>
      </w:tr>
      <w:tr w:rsidR="00977FE2" w14:paraId="4D784D58" w14:textId="77777777">
        <w:trPr>
          <w:trHeight w:val="547"/>
        </w:trPr>
        <w:tc>
          <w:tcPr>
            <w:tcW w:w="1512" w:type="dxa"/>
            <w:gridSpan w:val="2"/>
            <w:vAlign w:val="center"/>
          </w:tcPr>
          <w:p w14:paraId="3ECB4626" w14:textId="77777777" w:rsidR="00977FE2" w:rsidRDefault="00D46F42">
            <w:pPr>
              <w:pStyle w:val="TableParagraph"/>
              <w:spacing w:before="20"/>
              <w:ind w:firstLine="299"/>
              <w:rPr>
                <w:sz w:val="24"/>
                <w:szCs w:val="24"/>
              </w:rPr>
            </w:pPr>
            <w:r>
              <w:rPr>
                <w:sz w:val="24"/>
                <w:szCs w:val="24"/>
              </w:rPr>
              <w:t>ИГЕ</w:t>
            </w:r>
          </w:p>
        </w:tc>
        <w:tc>
          <w:tcPr>
            <w:tcW w:w="7724" w:type="dxa"/>
          </w:tcPr>
          <w:p w14:paraId="174F04D0" w14:textId="77777777" w:rsidR="00977FE2" w:rsidRDefault="00D46F42">
            <w:pPr>
              <w:pStyle w:val="TableParagraph"/>
              <w:spacing w:before="20"/>
              <w:jc w:val="both"/>
              <w:rPr>
                <w:sz w:val="24"/>
                <w:szCs w:val="24"/>
              </w:rPr>
            </w:pPr>
            <w:r>
              <w:rPr>
                <w:sz w:val="24"/>
                <w:szCs w:val="24"/>
              </w:rPr>
              <w:t>информационно-технологические системы (РЗ, АПВ, АВР, ПА и РА, АСУ ТП, АИИС КУЭ)</w:t>
            </w:r>
          </w:p>
        </w:tc>
      </w:tr>
      <w:tr w:rsidR="00977FE2" w14:paraId="48FCDB63" w14:textId="77777777">
        <w:trPr>
          <w:trHeight w:val="283"/>
        </w:trPr>
        <w:tc>
          <w:tcPr>
            <w:tcW w:w="1512" w:type="dxa"/>
            <w:gridSpan w:val="2"/>
            <w:vAlign w:val="center"/>
          </w:tcPr>
          <w:p w14:paraId="1B3C0223" w14:textId="77777777" w:rsidR="00977FE2" w:rsidRDefault="00D46F42">
            <w:pPr>
              <w:pStyle w:val="TableParagraph"/>
              <w:spacing w:before="20"/>
              <w:ind w:firstLine="299"/>
              <w:rPr>
                <w:sz w:val="24"/>
                <w:szCs w:val="24"/>
              </w:rPr>
            </w:pPr>
            <w:r>
              <w:rPr>
                <w:sz w:val="24"/>
                <w:szCs w:val="24"/>
              </w:rPr>
              <w:t>ТЗ</w:t>
            </w:r>
          </w:p>
        </w:tc>
        <w:tc>
          <w:tcPr>
            <w:tcW w:w="7724" w:type="dxa"/>
          </w:tcPr>
          <w:p w14:paraId="682AB208" w14:textId="77777777" w:rsidR="00977FE2" w:rsidRDefault="00D46F42">
            <w:pPr>
              <w:pStyle w:val="TableParagraph"/>
              <w:spacing w:before="20"/>
              <w:jc w:val="both"/>
              <w:rPr>
                <w:sz w:val="24"/>
                <w:szCs w:val="24"/>
              </w:rPr>
            </w:pPr>
            <w:r>
              <w:rPr>
                <w:sz w:val="24"/>
                <w:szCs w:val="24"/>
              </w:rPr>
              <w:t>техническое задание</w:t>
            </w:r>
          </w:p>
        </w:tc>
      </w:tr>
      <w:tr w:rsidR="00977FE2" w14:paraId="1214387D" w14:textId="77777777">
        <w:trPr>
          <w:trHeight w:val="273"/>
        </w:trPr>
        <w:tc>
          <w:tcPr>
            <w:tcW w:w="1512" w:type="dxa"/>
            <w:gridSpan w:val="2"/>
            <w:vAlign w:val="center"/>
          </w:tcPr>
          <w:p w14:paraId="27792FD2" w14:textId="77777777" w:rsidR="00977FE2" w:rsidRDefault="00D46F42">
            <w:pPr>
              <w:pStyle w:val="TableParagraph"/>
              <w:spacing w:before="20"/>
              <w:ind w:firstLine="299"/>
              <w:rPr>
                <w:sz w:val="24"/>
                <w:szCs w:val="24"/>
              </w:rPr>
            </w:pPr>
            <w:r>
              <w:rPr>
                <w:sz w:val="24"/>
                <w:szCs w:val="24"/>
              </w:rPr>
              <w:t>ЗПА</w:t>
            </w:r>
          </w:p>
        </w:tc>
        <w:tc>
          <w:tcPr>
            <w:tcW w:w="7724" w:type="dxa"/>
          </w:tcPr>
          <w:p w14:paraId="6F2C505F" w14:textId="77777777" w:rsidR="00977FE2" w:rsidRDefault="00D46F42">
            <w:pPr>
              <w:pStyle w:val="TableParagraph"/>
              <w:spacing w:before="20"/>
              <w:jc w:val="both"/>
              <w:rPr>
                <w:sz w:val="24"/>
                <w:szCs w:val="24"/>
              </w:rPr>
            </w:pPr>
            <w:r>
              <w:rPr>
                <w:sz w:val="24"/>
                <w:szCs w:val="24"/>
              </w:rPr>
              <w:t>зарядно-подзарядный агрегат</w:t>
            </w:r>
          </w:p>
        </w:tc>
      </w:tr>
      <w:tr w:rsidR="00977FE2" w14:paraId="4F208651" w14:textId="77777777">
        <w:trPr>
          <w:trHeight w:val="278"/>
        </w:trPr>
        <w:tc>
          <w:tcPr>
            <w:tcW w:w="1512" w:type="dxa"/>
            <w:gridSpan w:val="2"/>
            <w:vAlign w:val="center"/>
          </w:tcPr>
          <w:p w14:paraId="2CC7BD26" w14:textId="77777777" w:rsidR="00977FE2" w:rsidRDefault="00D46F42">
            <w:pPr>
              <w:pStyle w:val="TableParagraph"/>
              <w:spacing w:before="20"/>
              <w:ind w:firstLine="299"/>
              <w:rPr>
                <w:sz w:val="24"/>
                <w:szCs w:val="24"/>
              </w:rPr>
            </w:pPr>
            <w:r>
              <w:rPr>
                <w:sz w:val="24"/>
                <w:szCs w:val="24"/>
              </w:rPr>
              <w:t>ЗРУ</w:t>
            </w:r>
          </w:p>
        </w:tc>
        <w:tc>
          <w:tcPr>
            <w:tcW w:w="7724" w:type="dxa"/>
          </w:tcPr>
          <w:p w14:paraId="05B014F4" w14:textId="77777777" w:rsidR="00977FE2" w:rsidRDefault="00D46F42">
            <w:pPr>
              <w:pStyle w:val="TableParagraph"/>
              <w:spacing w:before="15"/>
              <w:jc w:val="both"/>
              <w:rPr>
                <w:sz w:val="24"/>
                <w:szCs w:val="24"/>
              </w:rPr>
            </w:pPr>
            <w:r>
              <w:rPr>
                <w:sz w:val="24"/>
                <w:szCs w:val="24"/>
              </w:rPr>
              <w:t>закрытое распределительное устройство</w:t>
            </w:r>
          </w:p>
        </w:tc>
      </w:tr>
      <w:tr w:rsidR="00977FE2" w14:paraId="15B9CF53" w14:textId="77777777">
        <w:trPr>
          <w:trHeight w:val="278"/>
        </w:trPr>
        <w:tc>
          <w:tcPr>
            <w:tcW w:w="1512" w:type="dxa"/>
            <w:gridSpan w:val="2"/>
            <w:vAlign w:val="center"/>
          </w:tcPr>
          <w:p w14:paraId="2DCDBBAD" w14:textId="77777777" w:rsidR="00977FE2" w:rsidRDefault="00D46F42">
            <w:pPr>
              <w:pStyle w:val="TableParagraph"/>
              <w:spacing w:before="20"/>
              <w:ind w:firstLine="299"/>
              <w:rPr>
                <w:sz w:val="24"/>
                <w:szCs w:val="24"/>
              </w:rPr>
            </w:pPr>
            <w:r>
              <w:rPr>
                <w:sz w:val="24"/>
                <w:szCs w:val="24"/>
              </w:rPr>
              <w:t>КА</w:t>
            </w:r>
          </w:p>
        </w:tc>
        <w:tc>
          <w:tcPr>
            <w:tcW w:w="7724" w:type="dxa"/>
          </w:tcPr>
          <w:p w14:paraId="48A5A50D" w14:textId="77777777" w:rsidR="00977FE2" w:rsidRDefault="00D46F42">
            <w:pPr>
              <w:pStyle w:val="TableParagraph"/>
              <w:spacing w:before="15"/>
              <w:jc w:val="both"/>
              <w:rPr>
                <w:sz w:val="24"/>
                <w:szCs w:val="24"/>
              </w:rPr>
            </w:pPr>
            <w:r>
              <w:rPr>
                <w:sz w:val="24"/>
                <w:szCs w:val="24"/>
              </w:rPr>
              <w:t>коммутационные аппараты</w:t>
            </w:r>
          </w:p>
        </w:tc>
      </w:tr>
      <w:tr w:rsidR="00977FE2" w14:paraId="6A3CAF77" w14:textId="77777777">
        <w:trPr>
          <w:trHeight w:val="278"/>
        </w:trPr>
        <w:tc>
          <w:tcPr>
            <w:tcW w:w="1512" w:type="dxa"/>
            <w:gridSpan w:val="2"/>
            <w:vAlign w:val="center"/>
          </w:tcPr>
          <w:p w14:paraId="14535056" w14:textId="77777777" w:rsidR="00977FE2" w:rsidRDefault="00D46F42">
            <w:pPr>
              <w:pStyle w:val="TableParagraph"/>
              <w:spacing w:before="20"/>
              <w:ind w:firstLine="299"/>
              <w:rPr>
                <w:sz w:val="24"/>
                <w:szCs w:val="24"/>
              </w:rPr>
            </w:pPr>
            <w:r>
              <w:rPr>
                <w:sz w:val="24"/>
                <w:szCs w:val="24"/>
              </w:rPr>
              <w:t>КВ (УКВ)</w:t>
            </w:r>
          </w:p>
        </w:tc>
        <w:tc>
          <w:tcPr>
            <w:tcW w:w="7724" w:type="dxa"/>
          </w:tcPr>
          <w:p w14:paraId="5B3DBB06" w14:textId="77777777" w:rsidR="00977FE2" w:rsidRDefault="00D46F42">
            <w:pPr>
              <w:pStyle w:val="TableParagraph"/>
              <w:spacing w:before="20"/>
              <w:jc w:val="both"/>
              <w:rPr>
                <w:sz w:val="24"/>
                <w:szCs w:val="24"/>
              </w:rPr>
            </w:pPr>
            <w:r>
              <w:rPr>
                <w:sz w:val="24"/>
                <w:szCs w:val="24"/>
              </w:rPr>
              <w:t>коротковолновой(ультракоротковолновой)</w:t>
            </w:r>
          </w:p>
        </w:tc>
      </w:tr>
      <w:tr w:rsidR="00977FE2" w14:paraId="63016FEA" w14:textId="77777777">
        <w:trPr>
          <w:trHeight w:val="273"/>
        </w:trPr>
        <w:tc>
          <w:tcPr>
            <w:tcW w:w="1512" w:type="dxa"/>
            <w:gridSpan w:val="2"/>
            <w:vAlign w:val="center"/>
          </w:tcPr>
          <w:p w14:paraId="352463B7" w14:textId="77777777" w:rsidR="00977FE2" w:rsidRDefault="00D46F42">
            <w:pPr>
              <w:pStyle w:val="TableParagraph"/>
              <w:spacing w:before="20"/>
              <w:ind w:firstLine="299"/>
              <w:rPr>
                <w:sz w:val="24"/>
                <w:szCs w:val="24"/>
              </w:rPr>
            </w:pPr>
            <w:r>
              <w:rPr>
                <w:sz w:val="24"/>
                <w:szCs w:val="24"/>
              </w:rPr>
              <w:t>КВЛ</w:t>
            </w:r>
          </w:p>
        </w:tc>
        <w:tc>
          <w:tcPr>
            <w:tcW w:w="7724" w:type="dxa"/>
          </w:tcPr>
          <w:p w14:paraId="50122425" w14:textId="77777777" w:rsidR="00977FE2" w:rsidRDefault="00D46F42">
            <w:pPr>
              <w:pStyle w:val="TableParagraph"/>
              <w:spacing w:before="20"/>
              <w:jc w:val="both"/>
              <w:rPr>
                <w:sz w:val="24"/>
                <w:szCs w:val="24"/>
              </w:rPr>
            </w:pPr>
            <w:r>
              <w:rPr>
                <w:sz w:val="24"/>
                <w:szCs w:val="24"/>
              </w:rPr>
              <w:t>кабельно-воздушная линия</w:t>
            </w:r>
          </w:p>
        </w:tc>
      </w:tr>
      <w:tr w:rsidR="00977FE2" w14:paraId="2609B0AA" w14:textId="77777777">
        <w:trPr>
          <w:trHeight w:val="321"/>
        </w:trPr>
        <w:tc>
          <w:tcPr>
            <w:tcW w:w="1512" w:type="dxa"/>
            <w:gridSpan w:val="2"/>
            <w:vAlign w:val="center"/>
          </w:tcPr>
          <w:p w14:paraId="492F40FE" w14:textId="77777777" w:rsidR="00977FE2" w:rsidRDefault="00D46F42">
            <w:pPr>
              <w:pStyle w:val="TableParagraph"/>
              <w:spacing w:before="20"/>
              <w:ind w:firstLine="299"/>
              <w:rPr>
                <w:sz w:val="24"/>
                <w:szCs w:val="24"/>
              </w:rPr>
            </w:pPr>
            <w:r>
              <w:rPr>
                <w:sz w:val="24"/>
                <w:szCs w:val="24"/>
              </w:rPr>
              <w:t>КД</w:t>
            </w:r>
          </w:p>
        </w:tc>
        <w:tc>
          <w:tcPr>
            <w:tcW w:w="7724" w:type="dxa"/>
          </w:tcPr>
          <w:p w14:paraId="34DD3A13" w14:textId="77777777" w:rsidR="00977FE2" w:rsidRDefault="00D46F42">
            <w:pPr>
              <w:pStyle w:val="TableParagraph"/>
              <w:spacing w:before="20"/>
              <w:jc w:val="both"/>
              <w:rPr>
                <w:sz w:val="24"/>
                <w:szCs w:val="24"/>
              </w:rPr>
            </w:pPr>
            <w:r>
              <w:rPr>
                <w:sz w:val="24"/>
                <w:szCs w:val="24"/>
              </w:rPr>
              <w:t>конкурсная документация</w:t>
            </w:r>
          </w:p>
        </w:tc>
      </w:tr>
      <w:tr w:rsidR="00977FE2" w14:paraId="52C88CF8" w14:textId="77777777">
        <w:trPr>
          <w:trHeight w:val="230"/>
        </w:trPr>
        <w:tc>
          <w:tcPr>
            <w:tcW w:w="1512" w:type="dxa"/>
            <w:gridSpan w:val="2"/>
            <w:vAlign w:val="center"/>
          </w:tcPr>
          <w:p w14:paraId="5CCB215A" w14:textId="77777777" w:rsidR="00977FE2" w:rsidRDefault="00D46F42">
            <w:pPr>
              <w:pStyle w:val="TableParagraph"/>
              <w:spacing w:before="20"/>
              <w:ind w:firstLine="299"/>
              <w:rPr>
                <w:sz w:val="24"/>
                <w:szCs w:val="24"/>
              </w:rPr>
            </w:pPr>
            <w:r>
              <w:rPr>
                <w:sz w:val="24"/>
                <w:szCs w:val="24"/>
              </w:rPr>
              <w:t>КЗ</w:t>
            </w:r>
          </w:p>
        </w:tc>
        <w:tc>
          <w:tcPr>
            <w:tcW w:w="7724" w:type="dxa"/>
          </w:tcPr>
          <w:p w14:paraId="77CB715A" w14:textId="77777777" w:rsidR="00977FE2" w:rsidRDefault="00D46F42">
            <w:pPr>
              <w:pStyle w:val="TableParagraph"/>
              <w:spacing w:before="20"/>
              <w:jc w:val="both"/>
              <w:rPr>
                <w:sz w:val="24"/>
                <w:szCs w:val="24"/>
              </w:rPr>
            </w:pPr>
            <w:r>
              <w:rPr>
                <w:sz w:val="24"/>
                <w:szCs w:val="24"/>
              </w:rPr>
              <w:t>короткое замыкание</w:t>
            </w:r>
          </w:p>
        </w:tc>
      </w:tr>
      <w:tr w:rsidR="00977FE2" w14:paraId="179E758F" w14:textId="77777777">
        <w:trPr>
          <w:trHeight w:val="268"/>
        </w:trPr>
        <w:tc>
          <w:tcPr>
            <w:tcW w:w="1512" w:type="dxa"/>
            <w:gridSpan w:val="2"/>
            <w:vAlign w:val="center"/>
          </w:tcPr>
          <w:p w14:paraId="72D4E8EC" w14:textId="77777777" w:rsidR="00977FE2" w:rsidRDefault="00D46F42">
            <w:pPr>
              <w:pStyle w:val="TableParagraph"/>
              <w:spacing w:before="20"/>
              <w:ind w:firstLine="299"/>
              <w:rPr>
                <w:sz w:val="24"/>
                <w:szCs w:val="24"/>
              </w:rPr>
            </w:pPr>
            <w:r>
              <w:rPr>
                <w:sz w:val="24"/>
                <w:szCs w:val="24"/>
              </w:rPr>
              <w:t>КЛ</w:t>
            </w:r>
          </w:p>
        </w:tc>
        <w:tc>
          <w:tcPr>
            <w:tcW w:w="7724" w:type="dxa"/>
          </w:tcPr>
          <w:p w14:paraId="6CF895F9" w14:textId="77777777" w:rsidR="00977FE2" w:rsidRDefault="00D46F42">
            <w:pPr>
              <w:pStyle w:val="TableParagraph"/>
              <w:spacing w:before="20"/>
              <w:jc w:val="both"/>
              <w:rPr>
                <w:sz w:val="24"/>
                <w:szCs w:val="24"/>
              </w:rPr>
            </w:pPr>
            <w:r>
              <w:rPr>
                <w:sz w:val="24"/>
                <w:szCs w:val="24"/>
              </w:rPr>
              <w:t>кабельная линия</w:t>
            </w:r>
          </w:p>
        </w:tc>
      </w:tr>
      <w:tr w:rsidR="00977FE2" w14:paraId="49233056" w14:textId="77777777">
        <w:trPr>
          <w:trHeight w:val="600"/>
        </w:trPr>
        <w:tc>
          <w:tcPr>
            <w:tcW w:w="1512" w:type="dxa"/>
            <w:gridSpan w:val="2"/>
            <w:vAlign w:val="center"/>
          </w:tcPr>
          <w:p w14:paraId="3510AB6B" w14:textId="77777777" w:rsidR="00977FE2" w:rsidRDefault="00D46F42">
            <w:pPr>
              <w:pStyle w:val="TableParagraph"/>
              <w:spacing w:before="20"/>
              <w:ind w:firstLine="299"/>
              <w:rPr>
                <w:sz w:val="24"/>
                <w:szCs w:val="24"/>
              </w:rPr>
            </w:pPr>
            <w:r>
              <w:rPr>
                <w:sz w:val="24"/>
                <w:szCs w:val="24"/>
              </w:rPr>
              <w:t>КРУ (КРУН)</w:t>
            </w:r>
          </w:p>
        </w:tc>
        <w:tc>
          <w:tcPr>
            <w:tcW w:w="7724" w:type="dxa"/>
          </w:tcPr>
          <w:p w14:paraId="5B8CF1C0" w14:textId="77777777" w:rsidR="00977FE2" w:rsidRDefault="00D46F42">
            <w:pPr>
              <w:pStyle w:val="TableParagraph"/>
              <w:tabs>
                <w:tab w:val="left" w:pos="2144"/>
                <w:tab w:val="left" w:pos="4820"/>
                <w:tab w:val="left" w:pos="6657"/>
              </w:tabs>
              <w:spacing w:before="10"/>
              <w:jc w:val="both"/>
              <w:rPr>
                <w:sz w:val="24"/>
                <w:szCs w:val="24"/>
              </w:rPr>
            </w:pPr>
            <w:r>
              <w:rPr>
                <w:sz w:val="24"/>
                <w:szCs w:val="24"/>
              </w:rPr>
              <w:t>Комплектное распределительное устройство (комплектное распределительное устройство наружного исполнения)</w:t>
            </w:r>
          </w:p>
        </w:tc>
      </w:tr>
      <w:tr w:rsidR="00977FE2" w14:paraId="380FBCB0" w14:textId="77777777">
        <w:trPr>
          <w:trHeight w:val="354"/>
        </w:trPr>
        <w:tc>
          <w:tcPr>
            <w:tcW w:w="1512" w:type="dxa"/>
            <w:gridSpan w:val="2"/>
            <w:vAlign w:val="center"/>
          </w:tcPr>
          <w:p w14:paraId="6602280F" w14:textId="77777777" w:rsidR="00977FE2" w:rsidRDefault="00D46F42">
            <w:pPr>
              <w:pStyle w:val="TableParagraph"/>
              <w:spacing w:before="20"/>
              <w:ind w:firstLine="299"/>
              <w:rPr>
                <w:sz w:val="24"/>
                <w:szCs w:val="24"/>
              </w:rPr>
            </w:pPr>
            <w:r>
              <w:rPr>
                <w:sz w:val="24"/>
                <w:szCs w:val="24"/>
              </w:rPr>
              <w:t>КРУЭ</w:t>
            </w:r>
          </w:p>
        </w:tc>
        <w:tc>
          <w:tcPr>
            <w:tcW w:w="7724" w:type="dxa"/>
          </w:tcPr>
          <w:p w14:paraId="7BC7B8F6" w14:textId="77777777" w:rsidR="00977FE2" w:rsidRDefault="00D46F42">
            <w:pPr>
              <w:pStyle w:val="TableParagraph"/>
              <w:tabs>
                <w:tab w:val="left" w:pos="2144"/>
                <w:tab w:val="left" w:pos="4820"/>
                <w:tab w:val="left" w:pos="6657"/>
              </w:tabs>
              <w:spacing w:before="10"/>
              <w:jc w:val="both"/>
              <w:rPr>
                <w:sz w:val="24"/>
                <w:szCs w:val="24"/>
              </w:rPr>
            </w:pPr>
            <w:r>
              <w:rPr>
                <w:sz w:val="24"/>
                <w:szCs w:val="24"/>
              </w:rPr>
              <w:t>комплектное распределительное устройство с элегазовой изоляцией</w:t>
            </w:r>
          </w:p>
        </w:tc>
      </w:tr>
      <w:tr w:rsidR="00977FE2" w14:paraId="498A6E7F" w14:textId="77777777">
        <w:trPr>
          <w:gridBefore w:val="1"/>
          <w:wBefore w:w="7" w:type="dxa"/>
          <w:trHeight w:val="292"/>
        </w:trPr>
        <w:tc>
          <w:tcPr>
            <w:tcW w:w="1505" w:type="dxa"/>
            <w:vAlign w:val="center"/>
          </w:tcPr>
          <w:p w14:paraId="4EC68793" w14:textId="77777777" w:rsidR="00977FE2" w:rsidRDefault="00D46F42">
            <w:pPr>
              <w:pStyle w:val="TableParagraph"/>
              <w:spacing w:before="20"/>
              <w:ind w:firstLine="299"/>
              <w:rPr>
                <w:sz w:val="24"/>
                <w:szCs w:val="24"/>
              </w:rPr>
            </w:pPr>
            <w:r>
              <w:rPr>
                <w:sz w:val="24"/>
                <w:szCs w:val="24"/>
              </w:rPr>
              <w:t>КТП</w:t>
            </w:r>
          </w:p>
        </w:tc>
        <w:tc>
          <w:tcPr>
            <w:tcW w:w="7724" w:type="dxa"/>
          </w:tcPr>
          <w:p w14:paraId="314BF1DD" w14:textId="77777777" w:rsidR="00977FE2" w:rsidRDefault="00D46F42">
            <w:pPr>
              <w:pStyle w:val="TableParagraph"/>
              <w:spacing w:before="20"/>
              <w:jc w:val="both"/>
              <w:rPr>
                <w:sz w:val="24"/>
                <w:szCs w:val="24"/>
              </w:rPr>
            </w:pPr>
            <w:r>
              <w:rPr>
                <w:sz w:val="24"/>
                <w:szCs w:val="24"/>
              </w:rPr>
              <w:t>комплектная трансформаторная подстанция</w:t>
            </w:r>
          </w:p>
        </w:tc>
      </w:tr>
      <w:tr w:rsidR="00977FE2" w14:paraId="533C37FD" w14:textId="77777777">
        <w:trPr>
          <w:gridBefore w:val="1"/>
          <w:wBefore w:w="7" w:type="dxa"/>
          <w:trHeight w:val="278"/>
        </w:trPr>
        <w:tc>
          <w:tcPr>
            <w:tcW w:w="1505" w:type="dxa"/>
            <w:vAlign w:val="center"/>
          </w:tcPr>
          <w:p w14:paraId="5EBDD55A" w14:textId="77777777" w:rsidR="00977FE2" w:rsidRDefault="00D46F42">
            <w:pPr>
              <w:pStyle w:val="TableParagraph"/>
              <w:spacing w:before="20"/>
              <w:ind w:firstLine="299"/>
              <w:rPr>
                <w:sz w:val="24"/>
                <w:szCs w:val="24"/>
              </w:rPr>
            </w:pPr>
            <w:r>
              <w:rPr>
                <w:sz w:val="24"/>
                <w:szCs w:val="24"/>
              </w:rPr>
              <w:t>ЛВС</w:t>
            </w:r>
          </w:p>
        </w:tc>
        <w:tc>
          <w:tcPr>
            <w:tcW w:w="7724" w:type="dxa"/>
          </w:tcPr>
          <w:p w14:paraId="33AEC805" w14:textId="77777777" w:rsidR="00977FE2" w:rsidRDefault="00D46F42">
            <w:pPr>
              <w:pStyle w:val="TableParagraph"/>
              <w:spacing w:before="20"/>
              <w:jc w:val="both"/>
              <w:rPr>
                <w:sz w:val="24"/>
                <w:szCs w:val="24"/>
              </w:rPr>
            </w:pPr>
            <w:r>
              <w:rPr>
                <w:sz w:val="24"/>
                <w:szCs w:val="24"/>
              </w:rPr>
              <w:t>локальная вычислительная сеть</w:t>
            </w:r>
          </w:p>
        </w:tc>
      </w:tr>
      <w:tr w:rsidR="00977FE2" w14:paraId="5DA959B9" w14:textId="77777777">
        <w:trPr>
          <w:gridBefore w:val="1"/>
          <w:wBefore w:w="7" w:type="dxa"/>
          <w:trHeight w:val="278"/>
        </w:trPr>
        <w:tc>
          <w:tcPr>
            <w:tcW w:w="1505" w:type="dxa"/>
            <w:vAlign w:val="center"/>
          </w:tcPr>
          <w:p w14:paraId="483CCC63" w14:textId="77777777" w:rsidR="00977FE2" w:rsidRDefault="00D46F42">
            <w:pPr>
              <w:pStyle w:val="TableParagraph"/>
              <w:spacing w:before="20"/>
              <w:ind w:firstLine="299"/>
              <w:rPr>
                <w:sz w:val="24"/>
                <w:szCs w:val="24"/>
              </w:rPr>
            </w:pPr>
            <w:r>
              <w:rPr>
                <w:sz w:val="24"/>
                <w:szCs w:val="24"/>
              </w:rPr>
              <w:t>ЛЭП</w:t>
            </w:r>
          </w:p>
        </w:tc>
        <w:tc>
          <w:tcPr>
            <w:tcW w:w="7724" w:type="dxa"/>
          </w:tcPr>
          <w:p w14:paraId="5F79C5E2" w14:textId="77777777" w:rsidR="00977FE2" w:rsidRDefault="00D46F42">
            <w:pPr>
              <w:pStyle w:val="TableParagraph"/>
              <w:spacing w:before="20"/>
              <w:jc w:val="both"/>
              <w:rPr>
                <w:sz w:val="24"/>
                <w:szCs w:val="24"/>
              </w:rPr>
            </w:pPr>
            <w:r>
              <w:rPr>
                <w:sz w:val="24"/>
                <w:szCs w:val="24"/>
              </w:rPr>
              <w:t>линия электропередачи</w:t>
            </w:r>
          </w:p>
        </w:tc>
      </w:tr>
      <w:tr w:rsidR="00977FE2" w14:paraId="38E11DBA" w14:textId="77777777">
        <w:trPr>
          <w:gridBefore w:val="1"/>
          <w:wBefore w:w="7" w:type="dxa"/>
          <w:trHeight w:val="278"/>
        </w:trPr>
        <w:tc>
          <w:tcPr>
            <w:tcW w:w="1505" w:type="dxa"/>
            <w:vAlign w:val="center"/>
          </w:tcPr>
          <w:p w14:paraId="44E3FA41" w14:textId="77777777" w:rsidR="00977FE2" w:rsidRDefault="00D46F42">
            <w:pPr>
              <w:pStyle w:val="TableParagraph"/>
              <w:spacing w:before="20"/>
              <w:ind w:firstLine="299"/>
              <w:rPr>
                <w:sz w:val="24"/>
                <w:szCs w:val="24"/>
              </w:rPr>
            </w:pPr>
            <w:r>
              <w:rPr>
                <w:sz w:val="24"/>
                <w:szCs w:val="24"/>
              </w:rPr>
              <w:t>МВИ</w:t>
            </w:r>
          </w:p>
        </w:tc>
        <w:tc>
          <w:tcPr>
            <w:tcW w:w="7724" w:type="dxa"/>
          </w:tcPr>
          <w:p w14:paraId="7904669A" w14:textId="77777777" w:rsidR="00977FE2" w:rsidRDefault="00D46F42">
            <w:pPr>
              <w:pStyle w:val="TableParagraph"/>
              <w:spacing w:before="20"/>
              <w:jc w:val="both"/>
              <w:rPr>
                <w:sz w:val="24"/>
                <w:szCs w:val="24"/>
              </w:rPr>
            </w:pPr>
            <w:r>
              <w:rPr>
                <w:sz w:val="24"/>
                <w:szCs w:val="24"/>
              </w:rPr>
              <w:t>методика (метод) измерений</w:t>
            </w:r>
          </w:p>
        </w:tc>
      </w:tr>
      <w:tr w:rsidR="00977FE2" w14:paraId="7FFC1A60" w14:textId="77777777">
        <w:trPr>
          <w:gridBefore w:val="1"/>
          <w:wBefore w:w="7" w:type="dxa"/>
          <w:trHeight w:val="278"/>
        </w:trPr>
        <w:tc>
          <w:tcPr>
            <w:tcW w:w="1505" w:type="dxa"/>
            <w:vAlign w:val="center"/>
          </w:tcPr>
          <w:p w14:paraId="2F3E451C" w14:textId="77777777" w:rsidR="00977FE2" w:rsidRDefault="00D46F42">
            <w:pPr>
              <w:pStyle w:val="TableParagraph"/>
              <w:spacing w:before="20"/>
              <w:ind w:firstLine="299"/>
              <w:rPr>
                <w:sz w:val="24"/>
                <w:szCs w:val="24"/>
              </w:rPr>
            </w:pPr>
            <w:r>
              <w:rPr>
                <w:sz w:val="24"/>
                <w:szCs w:val="24"/>
              </w:rPr>
              <w:t>МО</w:t>
            </w:r>
          </w:p>
        </w:tc>
        <w:tc>
          <w:tcPr>
            <w:tcW w:w="7724" w:type="dxa"/>
          </w:tcPr>
          <w:p w14:paraId="02EE032A" w14:textId="77777777" w:rsidR="00977FE2" w:rsidRDefault="00D46F42">
            <w:pPr>
              <w:pStyle w:val="TableParagraph"/>
              <w:spacing w:before="20"/>
              <w:jc w:val="both"/>
              <w:rPr>
                <w:sz w:val="24"/>
                <w:szCs w:val="24"/>
              </w:rPr>
            </w:pPr>
            <w:r>
              <w:rPr>
                <w:sz w:val="24"/>
                <w:szCs w:val="24"/>
              </w:rPr>
              <w:t>метрологическое обеспечение</w:t>
            </w:r>
          </w:p>
        </w:tc>
      </w:tr>
      <w:tr w:rsidR="00977FE2" w14:paraId="50F94D03" w14:textId="77777777">
        <w:trPr>
          <w:gridBefore w:val="1"/>
          <w:wBefore w:w="7" w:type="dxa"/>
          <w:trHeight w:val="268"/>
        </w:trPr>
        <w:tc>
          <w:tcPr>
            <w:tcW w:w="1505" w:type="dxa"/>
            <w:vAlign w:val="center"/>
          </w:tcPr>
          <w:p w14:paraId="058CD6F5" w14:textId="77777777" w:rsidR="00977FE2" w:rsidRDefault="00D46F42">
            <w:pPr>
              <w:pStyle w:val="TableParagraph"/>
              <w:spacing w:before="20"/>
              <w:ind w:firstLine="299"/>
              <w:rPr>
                <w:sz w:val="24"/>
                <w:szCs w:val="24"/>
              </w:rPr>
            </w:pPr>
            <w:r>
              <w:rPr>
                <w:sz w:val="24"/>
                <w:szCs w:val="24"/>
              </w:rPr>
              <w:t>МПК</w:t>
            </w:r>
          </w:p>
        </w:tc>
        <w:tc>
          <w:tcPr>
            <w:tcW w:w="7724" w:type="dxa"/>
          </w:tcPr>
          <w:p w14:paraId="071F25C9" w14:textId="77777777" w:rsidR="00977FE2" w:rsidRDefault="00D46F42">
            <w:pPr>
              <w:pStyle w:val="TableParagraph"/>
              <w:spacing w:before="20"/>
              <w:jc w:val="both"/>
              <w:rPr>
                <w:sz w:val="24"/>
                <w:szCs w:val="24"/>
              </w:rPr>
            </w:pPr>
            <w:r>
              <w:rPr>
                <w:sz w:val="24"/>
                <w:szCs w:val="24"/>
              </w:rPr>
              <w:t>микропроцессорный комплекс</w:t>
            </w:r>
          </w:p>
        </w:tc>
      </w:tr>
      <w:tr w:rsidR="00977FE2" w14:paraId="604F8ED5" w14:textId="77777777">
        <w:trPr>
          <w:gridBefore w:val="1"/>
          <w:wBefore w:w="7" w:type="dxa"/>
          <w:trHeight w:val="283"/>
        </w:trPr>
        <w:tc>
          <w:tcPr>
            <w:tcW w:w="1505" w:type="dxa"/>
            <w:vAlign w:val="center"/>
          </w:tcPr>
          <w:p w14:paraId="070C4063" w14:textId="77777777" w:rsidR="00977FE2" w:rsidRDefault="00D46F42">
            <w:pPr>
              <w:pStyle w:val="TableParagraph"/>
              <w:spacing w:before="20"/>
              <w:ind w:firstLine="299"/>
              <w:rPr>
                <w:sz w:val="24"/>
                <w:szCs w:val="24"/>
              </w:rPr>
            </w:pPr>
            <w:r>
              <w:rPr>
                <w:sz w:val="24"/>
                <w:szCs w:val="24"/>
              </w:rPr>
              <w:t>МЭК</w:t>
            </w:r>
          </w:p>
        </w:tc>
        <w:tc>
          <w:tcPr>
            <w:tcW w:w="7724" w:type="dxa"/>
          </w:tcPr>
          <w:p w14:paraId="7C0ED6B3" w14:textId="77777777" w:rsidR="00977FE2" w:rsidRDefault="00D46F42">
            <w:pPr>
              <w:pStyle w:val="TableParagraph"/>
              <w:spacing w:before="20"/>
              <w:jc w:val="both"/>
              <w:rPr>
                <w:sz w:val="24"/>
                <w:szCs w:val="24"/>
              </w:rPr>
            </w:pPr>
            <w:r>
              <w:rPr>
                <w:sz w:val="24"/>
                <w:szCs w:val="24"/>
              </w:rPr>
              <w:t>Международная электротехническая комиссия</w:t>
            </w:r>
          </w:p>
        </w:tc>
      </w:tr>
      <w:tr w:rsidR="00977FE2" w14:paraId="5D8E8D27" w14:textId="77777777">
        <w:trPr>
          <w:gridBefore w:val="1"/>
          <w:wBefore w:w="7" w:type="dxa"/>
          <w:trHeight w:val="278"/>
        </w:trPr>
        <w:tc>
          <w:tcPr>
            <w:tcW w:w="1505" w:type="dxa"/>
            <w:vAlign w:val="center"/>
          </w:tcPr>
          <w:p w14:paraId="67275A51" w14:textId="77777777" w:rsidR="00977FE2" w:rsidRDefault="00D46F42">
            <w:pPr>
              <w:pStyle w:val="TableParagraph"/>
              <w:spacing w:before="20"/>
              <w:ind w:firstLine="299"/>
              <w:rPr>
                <w:sz w:val="24"/>
                <w:szCs w:val="24"/>
              </w:rPr>
            </w:pPr>
            <w:r>
              <w:rPr>
                <w:sz w:val="24"/>
                <w:szCs w:val="24"/>
              </w:rPr>
              <w:t>НТД</w:t>
            </w:r>
          </w:p>
        </w:tc>
        <w:tc>
          <w:tcPr>
            <w:tcW w:w="7724" w:type="dxa"/>
          </w:tcPr>
          <w:p w14:paraId="6BC0C691" w14:textId="77777777" w:rsidR="00977FE2" w:rsidRDefault="00D46F42">
            <w:pPr>
              <w:pStyle w:val="TableParagraph"/>
              <w:spacing w:before="20"/>
              <w:jc w:val="both"/>
              <w:rPr>
                <w:sz w:val="24"/>
                <w:szCs w:val="24"/>
              </w:rPr>
            </w:pPr>
            <w:r>
              <w:rPr>
                <w:sz w:val="24"/>
                <w:szCs w:val="24"/>
              </w:rPr>
              <w:t>нормативно-технический документ</w:t>
            </w:r>
          </w:p>
        </w:tc>
      </w:tr>
      <w:tr w:rsidR="00977FE2" w14:paraId="0553CEDE" w14:textId="77777777">
        <w:trPr>
          <w:gridBefore w:val="1"/>
          <w:wBefore w:w="7" w:type="dxa"/>
          <w:trHeight w:val="278"/>
        </w:trPr>
        <w:tc>
          <w:tcPr>
            <w:tcW w:w="1505" w:type="dxa"/>
            <w:vAlign w:val="center"/>
          </w:tcPr>
          <w:p w14:paraId="40CA0156" w14:textId="77777777" w:rsidR="00977FE2" w:rsidRDefault="00D46F42">
            <w:pPr>
              <w:pStyle w:val="TableParagraph"/>
              <w:spacing w:before="20"/>
              <w:ind w:firstLine="299"/>
              <w:rPr>
                <w:sz w:val="24"/>
                <w:szCs w:val="24"/>
              </w:rPr>
            </w:pPr>
            <w:r>
              <w:rPr>
                <w:sz w:val="24"/>
                <w:szCs w:val="24"/>
              </w:rPr>
              <w:t>ОАПВ</w:t>
            </w:r>
          </w:p>
        </w:tc>
        <w:tc>
          <w:tcPr>
            <w:tcW w:w="7724" w:type="dxa"/>
          </w:tcPr>
          <w:p w14:paraId="20A216DD" w14:textId="77777777" w:rsidR="00977FE2" w:rsidRDefault="00D46F42">
            <w:pPr>
              <w:pStyle w:val="TableParagraph"/>
              <w:spacing w:before="20"/>
              <w:jc w:val="both"/>
              <w:rPr>
                <w:sz w:val="24"/>
                <w:szCs w:val="24"/>
              </w:rPr>
            </w:pPr>
            <w:r>
              <w:rPr>
                <w:sz w:val="24"/>
                <w:szCs w:val="24"/>
              </w:rPr>
              <w:t>однофазное автоматическое повторное включение</w:t>
            </w:r>
          </w:p>
        </w:tc>
      </w:tr>
      <w:tr w:rsidR="00977FE2" w14:paraId="2545E00D" w14:textId="77777777">
        <w:trPr>
          <w:gridBefore w:val="1"/>
          <w:wBefore w:w="7" w:type="dxa"/>
          <w:trHeight w:val="278"/>
        </w:trPr>
        <w:tc>
          <w:tcPr>
            <w:tcW w:w="1505" w:type="dxa"/>
            <w:vAlign w:val="center"/>
          </w:tcPr>
          <w:p w14:paraId="7B33BF0F" w14:textId="77777777" w:rsidR="00977FE2" w:rsidRDefault="00D46F42">
            <w:pPr>
              <w:pStyle w:val="TableParagraph"/>
              <w:spacing w:before="20"/>
              <w:ind w:firstLine="299"/>
              <w:rPr>
                <w:sz w:val="24"/>
                <w:szCs w:val="24"/>
              </w:rPr>
            </w:pPr>
            <w:r>
              <w:rPr>
                <w:sz w:val="24"/>
                <w:szCs w:val="24"/>
              </w:rPr>
              <w:t>ОВ</w:t>
            </w:r>
          </w:p>
        </w:tc>
        <w:tc>
          <w:tcPr>
            <w:tcW w:w="7724" w:type="dxa"/>
          </w:tcPr>
          <w:p w14:paraId="0B35AD4B" w14:textId="77777777" w:rsidR="00977FE2" w:rsidRDefault="00D46F42">
            <w:pPr>
              <w:pStyle w:val="TableParagraph"/>
              <w:spacing w:before="20"/>
              <w:jc w:val="both"/>
              <w:rPr>
                <w:sz w:val="24"/>
                <w:szCs w:val="24"/>
              </w:rPr>
            </w:pPr>
            <w:r>
              <w:rPr>
                <w:sz w:val="24"/>
                <w:szCs w:val="24"/>
              </w:rPr>
              <w:t>оптическое волокно</w:t>
            </w:r>
          </w:p>
        </w:tc>
      </w:tr>
      <w:tr w:rsidR="00977FE2" w14:paraId="5C7310A3" w14:textId="77777777">
        <w:trPr>
          <w:gridBefore w:val="1"/>
          <w:wBefore w:w="7" w:type="dxa"/>
          <w:trHeight w:val="321"/>
        </w:trPr>
        <w:tc>
          <w:tcPr>
            <w:tcW w:w="1505" w:type="dxa"/>
            <w:vAlign w:val="center"/>
          </w:tcPr>
          <w:p w14:paraId="04B12958" w14:textId="77777777" w:rsidR="00977FE2" w:rsidRDefault="00D46F42">
            <w:pPr>
              <w:pStyle w:val="TableParagraph"/>
              <w:spacing w:before="20"/>
              <w:ind w:firstLine="299"/>
              <w:rPr>
                <w:sz w:val="24"/>
                <w:szCs w:val="24"/>
              </w:rPr>
            </w:pPr>
            <w:r>
              <w:rPr>
                <w:sz w:val="24"/>
                <w:szCs w:val="24"/>
              </w:rPr>
              <w:t>ОВОС</w:t>
            </w:r>
          </w:p>
        </w:tc>
        <w:tc>
          <w:tcPr>
            <w:tcW w:w="7724" w:type="dxa"/>
          </w:tcPr>
          <w:p w14:paraId="1B8BC78C" w14:textId="77777777" w:rsidR="00977FE2" w:rsidRDefault="00D46F42">
            <w:pPr>
              <w:pStyle w:val="TableParagraph"/>
              <w:spacing w:before="20"/>
              <w:jc w:val="both"/>
              <w:rPr>
                <w:sz w:val="24"/>
                <w:szCs w:val="24"/>
              </w:rPr>
            </w:pPr>
            <w:r>
              <w:rPr>
                <w:sz w:val="24"/>
                <w:szCs w:val="24"/>
              </w:rPr>
              <w:t>оценка воздействия на окружающую среду</w:t>
            </w:r>
          </w:p>
        </w:tc>
      </w:tr>
      <w:tr w:rsidR="00977FE2" w14:paraId="02CEB958" w14:textId="77777777">
        <w:trPr>
          <w:gridBefore w:val="1"/>
          <w:wBefore w:w="7" w:type="dxa"/>
          <w:trHeight w:val="230"/>
        </w:trPr>
        <w:tc>
          <w:tcPr>
            <w:tcW w:w="1505" w:type="dxa"/>
            <w:vAlign w:val="center"/>
          </w:tcPr>
          <w:p w14:paraId="455221B2" w14:textId="77777777" w:rsidR="00977FE2" w:rsidRDefault="00D46F42">
            <w:pPr>
              <w:pStyle w:val="TableParagraph"/>
              <w:spacing w:before="20"/>
              <w:ind w:firstLine="299"/>
              <w:rPr>
                <w:sz w:val="24"/>
                <w:szCs w:val="24"/>
              </w:rPr>
            </w:pPr>
            <w:r>
              <w:rPr>
                <w:sz w:val="24"/>
                <w:szCs w:val="24"/>
              </w:rPr>
              <w:t>ОКГТ</w:t>
            </w:r>
          </w:p>
        </w:tc>
        <w:tc>
          <w:tcPr>
            <w:tcW w:w="7724" w:type="dxa"/>
          </w:tcPr>
          <w:p w14:paraId="7AE37364" w14:textId="77777777" w:rsidR="00977FE2" w:rsidRDefault="00D46F42">
            <w:pPr>
              <w:pStyle w:val="TableParagraph"/>
              <w:spacing w:before="20"/>
              <w:jc w:val="both"/>
              <w:rPr>
                <w:sz w:val="24"/>
                <w:szCs w:val="24"/>
              </w:rPr>
            </w:pPr>
            <w:r>
              <w:rPr>
                <w:sz w:val="24"/>
                <w:szCs w:val="24"/>
              </w:rPr>
              <w:t>грозозащитный трос со встроенным оптическим кабелем</w:t>
            </w:r>
          </w:p>
        </w:tc>
      </w:tr>
      <w:tr w:rsidR="00977FE2" w14:paraId="23CD3293" w14:textId="77777777">
        <w:trPr>
          <w:gridBefore w:val="1"/>
          <w:wBefore w:w="7" w:type="dxa"/>
          <w:trHeight w:val="278"/>
        </w:trPr>
        <w:tc>
          <w:tcPr>
            <w:tcW w:w="1505" w:type="dxa"/>
            <w:vAlign w:val="center"/>
          </w:tcPr>
          <w:p w14:paraId="4FA91BBE" w14:textId="77777777" w:rsidR="00977FE2" w:rsidRDefault="00D46F42">
            <w:pPr>
              <w:pStyle w:val="TableParagraph"/>
              <w:spacing w:before="20"/>
              <w:ind w:firstLine="299"/>
              <w:rPr>
                <w:sz w:val="24"/>
                <w:szCs w:val="24"/>
              </w:rPr>
            </w:pPr>
            <w:r>
              <w:rPr>
                <w:sz w:val="24"/>
                <w:szCs w:val="24"/>
              </w:rPr>
              <w:t>ОКСН</w:t>
            </w:r>
          </w:p>
        </w:tc>
        <w:tc>
          <w:tcPr>
            <w:tcW w:w="7724" w:type="dxa"/>
          </w:tcPr>
          <w:p w14:paraId="259A1966" w14:textId="77777777" w:rsidR="00977FE2" w:rsidRDefault="00D46F42">
            <w:pPr>
              <w:pStyle w:val="TableParagraph"/>
              <w:spacing w:before="20"/>
              <w:jc w:val="both"/>
              <w:rPr>
                <w:sz w:val="24"/>
                <w:szCs w:val="24"/>
              </w:rPr>
            </w:pPr>
            <w:r>
              <w:rPr>
                <w:sz w:val="24"/>
                <w:szCs w:val="24"/>
              </w:rPr>
              <w:t>оптический кабель самонесущий неметаллический</w:t>
            </w:r>
          </w:p>
        </w:tc>
      </w:tr>
      <w:tr w:rsidR="00977FE2" w14:paraId="406EFCAD" w14:textId="77777777">
        <w:trPr>
          <w:gridBefore w:val="1"/>
          <w:wBefore w:w="7" w:type="dxa"/>
          <w:trHeight w:val="278"/>
        </w:trPr>
        <w:tc>
          <w:tcPr>
            <w:tcW w:w="1505" w:type="dxa"/>
            <w:vAlign w:val="center"/>
          </w:tcPr>
          <w:p w14:paraId="121A070C" w14:textId="77777777" w:rsidR="00977FE2" w:rsidRDefault="00D46F42">
            <w:pPr>
              <w:pStyle w:val="TableParagraph"/>
              <w:spacing w:before="20"/>
              <w:ind w:firstLine="299"/>
              <w:rPr>
                <w:sz w:val="24"/>
                <w:szCs w:val="24"/>
              </w:rPr>
            </w:pPr>
            <w:r>
              <w:rPr>
                <w:sz w:val="24"/>
                <w:szCs w:val="24"/>
              </w:rPr>
              <w:t>ОМП</w:t>
            </w:r>
          </w:p>
        </w:tc>
        <w:tc>
          <w:tcPr>
            <w:tcW w:w="7724" w:type="dxa"/>
          </w:tcPr>
          <w:p w14:paraId="0B8D2271" w14:textId="77777777" w:rsidR="00977FE2" w:rsidRDefault="00D46F42">
            <w:pPr>
              <w:pStyle w:val="TableParagraph"/>
              <w:spacing w:before="20"/>
              <w:jc w:val="both"/>
              <w:rPr>
                <w:sz w:val="24"/>
                <w:szCs w:val="24"/>
              </w:rPr>
            </w:pPr>
            <w:r>
              <w:rPr>
                <w:sz w:val="24"/>
                <w:szCs w:val="24"/>
              </w:rPr>
              <w:t>определение места повреждения</w:t>
            </w:r>
          </w:p>
        </w:tc>
      </w:tr>
      <w:tr w:rsidR="00977FE2" w14:paraId="4B7F42B8" w14:textId="77777777">
        <w:trPr>
          <w:gridBefore w:val="1"/>
          <w:wBefore w:w="7" w:type="dxa"/>
          <w:trHeight w:val="278"/>
        </w:trPr>
        <w:tc>
          <w:tcPr>
            <w:tcW w:w="1505" w:type="dxa"/>
            <w:vAlign w:val="center"/>
          </w:tcPr>
          <w:p w14:paraId="7CE05874" w14:textId="77777777" w:rsidR="00977FE2" w:rsidRDefault="00D46F42">
            <w:pPr>
              <w:pStyle w:val="TableParagraph"/>
              <w:spacing w:before="20"/>
              <w:ind w:firstLine="299"/>
              <w:rPr>
                <w:sz w:val="24"/>
                <w:szCs w:val="24"/>
              </w:rPr>
            </w:pPr>
            <w:r>
              <w:rPr>
                <w:sz w:val="24"/>
                <w:szCs w:val="24"/>
              </w:rPr>
              <w:t>ОПН</w:t>
            </w:r>
          </w:p>
        </w:tc>
        <w:tc>
          <w:tcPr>
            <w:tcW w:w="7724" w:type="dxa"/>
          </w:tcPr>
          <w:p w14:paraId="45AE51A7" w14:textId="77777777" w:rsidR="00977FE2" w:rsidRDefault="00D46F42">
            <w:pPr>
              <w:pStyle w:val="TableParagraph"/>
              <w:spacing w:before="20"/>
              <w:jc w:val="both"/>
              <w:rPr>
                <w:sz w:val="24"/>
                <w:szCs w:val="24"/>
              </w:rPr>
            </w:pPr>
            <w:r>
              <w:rPr>
                <w:sz w:val="24"/>
                <w:szCs w:val="24"/>
              </w:rPr>
              <w:t>ограничитель перенапряжения</w:t>
            </w:r>
          </w:p>
        </w:tc>
      </w:tr>
      <w:tr w:rsidR="00977FE2" w14:paraId="63703204" w14:textId="77777777">
        <w:trPr>
          <w:gridBefore w:val="1"/>
          <w:wBefore w:w="7" w:type="dxa"/>
          <w:trHeight w:val="278"/>
        </w:trPr>
        <w:tc>
          <w:tcPr>
            <w:tcW w:w="1505" w:type="dxa"/>
            <w:vAlign w:val="center"/>
          </w:tcPr>
          <w:p w14:paraId="6C2F5885" w14:textId="77777777" w:rsidR="00977FE2" w:rsidRDefault="00D46F42">
            <w:pPr>
              <w:pStyle w:val="TableParagraph"/>
              <w:spacing w:before="20"/>
              <w:ind w:firstLine="299"/>
              <w:rPr>
                <w:sz w:val="24"/>
                <w:szCs w:val="24"/>
              </w:rPr>
            </w:pPr>
            <w:r>
              <w:rPr>
                <w:sz w:val="24"/>
                <w:szCs w:val="24"/>
              </w:rPr>
              <w:t>ОПТ</w:t>
            </w:r>
          </w:p>
        </w:tc>
        <w:tc>
          <w:tcPr>
            <w:tcW w:w="7724" w:type="dxa"/>
          </w:tcPr>
          <w:p w14:paraId="6F63D1B0" w14:textId="77777777" w:rsidR="00977FE2" w:rsidRDefault="00D46F42">
            <w:pPr>
              <w:pStyle w:val="TableParagraph"/>
              <w:spacing w:before="20"/>
              <w:jc w:val="both"/>
              <w:rPr>
                <w:sz w:val="24"/>
                <w:szCs w:val="24"/>
              </w:rPr>
            </w:pPr>
            <w:r>
              <w:rPr>
                <w:sz w:val="24"/>
                <w:szCs w:val="24"/>
              </w:rPr>
              <w:t>оперативный постоянный ток</w:t>
            </w:r>
          </w:p>
        </w:tc>
      </w:tr>
      <w:tr w:rsidR="00977FE2" w14:paraId="0CABDDCC" w14:textId="77777777">
        <w:trPr>
          <w:gridBefore w:val="1"/>
          <w:wBefore w:w="7" w:type="dxa"/>
          <w:trHeight w:val="273"/>
        </w:trPr>
        <w:tc>
          <w:tcPr>
            <w:tcW w:w="1505" w:type="dxa"/>
            <w:vAlign w:val="center"/>
          </w:tcPr>
          <w:p w14:paraId="623B9EA4" w14:textId="77777777" w:rsidR="00977FE2" w:rsidRDefault="00D46F42">
            <w:pPr>
              <w:pStyle w:val="TableParagraph"/>
              <w:spacing w:before="20"/>
              <w:ind w:firstLine="299"/>
              <w:rPr>
                <w:sz w:val="24"/>
                <w:szCs w:val="24"/>
              </w:rPr>
            </w:pPr>
            <w:r>
              <w:rPr>
                <w:sz w:val="24"/>
                <w:szCs w:val="24"/>
              </w:rPr>
              <w:t>ОПУ</w:t>
            </w:r>
          </w:p>
        </w:tc>
        <w:tc>
          <w:tcPr>
            <w:tcW w:w="7724" w:type="dxa"/>
          </w:tcPr>
          <w:p w14:paraId="2441D598" w14:textId="77777777" w:rsidR="00977FE2" w:rsidRDefault="00D46F42">
            <w:pPr>
              <w:pStyle w:val="TableParagraph"/>
              <w:spacing w:before="15"/>
              <w:jc w:val="both"/>
              <w:rPr>
                <w:sz w:val="24"/>
                <w:szCs w:val="24"/>
              </w:rPr>
            </w:pPr>
            <w:r>
              <w:rPr>
                <w:sz w:val="24"/>
                <w:szCs w:val="24"/>
              </w:rPr>
              <w:t>общеподстанционный пункт управления</w:t>
            </w:r>
          </w:p>
        </w:tc>
      </w:tr>
      <w:tr w:rsidR="00977FE2" w14:paraId="213A5BC2" w14:textId="77777777">
        <w:trPr>
          <w:gridBefore w:val="1"/>
          <w:wBefore w:w="7" w:type="dxa"/>
          <w:trHeight w:val="278"/>
        </w:trPr>
        <w:tc>
          <w:tcPr>
            <w:tcW w:w="1505" w:type="dxa"/>
            <w:vAlign w:val="center"/>
          </w:tcPr>
          <w:p w14:paraId="386889B7" w14:textId="77777777" w:rsidR="00977FE2" w:rsidRDefault="00D46F42">
            <w:pPr>
              <w:pStyle w:val="TableParagraph"/>
              <w:spacing w:before="20"/>
              <w:ind w:firstLine="299"/>
              <w:rPr>
                <w:sz w:val="24"/>
                <w:szCs w:val="24"/>
              </w:rPr>
            </w:pPr>
            <w:r>
              <w:rPr>
                <w:sz w:val="24"/>
                <w:szCs w:val="24"/>
              </w:rPr>
              <w:t>ОРД</w:t>
            </w:r>
          </w:p>
        </w:tc>
        <w:tc>
          <w:tcPr>
            <w:tcW w:w="7724" w:type="dxa"/>
          </w:tcPr>
          <w:p w14:paraId="1D780A93" w14:textId="77777777" w:rsidR="00977FE2" w:rsidRDefault="00D46F42">
            <w:pPr>
              <w:pStyle w:val="TableParagraph"/>
              <w:spacing w:before="20"/>
              <w:jc w:val="both"/>
              <w:rPr>
                <w:sz w:val="24"/>
                <w:szCs w:val="24"/>
              </w:rPr>
            </w:pPr>
            <w:r>
              <w:rPr>
                <w:sz w:val="24"/>
                <w:szCs w:val="24"/>
              </w:rPr>
              <w:t>организационно-распорядительный документ</w:t>
            </w:r>
          </w:p>
        </w:tc>
      </w:tr>
      <w:tr w:rsidR="00977FE2" w14:paraId="7CDB20F3" w14:textId="77777777">
        <w:trPr>
          <w:gridBefore w:val="1"/>
          <w:wBefore w:w="7" w:type="dxa"/>
          <w:trHeight w:val="326"/>
        </w:trPr>
        <w:tc>
          <w:tcPr>
            <w:tcW w:w="1505" w:type="dxa"/>
            <w:vAlign w:val="center"/>
          </w:tcPr>
          <w:p w14:paraId="56DED759" w14:textId="77777777" w:rsidR="00977FE2" w:rsidRDefault="00D46F42">
            <w:pPr>
              <w:pStyle w:val="TableParagraph"/>
              <w:spacing w:before="20"/>
              <w:ind w:firstLine="299"/>
              <w:rPr>
                <w:sz w:val="24"/>
                <w:szCs w:val="24"/>
              </w:rPr>
            </w:pPr>
            <w:r>
              <w:rPr>
                <w:sz w:val="24"/>
                <w:szCs w:val="24"/>
              </w:rPr>
              <w:t>ОРЭ</w:t>
            </w:r>
          </w:p>
        </w:tc>
        <w:tc>
          <w:tcPr>
            <w:tcW w:w="7724" w:type="dxa"/>
          </w:tcPr>
          <w:p w14:paraId="3DF8622D" w14:textId="77777777" w:rsidR="00977FE2" w:rsidRDefault="00D46F42">
            <w:pPr>
              <w:pStyle w:val="TableParagraph"/>
              <w:spacing w:before="20"/>
              <w:jc w:val="both"/>
              <w:rPr>
                <w:sz w:val="24"/>
                <w:szCs w:val="24"/>
              </w:rPr>
            </w:pPr>
            <w:r>
              <w:rPr>
                <w:sz w:val="24"/>
                <w:szCs w:val="24"/>
              </w:rPr>
              <w:t>оптовый рынок электроэнергии</w:t>
            </w:r>
          </w:p>
        </w:tc>
      </w:tr>
      <w:tr w:rsidR="00977FE2" w14:paraId="2CAAA7FA" w14:textId="77777777">
        <w:trPr>
          <w:gridBefore w:val="1"/>
          <w:wBefore w:w="7" w:type="dxa"/>
          <w:trHeight w:val="230"/>
        </w:trPr>
        <w:tc>
          <w:tcPr>
            <w:tcW w:w="1505" w:type="dxa"/>
            <w:vAlign w:val="center"/>
          </w:tcPr>
          <w:p w14:paraId="7D8C0ADA" w14:textId="77777777" w:rsidR="00977FE2" w:rsidRDefault="00D46F42">
            <w:pPr>
              <w:pStyle w:val="TableParagraph"/>
              <w:spacing w:before="20"/>
              <w:ind w:firstLine="299"/>
              <w:rPr>
                <w:sz w:val="24"/>
                <w:szCs w:val="24"/>
              </w:rPr>
            </w:pPr>
            <w:r>
              <w:rPr>
                <w:sz w:val="24"/>
                <w:szCs w:val="24"/>
              </w:rPr>
              <w:t>ОТР</w:t>
            </w:r>
          </w:p>
        </w:tc>
        <w:tc>
          <w:tcPr>
            <w:tcW w:w="7724" w:type="dxa"/>
          </w:tcPr>
          <w:p w14:paraId="008941B7" w14:textId="77777777" w:rsidR="00977FE2" w:rsidRDefault="00D46F42">
            <w:pPr>
              <w:pStyle w:val="TableParagraph"/>
              <w:spacing w:before="20"/>
              <w:jc w:val="both"/>
              <w:rPr>
                <w:sz w:val="24"/>
                <w:szCs w:val="24"/>
              </w:rPr>
            </w:pPr>
            <w:r>
              <w:rPr>
                <w:sz w:val="24"/>
                <w:szCs w:val="24"/>
              </w:rPr>
              <w:t>основные технические решения</w:t>
            </w:r>
          </w:p>
        </w:tc>
      </w:tr>
      <w:tr w:rsidR="00977FE2" w14:paraId="3952D7C3" w14:textId="77777777">
        <w:trPr>
          <w:gridBefore w:val="1"/>
          <w:wBefore w:w="7" w:type="dxa"/>
          <w:trHeight w:val="273"/>
        </w:trPr>
        <w:tc>
          <w:tcPr>
            <w:tcW w:w="1505" w:type="dxa"/>
            <w:vAlign w:val="center"/>
          </w:tcPr>
          <w:p w14:paraId="29FAF8E4" w14:textId="77777777" w:rsidR="00977FE2" w:rsidRDefault="00D46F42">
            <w:pPr>
              <w:pStyle w:val="TableParagraph"/>
              <w:spacing w:before="20"/>
              <w:ind w:firstLine="299"/>
              <w:rPr>
                <w:sz w:val="24"/>
                <w:szCs w:val="24"/>
              </w:rPr>
            </w:pPr>
            <w:r>
              <w:rPr>
                <w:sz w:val="24"/>
                <w:szCs w:val="24"/>
              </w:rPr>
              <w:t>ПА</w:t>
            </w:r>
          </w:p>
        </w:tc>
        <w:tc>
          <w:tcPr>
            <w:tcW w:w="7724" w:type="dxa"/>
          </w:tcPr>
          <w:p w14:paraId="1C2B045B" w14:textId="77777777" w:rsidR="00977FE2" w:rsidRDefault="00D46F42">
            <w:pPr>
              <w:pStyle w:val="TableParagraph"/>
              <w:spacing w:before="15"/>
              <w:jc w:val="both"/>
              <w:rPr>
                <w:sz w:val="24"/>
                <w:szCs w:val="24"/>
              </w:rPr>
            </w:pPr>
            <w:r>
              <w:rPr>
                <w:sz w:val="24"/>
                <w:szCs w:val="24"/>
              </w:rPr>
              <w:t>противоаварийная автоматика</w:t>
            </w:r>
          </w:p>
        </w:tc>
      </w:tr>
      <w:tr w:rsidR="00977FE2" w14:paraId="040FF401" w14:textId="77777777">
        <w:trPr>
          <w:gridBefore w:val="1"/>
          <w:wBefore w:w="7" w:type="dxa"/>
          <w:trHeight w:val="321"/>
        </w:trPr>
        <w:tc>
          <w:tcPr>
            <w:tcW w:w="1505" w:type="dxa"/>
            <w:vAlign w:val="center"/>
          </w:tcPr>
          <w:p w14:paraId="3A2C149E" w14:textId="77777777" w:rsidR="00977FE2" w:rsidRDefault="00D46F42">
            <w:pPr>
              <w:pStyle w:val="TableParagraph"/>
              <w:spacing w:before="20"/>
              <w:ind w:firstLine="299"/>
              <w:rPr>
                <w:sz w:val="24"/>
                <w:szCs w:val="24"/>
              </w:rPr>
            </w:pPr>
            <w:r>
              <w:rPr>
                <w:sz w:val="24"/>
                <w:szCs w:val="24"/>
              </w:rPr>
              <w:t>ПД</w:t>
            </w:r>
          </w:p>
        </w:tc>
        <w:tc>
          <w:tcPr>
            <w:tcW w:w="7724" w:type="dxa"/>
          </w:tcPr>
          <w:p w14:paraId="481FB92E" w14:textId="77777777" w:rsidR="00977FE2" w:rsidRDefault="00D46F42">
            <w:pPr>
              <w:pStyle w:val="TableParagraph"/>
              <w:spacing w:before="20"/>
              <w:jc w:val="both"/>
              <w:rPr>
                <w:sz w:val="24"/>
                <w:szCs w:val="24"/>
              </w:rPr>
            </w:pPr>
            <w:r>
              <w:rPr>
                <w:sz w:val="24"/>
                <w:szCs w:val="24"/>
              </w:rPr>
              <w:t>проектная документация</w:t>
            </w:r>
          </w:p>
        </w:tc>
      </w:tr>
      <w:tr w:rsidR="00977FE2" w14:paraId="4DC406A5" w14:textId="77777777">
        <w:trPr>
          <w:gridBefore w:val="1"/>
          <w:wBefore w:w="7" w:type="dxa"/>
          <w:trHeight w:val="273"/>
        </w:trPr>
        <w:tc>
          <w:tcPr>
            <w:tcW w:w="1505" w:type="dxa"/>
            <w:vAlign w:val="center"/>
          </w:tcPr>
          <w:p w14:paraId="7310791E" w14:textId="77777777" w:rsidR="00977FE2" w:rsidRDefault="00D46F42">
            <w:pPr>
              <w:pStyle w:val="TableParagraph"/>
              <w:spacing w:before="20"/>
              <w:ind w:firstLine="299"/>
              <w:rPr>
                <w:sz w:val="24"/>
                <w:szCs w:val="24"/>
              </w:rPr>
            </w:pPr>
            <w:r>
              <w:rPr>
                <w:sz w:val="24"/>
                <w:szCs w:val="24"/>
              </w:rPr>
              <w:lastRenderedPageBreak/>
              <w:t>ПКЭ</w:t>
            </w:r>
          </w:p>
        </w:tc>
        <w:tc>
          <w:tcPr>
            <w:tcW w:w="7724" w:type="dxa"/>
          </w:tcPr>
          <w:p w14:paraId="5A035AEC" w14:textId="77777777" w:rsidR="00977FE2" w:rsidRDefault="00D46F42">
            <w:pPr>
              <w:pStyle w:val="TableParagraph"/>
              <w:spacing w:before="20"/>
              <w:jc w:val="both"/>
              <w:rPr>
                <w:sz w:val="24"/>
                <w:szCs w:val="24"/>
              </w:rPr>
            </w:pPr>
            <w:r>
              <w:rPr>
                <w:sz w:val="24"/>
                <w:szCs w:val="24"/>
              </w:rPr>
              <w:t>показатель качества электроэнергии</w:t>
            </w:r>
          </w:p>
        </w:tc>
      </w:tr>
      <w:tr w:rsidR="00977FE2" w14:paraId="514E3238" w14:textId="77777777">
        <w:trPr>
          <w:gridBefore w:val="1"/>
          <w:wBefore w:w="7" w:type="dxa"/>
          <w:trHeight w:val="273"/>
        </w:trPr>
        <w:tc>
          <w:tcPr>
            <w:tcW w:w="1505" w:type="dxa"/>
            <w:vAlign w:val="center"/>
          </w:tcPr>
          <w:p w14:paraId="743FCBE5" w14:textId="77777777" w:rsidR="00977FE2" w:rsidRDefault="00D46F42">
            <w:pPr>
              <w:pStyle w:val="TableParagraph"/>
              <w:spacing w:before="20"/>
              <w:ind w:firstLine="299"/>
              <w:rPr>
                <w:sz w:val="24"/>
                <w:szCs w:val="24"/>
              </w:rPr>
            </w:pPr>
            <w:r>
              <w:rPr>
                <w:sz w:val="24"/>
                <w:szCs w:val="24"/>
              </w:rPr>
              <w:t>ПМЭС</w:t>
            </w:r>
          </w:p>
        </w:tc>
        <w:tc>
          <w:tcPr>
            <w:tcW w:w="7724" w:type="dxa"/>
          </w:tcPr>
          <w:p w14:paraId="4E7DF5DE" w14:textId="77777777" w:rsidR="00977FE2" w:rsidRDefault="00D46F42">
            <w:pPr>
              <w:pStyle w:val="TableParagraph"/>
              <w:spacing w:before="20"/>
              <w:jc w:val="both"/>
              <w:rPr>
                <w:sz w:val="24"/>
                <w:szCs w:val="24"/>
              </w:rPr>
            </w:pPr>
            <w:r>
              <w:rPr>
                <w:sz w:val="24"/>
                <w:szCs w:val="24"/>
              </w:rPr>
              <w:t>предприятие магистральных электрических сетей</w:t>
            </w:r>
          </w:p>
        </w:tc>
      </w:tr>
      <w:tr w:rsidR="00977FE2" w14:paraId="7DDAD3BB" w14:textId="77777777">
        <w:trPr>
          <w:gridBefore w:val="1"/>
          <w:wBefore w:w="7" w:type="dxa"/>
          <w:trHeight w:val="278"/>
        </w:trPr>
        <w:tc>
          <w:tcPr>
            <w:tcW w:w="1505" w:type="dxa"/>
            <w:vAlign w:val="center"/>
          </w:tcPr>
          <w:p w14:paraId="3FE96FC0" w14:textId="77777777" w:rsidR="00977FE2" w:rsidRDefault="00D46F42">
            <w:pPr>
              <w:pStyle w:val="TableParagraph"/>
              <w:spacing w:before="20"/>
              <w:ind w:firstLine="299"/>
              <w:rPr>
                <w:sz w:val="24"/>
                <w:szCs w:val="24"/>
              </w:rPr>
            </w:pPr>
            <w:r>
              <w:rPr>
                <w:sz w:val="24"/>
                <w:szCs w:val="24"/>
              </w:rPr>
              <w:t>ПО</w:t>
            </w:r>
          </w:p>
        </w:tc>
        <w:tc>
          <w:tcPr>
            <w:tcW w:w="7724" w:type="dxa"/>
          </w:tcPr>
          <w:p w14:paraId="7970F7AE" w14:textId="77777777" w:rsidR="00977FE2" w:rsidRDefault="00D46F42">
            <w:pPr>
              <w:pStyle w:val="TableParagraph"/>
              <w:spacing w:before="20"/>
              <w:jc w:val="both"/>
              <w:rPr>
                <w:sz w:val="24"/>
                <w:szCs w:val="24"/>
              </w:rPr>
            </w:pPr>
            <w:r>
              <w:rPr>
                <w:sz w:val="24"/>
                <w:szCs w:val="24"/>
              </w:rPr>
              <w:t>программное обеспечение</w:t>
            </w:r>
          </w:p>
        </w:tc>
      </w:tr>
      <w:tr w:rsidR="00977FE2" w14:paraId="1CCE05B9" w14:textId="77777777">
        <w:trPr>
          <w:gridBefore w:val="1"/>
          <w:wBefore w:w="7" w:type="dxa"/>
          <w:trHeight w:val="278"/>
        </w:trPr>
        <w:tc>
          <w:tcPr>
            <w:tcW w:w="1505" w:type="dxa"/>
            <w:vAlign w:val="center"/>
          </w:tcPr>
          <w:p w14:paraId="4EF9A126" w14:textId="77777777" w:rsidR="00977FE2" w:rsidRDefault="00D46F42">
            <w:pPr>
              <w:pStyle w:val="TableParagraph"/>
              <w:spacing w:before="20"/>
              <w:ind w:firstLine="299"/>
              <w:rPr>
                <w:sz w:val="24"/>
                <w:szCs w:val="24"/>
              </w:rPr>
            </w:pPr>
            <w:r>
              <w:rPr>
                <w:sz w:val="24"/>
                <w:szCs w:val="24"/>
              </w:rPr>
              <w:t>ПОС</w:t>
            </w:r>
          </w:p>
        </w:tc>
        <w:tc>
          <w:tcPr>
            <w:tcW w:w="7724" w:type="dxa"/>
          </w:tcPr>
          <w:p w14:paraId="59A7FE27" w14:textId="77777777" w:rsidR="00977FE2" w:rsidRDefault="00D46F42">
            <w:pPr>
              <w:pStyle w:val="TableParagraph"/>
              <w:spacing w:before="20"/>
              <w:jc w:val="both"/>
              <w:rPr>
                <w:sz w:val="24"/>
                <w:szCs w:val="24"/>
              </w:rPr>
            </w:pPr>
            <w:r>
              <w:rPr>
                <w:sz w:val="24"/>
                <w:szCs w:val="24"/>
              </w:rPr>
              <w:t>проект организации строительства</w:t>
            </w:r>
          </w:p>
        </w:tc>
      </w:tr>
      <w:tr w:rsidR="00977FE2" w14:paraId="2D27F8BF" w14:textId="77777777">
        <w:trPr>
          <w:gridBefore w:val="1"/>
          <w:wBefore w:w="7" w:type="dxa"/>
          <w:trHeight w:val="278"/>
        </w:trPr>
        <w:tc>
          <w:tcPr>
            <w:tcW w:w="1505" w:type="dxa"/>
            <w:vAlign w:val="center"/>
          </w:tcPr>
          <w:p w14:paraId="26BE3EBC" w14:textId="77777777" w:rsidR="00977FE2" w:rsidRDefault="00D46F42">
            <w:pPr>
              <w:pStyle w:val="TableParagraph"/>
              <w:spacing w:before="20"/>
              <w:ind w:firstLine="299"/>
              <w:rPr>
                <w:sz w:val="24"/>
                <w:szCs w:val="24"/>
              </w:rPr>
            </w:pPr>
            <w:r>
              <w:rPr>
                <w:sz w:val="24"/>
                <w:szCs w:val="24"/>
              </w:rPr>
              <w:t>ПС</w:t>
            </w:r>
          </w:p>
        </w:tc>
        <w:tc>
          <w:tcPr>
            <w:tcW w:w="7724" w:type="dxa"/>
          </w:tcPr>
          <w:p w14:paraId="6B79726F" w14:textId="77777777" w:rsidR="00977FE2" w:rsidRDefault="00D46F42">
            <w:pPr>
              <w:pStyle w:val="TableParagraph"/>
              <w:spacing w:before="20"/>
              <w:jc w:val="both"/>
              <w:rPr>
                <w:sz w:val="24"/>
                <w:szCs w:val="24"/>
              </w:rPr>
            </w:pPr>
            <w:r>
              <w:rPr>
                <w:sz w:val="24"/>
                <w:szCs w:val="24"/>
              </w:rPr>
              <w:t>подстанция</w:t>
            </w:r>
          </w:p>
        </w:tc>
      </w:tr>
      <w:tr w:rsidR="00977FE2" w14:paraId="3097A6C0" w14:textId="77777777">
        <w:trPr>
          <w:gridBefore w:val="1"/>
          <w:wBefore w:w="7" w:type="dxa"/>
          <w:trHeight w:val="273"/>
        </w:trPr>
        <w:tc>
          <w:tcPr>
            <w:tcW w:w="1505" w:type="dxa"/>
            <w:vAlign w:val="center"/>
          </w:tcPr>
          <w:p w14:paraId="717E8AEE" w14:textId="77777777" w:rsidR="00977FE2" w:rsidRDefault="00D46F42">
            <w:pPr>
              <w:pStyle w:val="TableParagraph"/>
              <w:spacing w:before="20"/>
              <w:ind w:firstLine="299"/>
              <w:rPr>
                <w:sz w:val="24"/>
                <w:szCs w:val="24"/>
              </w:rPr>
            </w:pPr>
            <w:r>
              <w:rPr>
                <w:sz w:val="24"/>
                <w:szCs w:val="24"/>
              </w:rPr>
              <w:t>ПТЭ</w:t>
            </w:r>
          </w:p>
        </w:tc>
        <w:tc>
          <w:tcPr>
            <w:tcW w:w="7724" w:type="dxa"/>
          </w:tcPr>
          <w:p w14:paraId="1EA4BA9C" w14:textId="77777777" w:rsidR="00977FE2" w:rsidRDefault="00D46F42">
            <w:pPr>
              <w:pStyle w:val="TableParagraph"/>
              <w:spacing w:before="20"/>
              <w:jc w:val="both"/>
              <w:rPr>
                <w:sz w:val="24"/>
                <w:szCs w:val="24"/>
              </w:rPr>
            </w:pPr>
            <w:r>
              <w:rPr>
                <w:sz w:val="24"/>
                <w:szCs w:val="24"/>
              </w:rPr>
              <w:t>правила технической эксплуатации</w:t>
            </w:r>
          </w:p>
        </w:tc>
      </w:tr>
      <w:tr w:rsidR="00977FE2" w14:paraId="16A5ABF8" w14:textId="77777777">
        <w:trPr>
          <w:gridBefore w:val="1"/>
          <w:wBefore w:w="7" w:type="dxa"/>
          <w:trHeight w:val="278"/>
        </w:trPr>
        <w:tc>
          <w:tcPr>
            <w:tcW w:w="1505" w:type="dxa"/>
            <w:vAlign w:val="center"/>
          </w:tcPr>
          <w:p w14:paraId="44E4D071" w14:textId="77777777" w:rsidR="00977FE2" w:rsidRDefault="00D46F42">
            <w:pPr>
              <w:pStyle w:val="TableParagraph"/>
              <w:spacing w:before="20"/>
              <w:ind w:firstLine="299"/>
              <w:rPr>
                <w:sz w:val="24"/>
                <w:szCs w:val="24"/>
              </w:rPr>
            </w:pPr>
            <w:r>
              <w:rPr>
                <w:sz w:val="24"/>
                <w:szCs w:val="24"/>
              </w:rPr>
              <w:t>ПУЭ</w:t>
            </w:r>
          </w:p>
        </w:tc>
        <w:tc>
          <w:tcPr>
            <w:tcW w:w="7724" w:type="dxa"/>
          </w:tcPr>
          <w:p w14:paraId="191D5DD6" w14:textId="77777777" w:rsidR="00977FE2" w:rsidRDefault="00D46F42">
            <w:pPr>
              <w:pStyle w:val="TableParagraph"/>
              <w:spacing w:before="20"/>
              <w:jc w:val="both"/>
              <w:rPr>
                <w:sz w:val="24"/>
                <w:szCs w:val="24"/>
              </w:rPr>
            </w:pPr>
            <w:r>
              <w:rPr>
                <w:sz w:val="24"/>
                <w:szCs w:val="24"/>
              </w:rPr>
              <w:t>правила устройства электроустановок</w:t>
            </w:r>
          </w:p>
        </w:tc>
      </w:tr>
      <w:tr w:rsidR="00977FE2" w14:paraId="14052358" w14:textId="77777777">
        <w:trPr>
          <w:gridBefore w:val="1"/>
          <w:wBefore w:w="7" w:type="dxa"/>
          <w:trHeight w:val="268"/>
        </w:trPr>
        <w:tc>
          <w:tcPr>
            <w:tcW w:w="1505" w:type="dxa"/>
            <w:vAlign w:val="center"/>
          </w:tcPr>
          <w:p w14:paraId="6CC2F8AC" w14:textId="77777777" w:rsidR="00977FE2" w:rsidRDefault="00D46F42">
            <w:pPr>
              <w:pStyle w:val="TableParagraph"/>
              <w:spacing w:before="20"/>
              <w:ind w:firstLine="299"/>
              <w:rPr>
                <w:sz w:val="24"/>
                <w:szCs w:val="24"/>
              </w:rPr>
            </w:pPr>
            <w:r>
              <w:rPr>
                <w:sz w:val="24"/>
                <w:szCs w:val="24"/>
              </w:rPr>
              <w:t>РА</w:t>
            </w:r>
          </w:p>
        </w:tc>
        <w:tc>
          <w:tcPr>
            <w:tcW w:w="7724" w:type="dxa"/>
          </w:tcPr>
          <w:p w14:paraId="0ECAC570" w14:textId="77777777" w:rsidR="00977FE2" w:rsidRDefault="00D46F42">
            <w:pPr>
              <w:pStyle w:val="TableParagraph"/>
              <w:spacing w:before="15"/>
              <w:jc w:val="both"/>
              <w:rPr>
                <w:sz w:val="24"/>
                <w:szCs w:val="24"/>
              </w:rPr>
            </w:pPr>
            <w:r>
              <w:rPr>
                <w:sz w:val="24"/>
                <w:szCs w:val="24"/>
              </w:rPr>
              <w:t>режимная автоматика</w:t>
            </w:r>
          </w:p>
        </w:tc>
      </w:tr>
      <w:tr w:rsidR="00977FE2" w14:paraId="4E6A0970" w14:textId="77777777">
        <w:trPr>
          <w:gridBefore w:val="1"/>
          <w:wBefore w:w="7" w:type="dxa"/>
          <w:trHeight w:val="278"/>
        </w:trPr>
        <w:tc>
          <w:tcPr>
            <w:tcW w:w="1505" w:type="dxa"/>
            <w:vAlign w:val="center"/>
          </w:tcPr>
          <w:p w14:paraId="2429AFA7" w14:textId="77777777" w:rsidR="00977FE2" w:rsidRDefault="00D46F42">
            <w:pPr>
              <w:pStyle w:val="TableParagraph"/>
              <w:spacing w:before="20"/>
              <w:ind w:firstLine="299"/>
              <w:rPr>
                <w:sz w:val="24"/>
                <w:szCs w:val="24"/>
              </w:rPr>
            </w:pPr>
            <w:r>
              <w:rPr>
                <w:sz w:val="24"/>
                <w:szCs w:val="24"/>
              </w:rPr>
              <w:t>РАС</w:t>
            </w:r>
          </w:p>
        </w:tc>
        <w:tc>
          <w:tcPr>
            <w:tcW w:w="7724" w:type="dxa"/>
          </w:tcPr>
          <w:p w14:paraId="6E44547C" w14:textId="77777777" w:rsidR="00977FE2" w:rsidRDefault="00D46F42">
            <w:pPr>
              <w:pStyle w:val="TableParagraph"/>
              <w:spacing w:before="20"/>
              <w:jc w:val="both"/>
              <w:rPr>
                <w:sz w:val="24"/>
                <w:szCs w:val="24"/>
              </w:rPr>
            </w:pPr>
            <w:r>
              <w:rPr>
                <w:sz w:val="24"/>
                <w:szCs w:val="24"/>
              </w:rPr>
              <w:t>регистратор аварийных событий</w:t>
            </w:r>
          </w:p>
        </w:tc>
      </w:tr>
      <w:tr w:rsidR="00977FE2" w14:paraId="59D39F11" w14:textId="77777777">
        <w:trPr>
          <w:gridBefore w:val="1"/>
          <w:wBefore w:w="7" w:type="dxa"/>
          <w:trHeight w:val="326"/>
        </w:trPr>
        <w:tc>
          <w:tcPr>
            <w:tcW w:w="1505" w:type="dxa"/>
            <w:vAlign w:val="center"/>
          </w:tcPr>
          <w:p w14:paraId="54F8F935" w14:textId="77777777" w:rsidR="00977FE2" w:rsidRDefault="00D46F42">
            <w:pPr>
              <w:pStyle w:val="TableParagraph"/>
              <w:spacing w:before="20"/>
              <w:ind w:firstLine="299"/>
              <w:rPr>
                <w:sz w:val="24"/>
                <w:szCs w:val="24"/>
              </w:rPr>
            </w:pPr>
            <w:r>
              <w:rPr>
                <w:sz w:val="24"/>
                <w:szCs w:val="24"/>
              </w:rPr>
              <w:t>РД</w:t>
            </w:r>
          </w:p>
        </w:tc>
        <w:tc>
          <w:tcPr>
            <w:tcW w:w="7724" w:type="dxa"/>
          </w:tcPr>
          <w:p w14:paraId="6E7D5931" w14:textId="77777777" w:rsidR="00977FE2" w:rsidRDefault="00D46F42">
            <w:pPr>
              <w:pStyle w:val="TableParagraph"/>
              <w:spacing w:before="20"/>
              <w:jc w:val="both"/>
              <w:rPr>
                <w:sz w:val="24"/>
                <w:szCs w:val="24"/>
              </w:rPr>
            </w:pPr>
            <w:r>
              <w:rPr>
                <w:sz w:val="24"/>
                <w:szCs w:val="24"/>
              </w:rPr>
              <w:t xml:space="preserve"> рабочая документация</w:t>
            </w:r>
          </w:p>
        </w:tc>
      </w:tr>
      <w:tr w:rsidR="00977FE2" w14:paraId="231F88CC" w14:textId="77777777">
        <w:trPr>
          <w:gridBefore w:val="1"/>
          <w:wBefore w:w="7" w:type="dxa"/>
          <w:trHeight w:val="244"/>
        </w:trPr>
        <w:tc>
          <w:tcPr>
            <w:tcW w:w="1505" w:type="dxa"/>
            <w:vAlign w:val="center"/>
          </w:tcPr>
          <w:p w14:paraId="268A292B" w14:textId="77777777" w:rsidR="00977FE2" w:rsidRDefault="00D46F42">
            <w:pPr>
              <w:pStyle w:val="TableParagraph"/>
              <w:spacing w:before="20"/>
              <w:ind w:firstLine="299"/>
              <w:rPr>
                <w:sz w:val="24"/>
                <w:szCs w:val="24"/>
              </w:rPr>
            </w:pPr>
            <w:r>
              <w:rPr>
                <w:sz w:val="24"/>
                <w:szCs w:val="24"/>
              </w:rPr>
              <w:t>РЗ</w:t>
            </w:r>
          </w:p>
        </w:tc>
        <w:tc>
          <w:tcPr>
            <w:tcW w:w="7724" w:type="dxa"/>
          </w:tcPr>
          <w:p w14:paraId="1D5A0FDE" w14:textId="77777777" w:rsidR="00977FE2" w:rsidRDefault="00D46F42">
            <w:pPr>
              <w:pStyle w:val="TableParagraph"/>
              <w:spacing w:before="20"/>
              <w:jc w:val="both"/>
              <w:rPr>
                <w:sz w:val="24"/>
                <w:szCs w:val="24"/>
              </w:rPr>
            </w:pPr>
            <w:r>
              <w:rPr>
                <w:sz w:val="24"/>
                <w:szCs w:val="24"/>
              </w:rPr>
              <w:t>релейная защита</w:t>
            </w:r>
          </w:p>
        </w:tc>
      </w:tr>
      <w:tr w:rsidR="00977FE2" w14:paraId="76E76385" w14:textId="77777777">
        <w:trPr>
          <w:gridBefore w:val="1"/>
          <w:wBefore w:w="7" w:type="dxa"/>
          <w:trHeight w:val="321"/>
        </w:trPr>
        <w:tc>
          <w:tcPr>
            <w:tcW w:w="1505" w:type="dxa"/>
            <w:vAlign w:val="center"/>
          </w:tcPr>
          <w:p w14:paraId="0BCFC916" w14:textId="77777777" w:rsidR="00977FE2" w:rsidRDefault="00D46F42">
            <w:pPr>
              <w:pStyle w:val="TableParagraph"/>
              <w:spacing w:before="20"/>
              <w:ind w:firstLine="299"/>
              <w:rPr>
                <w:sz w:val="24"/>
                <w:szCs w:val="24"/>
              </w:rPr>
            </w:pPr>
            <w:r>
              <w:rPr>
                <w:sz w:val="24"/>
                <w:szCs w:val="24"/>
              </w:rPr>
              <w:t>РСК</w:t>
            </w:r>
          </w:p>
        </w:tc>
        <w:tc>
          <w:tcPr>
            <w:tcW w:w="7724" w:type="dxa"/>
          </w:tcPr>
          <w:p w14:paraId="3D6215B4" w14:textId="77777777" w:rsidR="00977FE2" w:rsidRDefault="00D46F42">
            <w:pPr>
              <w:pStyle w:val="TableParagraph"/>
              <w:spacing w:before="15"/>
              <w:jc w:val="both"/>
              <w:rPr>
                <w:sz w:val="24"/>
                <w:szCs w:val="24"/>
              </w:rPr>
            </w:pPr>
            <w:r>
              <w:rPr>
                <w:sz w:val="24"/>
                <w:szCs w:val="24"/>
              </w:rPr>
              <w:t xml:space="preserve"> распределительная сетевая компания</w:t>
            </w:r>
          </w:p>
        </w:tc>
      </w:tr>
      <w:tr w:rsidR="00977FE2" w14:paraId="2CAA9B68" w14:textId="77777777">
        <w:trPr>
          <w:gridBefore w:val="1"/>
          <w:wBefore w:w="7" w:type="dxa"/>
          <w:trHeight w:val="225"/>
        </w:trPr>
        <w:tc>
          <w:tcPr>
            <w:tcW w:w="1505" w:type="dxa"/>
            <w:vAlign w:val="center"/>
          </w:tcPr>
          <w:p w14:paraId="25E1C9F2" w14:textId="77777777" w:rsidR="00977FE2" w:rsidRDefault="00D46F42">
            <w:pPr>
              <w:pStyle w:val="TableParagraph"/>
              <w:spacing w:before="20"/>
              <w:ind w:firstLine="299"/>
              <w:rPr>
                <w:sz w:val="24"/>
                <w:szCs w:val="24"/>
              </w:rPr>
            </w:pPr>
            <w:r>
              <w:rPr>
                <w:sz w:val="24"/>
                <w:szCs w:val="24"/>
              </w:rPr>
              <w:t>РУ</w:t>
            </w:r>
          </w:p>
        </w:tc>
        <w:tc>
          <w:tcPr>
            <w:tcW w:w="7724" w:type="dxa"/>
          </w:tcPr>
          <w:p w14:paraId="620D20A7" w14:textId="77777777" w:rsidR="00977FE2" w:rsidRDefault="00D46F42">
            <w:pPr>
              <w:pStyle w:val="TableParagraph"/>
              <w:spacing w:before="20"/>
              <w:jc w:val="both"/>
              <w:rPr>
                <w:sz w:val="24"/>
                <w:szCs w:val="24"/>
              </w:rPr>
            </w:pPr>
            <w:r>
              <w:rPr>
                <w:sz w:val="24"/>
                <w:szCs w:val="24"/>
              </w:rPr>
              <w:t>распределительное устройство</w:t>
            </w:r>
          </w:p>
        </w:tc>
      </w:tr>
      <w:tr w:rsidR="00977FE2" w14:paraId="0D11C6F0" w14:textId="77777777">
        <w:trPr>
          <w:gridBefore w:val="1"/>
          <w:wBefore w:w="7" w:type="dxa"/>
          <w:trHeight w:val="278"/>
        </w:trPr>
        <w:tc>
          <w:tcPr>
            <w:tcW w:w="1505" w:type="dxa"/>
            <w:vAlign w:val="center"/>
          </w:tcPr>
          <w:p w14:paraId="2818BE79" w14:textId="77777777" w:rsidR="00977FE2" w:rsidRDefault="00D46F42">
            <w:pPr>
              <w:pStyle w:val="TableParagraph"/>
              <w:spacing w:before="20"/>
              <w:ind w:firstLine="299"/>
              <w:rPr>
                <w:sz w:val="24"/>
                <w:szCs w:val="24"/>
              </w:rPr>
            </w:pPr>
            <w:r>
              <w:rPr>
                <w:sz w:val="24"/>
                <w:szCs w:val="24"/>
              </w:rPr>
              <w:t>РЩ</w:t>
            </w:r>
          </w:p>
        </w:tc>
        <w:tc>
          <w:tcPr>
            <w:tcW w:w="7724" w:type="dxa"/>
          </w:tcPr>
          <w:p w14:paraId="584FEBB1" w14:textId="77777777" w:rsidR="00977FE2" w:rsidRDefault="00D46F42">
            <w:pPr>
              <w:pStyle w:val="TableParagraph"/>
              <w:spacing w:before="20"/>
              <w:jc w:val="both"/>
              <w:rPr>
                <w:sz w:val="24"/>
                <w:szCs w:val="24"/>
              </w:rPr>
            </w:pPr>
            <w:r>
              <w:rPr>
                <w:sz w:val="24"/>
                <w:szCs w:val="24"/>
              </w:rPr>
              <w:t>релейный щит</w:t>
            </w:r>
          </w:p>
        </w:tc>
      </w:tr>
      <w:tr w:rsidR="00977FE2" w14:paraId="0686AC78" w14:textId="77777777">
        <w:trPr>
          <w:gridBefore w:val="1"/>
          <w:wBefore w:w="7" w:type="dxa"/>
          <w:trHeight w:val="552"/>
        </w:trPr>
        <w:tc>
          <w:tcPr>
            <w:tcW w:w="1505" w:type="dxa"/>
            <w:vAlign w:val="center"/>
          </w:tcPr>
          <w:p w14:paraId="7E098C4C" w14:textId="77777777" w:rsidR="00977FE2" w:rsidRDefault="00D46F42">
            <w:pPr>
              <w:pStyle w:val="TableParagraph"/>
              <w:spacing w:before="20"/>
              <w:ind w:firstLine="299"/>
              <w:rPr>
                <w:sz w:val="24"/>
                <w:szCs w:val="24"/>
              </w:rPr>
            </w:pPr>
            <w:r>
              <w:rPr>
                <w:sz w:val="24"/>
                <w:szCs w:val="24"/>
              </w:rPr>
              <w:t>СИ</w:t>
            </w:r>
          </w:p>
        </w:tc>
        <w:tc>
          <w:tcPr>
            <w:tcW w:w="7724" w:type="dxa"/>
          </w:tcPr>
          <w:p w14:paraId="4F5838C5" w14:textId="77777777" w:rsidR="00977FE2" w:rsidRDefault="00D46F42">
            <w:pPr>
              <w:pStyle w:val="TableParagraph"/>
              <w:spacing w:before="20"/>
              <w:jc w:val="both"/>
              <w:rPr>
                <w:sz w:val="24"/>
                <w:szCs w:val="24"/>
              </w:rPr>
            </w:pPr>
            <w:r>
              <w:rPr>
                <w:sz w:val="24"/>
                <w:szCs w:val="24"/>
              </w:rPr>
              <w:t>средства измерения, включая измерительные системы и измерительные каналы измерительных систем</w:t>
            </w:r>
          </w:p>
        </w:tc>
      </w:tr>
      <w:tr w:rsidR="00977FE2" w14:paraId="5F4A531A" w14:textId="77777777">
        <w:trPr>
          <w:gridBefore w:val="1"/>
          <w:wBefore w:w="7" w:type="dxa"/>
          <w:trHeight w:val="273"/>
        </w:trPr>
        <w:tc>
          <w:tcPr>
            <w:tcW w:w="1505" w:type="dxa"/>
            <w:vAlign w:val="center"/>
          </w:tcPr>
          <w:p w14:paraId="77933555" w14:textId="77777777" w:rsidR="00977FE2" w:rsidRDefault="00D46F42">
            <w:pPr>
              <w:pStyle w:val="TableParagraph"/>
              <w:spacing w:before="20"/>
              <w:ind w:firstLine="299"/>
              <w:rPr>
                <w:sz w:val="24"/>
                <w:szCs w:val="24"/>
              </w:rPr>
            </w:pPr>
            <w:r>
              <w:rPr>
                <w:sz w:val="24"/>
                <w:szCs w:val="24"/>
              </w:rPr>
              <w:t>СКРМ</w:t>
            </w:r>
          </w:p>
        </w:tc>
        <w:tc>
          <w:tcPr>
            <w:tcW w:w="7724" w:type="dxa"/>
          </w:tcPr>
          <w:p w14:paraId="6571F17E" w14:textId="77777777" w:rsidR="00977FE2" w:rsidRDefault="00D46F42">
            <w:pPr>
              <w:pStyle w:val="TableParagraph"/>
              <w:spacing w:before="20"/>
              <w:jc w:val="both"/>
              <w:rPr>
                <w:sz w:val="24"/>
                <w:szCs w:val="24"/>
              </w:rPr>
            </w:pPr>
            <w:r>
              <w:rPr>
                <w:sz w:val="24"/>
                <w:szCs w:val="24"/>
              </w:rPr>
              <w:t>средства компенсации реактивной мощности</w:t>
            </w:r>
          </w:p>
        </w:tc>
      </w:tr>
      <w:tr w:rsidR="00977FE2" w14:paraId="3E7E2B0E" w14:textId="77777777">
        <w:trPr>
          <w:gridBefore w:val="1"/>
          <w:wBefore w:w="7" w:type="dxa"/>
          <w:trHeight w:val="316"/>
        </w:trPr>
        <w:tc>
          <w:tcPr>
            <w:tcW w:w="1505" w:type="dxa"/>
            <w:vAlign w:val="center"/>
          </w:tcPr>
          <w:p w14:paraId="4162EE9A" w14:textId="77777777" w:rsidR="00977FE2" w:rsidRDefault="00D46F42">
            <w:pPr>
              <w:pStyle w:val="TableParagraph"/>
              <w:spacing w:before="20"/>
              <w:ind w:firstLine="299"/>
              <w:rPr>
                <w:sz w:val="24"/>
                <w:szCs w:val="24"/>
              </w:rPr>
            </w:pPr>
            <w:r>
              <w:rPr>
                <w:sz w:val="24"/>
                <w:szCs w:val="24"/>
              </w:rPr>
              <w:t>СКС</w:t>
            </w:r>
          </w:p>
        </w:tc>
        <w:tc>
          <w:tcPr>
            <w:tcW w:w="7724" w:type="dxa"/>
          </w:tcPr>
          <w:p w14:paraId="0B6861D7" w14:textId="77777777" w:rsidR="00977FE2" w:rsidRDefault="00D46F42">
            <w:pPr>
              <w:pStyle w:val="TableParagraph"/>
              <w:spacing w:before="20"/>
              <w:jc w:val="both"/>
              <w:rPr>
                <w:sz w:val="24"/>
                <w:szCs w:val="24"/>
              </w:rPr>
            </w:pPr>
            <w:r>
              <w:rPr>
                <w:sz w:val="24"/>
                <w:szCs w:val="24"/>
              </w:rPr>
              <w:t>структурированная кабельная система</w:t>
            </w:r>
          </w:p>
        </w:tc>
      </w:tr>
      <w:tr w:rsidR="00977FE2" w14:paraId="79FDC533" w14:textId="77777777">
        <w:trPr>
          <w:gridBefore w:val="1"/>
          <w:wBefore w:w="7" w:type="dxa"/>
          <w:trHeight w:val="239"/>
        </w:trPr>
        <w:tc>
          <w:tcPr>
            <w:tcW w:w="1505" w:type="dxa"/>
            <w:vAlign w:val="center"/>
          </w:tcPr>
          <w:p w14:paraId="09468989" w14:textId="77777777" w:rsidR="00977FE2" w:rsidRDefault="00D46F42">
            <w:pPr>
              <w:pStyle w:val="TableParagraph"/>
              <w:spacing w:before="20"/>
              <w:ind w:firstLine="299"/>
              <w:rPr>
                <w:sz w:val="24"/>
                <w:szCs w:val="24"/>
              </w:rPr>
            </w:pPr>
            <w:r>
              <w:rPr>
                <w:sz w:val="24"/>
                <w:szCs w:val="24"/>
              </w:rPr>
              <w:t>СМ</w:t>
            </w:r>
          </w:p>
        </w:tc>
        <w:tc>
          <w:tcPr>
            <w:tcW w:w="7724" w:type="dxa"/>
          </w:tcPr>
          <w:p w14:paraId="72171140" w14:textId="77777777" w:rsidR="00977FE2" w:rsidRDefault="00D46F42">
            <w:pPr>
              <w:pStyle w:val="TableParagraph"/>
              <w:spacing w:before="20"/>
              <w:jc w:val="both"/>
              <w:rPr>
                <w:sz w:val="24"/>
                <w:szCs w:val="24"/>
              </w:rPr>
            </w:pPr>
            <w:r>
              <w:rPr>
                <w:sz w:val="24"/>
                <w:szCs w:val="24"/>
              </w:rPr>
              <w:t>система автоматической диагностики (мониторинга)</w:t>
            </w:r>
          </w:p>
        </w:tc>
      </w:tr>
      <w:tr w:rsidR="00977FE2" w14:paraId="647D1DA7" w14:textId="77777777">
        <w:trPr>
          <w:gridBefore w:val="1"/>
          <w:wBefore w:w="7" w:type="dxa"/>
          <w:trHeight w:val="278"/>
        </w:trPr>
        <w:tc>
          <w:tcPr>
            <w:tcW w:w="1505" w:type="dxa"/>
            <w:vAlign w:val="center"/>
          </w:tcPr>
          <w:p w14:paraId="17832699" w14:textId="77777777" w:rsidR="00977FE2" w:rsidRDefault="00D46F42">
            <w:pPr>
              <w:pStyle w:val="TableParagraph"/>
              <w:spacing w:before="20"/>
              <w:ind w:firstLine="299"/>
              <w:rPr>
                <w:sz w:val="24"/>
                <w:szCs w:val="24"/>
              </w:rPr>
            </w:pPr>
            <w:r>
              <w:rPr>
                <w:sz w:val="24"/>
                <w:szCs w:val="24"/>
              </w:rPr>
              <w:t>СН</w:t>
            </w:r>
          </w:p>
        </w:tc>
        <w:tc>
          <w:tcPr>
            <w:tcW w:w="7724" w:type="dxa"/>
          </w:tcPr>
          <w:p w14:paraId="1D6C72CE" w14:textId="77777777" w:rsidR="00977FE2" w:rsidRDefault="00D46F42">
            <w:pPr>
              <w:pStyle w:val="TableParagraph"/>
              <w:spacing w:before="20"/>
              <w:jc w:val="both"/>
              <w:rPr>
                <w:sz w:val="24"/>
                <w:szCs w:val="24"/>
              </w:rPr>
            </w:pPr>
            <w:r>
              <w:rPr>
                <w:sz w:val="24"/>
                <w:szCs w:val="24"/>
              </w:rPr>
              <w:t>собственные нужды</w:t>
            </w:r>
          </w:p>
        </w:tc>
      </w:tr>
      <w:tr w:rsidR="00977FE2" w14:paraId="63541364" w14:textId="77777777">
        <w:trPr>
          <w:gridBefore w:val="1"/>
          <w:wBefore w:w="7" w:type="dxa"/>
          <w:trHeight w:val="311"/>
        </w:trPr>
        <w:tc>
          <w:tcPr>
            <w:tcW w:w="1505" w:type="dxa"/>
            <w:vAlign w:val="center"/>
          </w:tcPr>
          <w:p w14:paraId="2EE78130" w14:textId="77777777" w:rsidR="00977FE2" w:rsidRDefault="00D46F42">
            <w:pPr>
              <w:pStyle w:val="TableParagraph"/>
              <w:spacing w:before="20"/>
              <w:ind w:firstLine="299"/>
              <w:rPr>
                <w:sz w:val="24"/>
                <w:szCs w:val="24"/>
              </w:rPr>
            </w:pPr>
            <w:r>
              <w:rPr>
                <w:sz w:val="24"/>
                <w:szCs w:val="24"/>
              </w:rPr>
              <w:t>СО (СТО)</w:t>
            </w:r>
          </w:p>
        </w:tc>
        <w:tc>
          <w:tcPr>
            <w:tcW w:w="7724" w:type="dxa"/>
          </w:tcPr>
          <w:p w14:paraId="0253C909" w14:textId="77777777" w:rsidR="00977FE2" w:rsidRDefault="00D46F42">
            <w:pPr>
              <w:pStyle w:val="TableParagraph"/>
              <w:spacing w:before="20"/>
              <w:jc w:val="both"/>
              <w:rPr>
                <w:sz w:val="24"/>
                <w:szCs w:val="24"/>
              </w:rPr>
            </w:pPr>
            <w:r>
              <w:rPr>
                <w:sz w:val="24"/>
                <w:szCs w:val="24"/>
              </w:rPr>
              <w:t>стандарт организации</w:t>
            </w:r>
          </w:p>
        </w:tc>
      </w:tr>
      <w:tr w:rsidR="00977FE2" w14:paraId="551D2916" w14:textId="77777777">
        <w:trPr>
          <w:gridBefore w:val="1"/>
          <w:wBefore w:w="7" w:type="dxa"/>
          <w:trHeight w:val="239"/>
        </w:trPr>
        <w:tc>
          <w:tcPr>
            <w:tcW w:w="1505" w:type="dxa"/>
            <w:vAlign w:val="center"/>
          </w:tcPr>
          <w:p w14:paraId="2B78DB38" w14:textId="77777777" w:rsidR="00977FE2" w:rsidRDefault="00D46F42">
            <w:pPr>
              <w:pStyle w:val="TableParagraph"/>
              <w:spacing w:before="20"/>
              <w:ind w:firstLine="299"/>
              <w:rPr>
                <w:sz w:val="24"/>
                <w:szCs w:val="24"/>
              </w:rPr>
            </w:pPr>
            <w:r>
              <w:rPr>
                <w:sz w:val="24"/>
                <w:szCs w:val="24"/>
              </w:rPr>
              <w:t>СОПТ</w:t>
            </w:r>
          </w:p>
        </w:tc>
        <w:tc>
          <w:tcPr>
            <w:tcW w:w="7724" w:type="dxa"/>
          </w:tcPr>
          <w:p w14:paraId="567EAF6F" w14:textId="77777777" w:rsidR="00977FE2" w:rsidRDefault="00D46F42">
            <w:pPr>
              <w:pStyle w:val="TableParagraph"/>
              <w:spacing w:before="20"/>
              <w:jc w:val="both"/>
              <w:rPr>
                <w:sz w:val="24"/>
                <w:szCs w:val="24"/>
              </w:rPr>
            </w:pPr>
            <w:r>
              <w:rPr>
                <w:sz w:val="24"/>
                <w:szCs w:val="24"/>
              </w:rPr>
              <w:t>система оперативного постоянного тока</w:t>
            </w:r>
          </w:p>
        </w:tc>
      </w:tr>
      <w:tr w:rsidR="00977FE2" w14:paraId="2059BD94" w14:textId="77777777">
        <w:trPr>
          <w:gridBefore w:val="1"/>
          <w:wBefore w:w="7" w:type="dxa"/>
          <w:trHeight w:val="297"/>
        </w:trPr>
        <w:tc>
          <w:tcPr>
            <w:tcW w:w="1505" w:type="dxa"/>
            <w:vAlign w:val="center"/>
          </w:tcPr>
          <w:p w14:paraId="5ABE232E" w14:textId="77777777" w:rsidR="00977FE2" w:rsidRDefault="00D46F42">
            <w:pPr>
              <w:pStyle w:val="TableParagraph"/>
              <w:spacing w:before="20"/>
              <w:ind w:firstLine="299"/>
              <w:rPr>
                <w:sz w:val="24"/>
                <w:szCs w:val="24"/>
              </w:rPr>
            </w:pPr>
            <w:r>
              <w:rPr>
                <w:sz w:val="24"/>
                <w:szCs w:val="24"/>
              </w:rPr>
              <w:t>СП</w:t>
            </w:r>
          </w:p>
        </w:tc>
        <w:tc>
          <w:tcPr>
            <w:tcW w:w="7724" w:type="dxa"/>
          </w:tcPr>
          <w:p w14:paraId="4B589505" w14:textId="77777777" w:rsidR="00977FE2" w:rsidRDefault="00D46F42">
            <w:pPr>
              <w:pStyle w:val="TableParagraph"/>
              <w:spacing w:before="20"/>
              <w:jc w:val="both"/>
              <w:rPr>
                <w:sz w:val="24"/>
                <w:szCs w:val="24"/>
              </w:rPr>
            </w:pPr>
            <w:r>
              <w:rPr>
                <w:sz w:val="24"/>
                <w:szCs w:val="24"/>
              </w:rPr>
              <w:t>система передачи</w:t>
            </w:r>
          </w:p>
        </w:tc>
      </w:tr>
      <w:tr w:rsidR="00977FE2" w14:paraId="4AD958CA" w14:textId="77777777">
        <w:trPr>
          <w:gridBefore w:val="1"/>
          <w:wBefore w:w="7" w:type="dxa"/>
          <w:trHeight w:val="273"/>
        </w:trPr>
        <w:tc>
          <w:tcPr>
            <w:tcW w:w="1505" w:type="dxa"/>
            <w:vAlign w:val="center"/>
          </w:tcPr>
          <w:p w14:paraId="2DCAABA9" w14:textId="77777777" w:rsidR="00977FE2" w:rsidRDefault="00D46F42">
            <w:pPr>
              <w:pStyle w:val="TableParagraph"/>
              <w:spacing w:before="20"/>
              <w:ind w:firstLine="299"/>
              <w:rPr>
                <w:sz w:val="24"/>
                <w:szCs w:val="24"/>
              </w:rPr>
            </w:pPr>
            <w:r>
              <w:rPr>
                <w:sz w:val="24"/>
                <w:szCs w:val="24"/>
              </w:rPr>
              <w:t>СЕ</w:t>
            </w:r>
          </w:p>
        </w:tc>
        <w:tc>
          <w:tcPr>
            <w:tcW w:w="7724" w:type="dxa"/>
          </w:tcPr>
          <w:p w14:paraId="53284484" w14:textId="77777777" w:rsidR="00977FE2" w:rsidRDefault="00D46F42">
            <w:pPr>
              <w:pStyle w:val="TableParagraph"/>
              <w:spacing w:before="20"/>
              <w:jc w:val="both"/>
              <w:rPr>
                <w:sz w:val="24"/>
                <w:szCs w:val="24"/>
              </w:rPr>
            </w:pPr>
            <w:r>
              <w:rPr>
                <w:sz w:val="24"/>
                <w:szCs w:val="24"/>
              </w:rPr>
              <w:t>средства связи</w:t>
            </w:r>
          </w:p>
        </w:tc>
      </w:tr>
      <w:tr w:rsidR="00977FE2" w14:paraId="55B008AD" w14:textId="77777777">
        <w:trPr>
          <w:gridBefore w:val="1"/>
          <w:wBefore w:w="7" w:type="dxa"/>
          <w:trHeight w:val="311"/>
        </w:trPr>
        <w:tc>
          <w:tcPr>
            <w:tcW w:w="1505" w:type="dxa"/>
            <w:vAlign w:val="center"/>
          </w:tcPr>
          <w:p w14:paraId="0F301940" w14:textId="77777777" w:rsidR="00977FE2" w:rsidRDefault="00D46F42">
            <w:pPr>
              <w:pStyle w:val="TableParagraph"/>
              <w:spacing w:before="20"/>
              <w:ind w:firstLine="299"/>
              <w:rPr>
                <w:sz w:val="24"/>
                <w:szCs w:val="24"/>
              </w:rPr>
            </w:pPr>
            <w:r>
              <w:rPr>
                <w:sz w:val="24"/>
                <w:szCs w:val="24"/>
              </w:rPr>
              <w:t>СДТУ</w:t>
            </w:r>
          </w:p>
        </w:tc>
        <w:tc>
          <w:tcPr>
            <w:tcW w:w="7724" w:type="dxa"/>
          </w:tcPr>
          <w:p w14:paraId="434553E3" w14:textId="77777777" w:rsidR="00977FE2" w:rsidRDefault="00D46F42">
            <w:pPr>
              <w:pStyle w:val="TableParagraph"/>
              <w:spacing w:before="25"/>
              <w:jc w:val="both"/>
              <w:rPr>
                <w:sz w:val="24"/>
                <w:szCs w:val="24"/>
              </w:rPr>
            </w:pPr>
            <w:r>
              <w:rPr>
                <w:sz w:val="24"/>
                <w:szCs w:val="24"/>
              </w:rPr>
              <w:t>средства диспетчерского и технологического управления</w:t>
            </w:r>
          </w:p>
        </w:tc>
      </w:tr>
      <w:tr w:rsidR="00977FE2" w14:paraId="22765F40" w14:textId="77777777">
        <w:trPr>
          <w:gridBefore w:val="1"/>
          <w:wBefore w:w="7" w:type="dxa"/>
          <w:trHeight w:val="542"/>
        </w:trPr>
        <w:tc>
          <w:tcPr>
            <w:tcW w:w="1505" w:type="dxa"/>
            <w:vAlign w:val="center"/>
          </w:tcPr>
          <w:p w14:paraId="5D49AD30" w14:textId="77777777" w:rsidR="00977FE2" w:rsidRDefault="00D46F42">
            <w:pPr>
              <w:pStyle w:val="TableParagraph"/>
              <w:spacing w:before="20"/>
              <w:ind w:firstLine="299"/>
              <w:rPr>
                <w:sz w:val="24"/>
                <w:szCs w:val="24"/>
              </w:rPr>
            </w:pPr>
            <w:r>
              <w:rPr>
                <w:sz w:val="24"/>
                <w:szCs w:val="24"/>
              </w:rPr>
              <w:t>ССПИ</w:t>
            </w:r>
          </w:p>
        </w:tc>
        <w:tc>
          <w:tcPr>
            <w:tcW w:w="7724" w:type="dxa"/>
          </w:tcPr>
          <w:p w14:paraId="6E85EA31" w14:textId="77777777" w:rsidR="00977FE2" w:rsidRDefault="00D46F42">
            <w:pPr>
              <w:pStyle w:val="TableParagraph"/>
              <w:spacing w:before="20"/>
              <w:jc w:val="both"/>
              <w:rPr>
                <w:sz w:val="24"/>
                <w:szCs w:val="24"/>
              </w:rPr>
            </w:pPr>
            <w:r>
              <w:rPr>
                <w:sz w:val="24"/>
                <w:szCs w:val="24"/>
              </w:rPr>
              <w:t>система сбора и передачи информации для решения задач оперативно-диспетчерского и технологического управления</w:t>
            </w:r>
          </w:p>
        </w:tc>
      </w:tr>
      <w:tr w:rsidR="00977FE2" w14:paraId="08C51DB5" w14:textId="77777777">
        <w:trPr>
          <w:gridBefore w:val="1"/>
          <w:wBefore w:w="7" w:type="dxa"/>
          <w:trHeight w:val="239"/>
        </w:trPr>
        <w:tc>
          <w:tcPr>
            <w:tcW w:w="1505" w:type="dxa"/>
            <w:vAlign w:val="center"/>
          </w:tcPr>
          <w:p w14:paraId="3230E10F" w14:textId="77777777" w:rsidR="00977FE2" w:rsidRDefault="00D46F42">
            <w:pPr>
              <w:pStyle w:val="TableParagraph"/>
              <w:spacing w:before="20"/>
              <w:ind w:firstLine="299"/>
              <w:rPr>
                <w:sz w:val="24"/>
                <w:szCs w:val="24"/>
              </w:rPr>
            </w:pPr>
            <w:r>
              <w:rPr>
                <w:sz w:val="24"/>
                <w:szCs w:val="24"/>
              </w:rPr>
              <w:t>Т</w:t>
            </w:r>
          </w:p>
        </w:tc>
        <w:tc>
          <w:tcPr>
            <w:tcW w:w="7724" w:type="dxa"/>
          </w:tcPr>
          <w:p w14:paraId="1836C8E1" w14:textId="77777777" w:rsidR="00977FE2" w:rsidRDefault="00D46F42">
            <w:pPr>
              <w:pStyle w:val="TableParagraph"/>
              <w:spacing w:before="20"/>
              <w:jc w:val="both"/>
              <w:rPr>
                <w:sz w:val="24"/>
                <w:szCs w:val="24"/>
              </w:rPr>
            </w:pPr>
            <w:r>
              <w:rPr>
                <w:sz w:val="24"/>
                <w:szCs w:val="24"/>
              </w:rPr>
              <w:t>трансформатор</w:t>
            </w:r>
          </w:p>
        </w:tc>
      </w:tr>
      <w:tr w:rsidR="00977FE2" w14:paraId="311A7010" w14:textId="77777777">
        <w:trPr>
          <w:gridBefore w:val="1"/>
          <w:wBefore w:w="7" w:type="dxa"/>
          <w:trHeight w:val="287"/>
        </w:trPr>
        <w:tc>
          <w:tcPr>
            <w:tcW w:w="1505" w:type="dxa"/>
            <w:vAlign w:val="center"/>
          </w:tcPr>
          <w:p w14:paraId="0D11648D" w14:textId="77777777" w:rsidR="00977FE2" w:rsidRDefault="00D46F42">
            <w:pPr>
              <w:pStyle w:val="TableParagraph"/>
              <w:spacing w:before="20"/>
              <w:ind w:firstLine="299"/>
              <w:rPr>
                <w:sz w:val="24"/>
                <w:szCs w:val="24"/>
              </w:rPr>
            </w:pPr>
            <w:r>
              <w:rPr>
                <w:sz w:val="24"/>
                <w:szCs w:val="24"/>
              </w:rPr>
              <w:t>ТАПВ</w:t>
            </w:r>
          </w:p>
        </w:tc>
        <w:tc>
          <w:tcPr>
            <w:tcW w:w="7724" w:type="dxa"/>
          </w:tcPr>
          <w:p w14:paraId="6F4B26BF" w14:textId="77777777" w:rsidR="00977FE2" w:rsidRDefault="00D46F42">
            <w:pPr>
              <w:pStyle w:val="TableParagraph"/>
              <w:spacing w:before="20"/>
              <w:jc w:val="both"/>
              <w:rPr>
                <w:sz w:val="24"/>
                <w:szCs w:val="24"/>
              </w:rPr>
            </w:pPr>
            <w:r>
              <w:rPr>
                <w:sz w:val="24"/>
                <w:szCs w:val="24"/>
              </w:rPr>
              <w:t>трехфазное автоматическое повторное включение</w:t>
            </w:r>
          </w:p>
        </w:tc>
      </w:tr>
      <w:tr w:rsidR="00977FE2" w14:paraId="459AAE3E" w14:textId="77777777">
        <w:trPr>
          <w:gridBefore w:val="1"/>
          <w:wBefore w:w="7" w:type="dxa"/>
          <w:trHeight w:val="283"/>
        </w:trPr>
        <w:tc>
          <w:tcPr>
            <w:tcW w:w="1505" w:type="dxa"/>
            <w:vAlign w:val="center"/>
          </w:tcPr>
          <w:p w14:paraId="5E49E742" w14:textId="77777777" w:rsidR="00977FE2" w:rsidRDefault="00D46F42">
            <w:pPr>
              <w:pStyle w:val="TableParagraph"/>
              <w:spacing w:before="20"/>
              <w:ind w:firstLine="299"/>
              <w:rPr>
                <w:sz w:val="24"/>
                <w:szCs w:val="24"/>
              </w:rPr>
            </w:pPr>
            <w:r>
              <w:rPr>
                <w:sz w:val="24"/>
                <w:szCs w:val="24"/>
              </w:rPr>
              <w:t>ТЕР</w:t>
            </w:r>
          </w:p>
        </w:tc>
        <w:tc>
          <w:tcPr>
            <w:tcW w:w="7724" w:type="dxa"/>
          </w:tcPr>
          <w:p w14:paraId="5439B9D3" w14:textId="77777777" w:rsidR="00977FE2" w:rsidRDefault="00D46F42">
            <w:pPr>
              <w:pStyle w:val="TableParagraph"/>
              <w:spacing w:before="30"/>
              <w:jc w:val="both"/>
              <w:rPr>
                <w:sz w:val="24"/>
                <w:szCs w:val="24"/>
              </w:rPr>
            </w:pPr>
            <w:r>
              <w:rPr>
                <w:sz w:val="24"/>
                <w:szCs w:val="24"/>
              </w:rPr>
              <w:t>территориальные единичные расценки</w:t>
            </w:r>
          </w:p>
        </w:tc>
      </w:tr>
      <w:tr w:rsidR="00977FE2" w14:paraId="11923118" w14:textId="77777777">
        <w:trPr>
          <w:gridBefore w:val="1"/>
          <w:wBefore w:w="7" w:type="dxa"/>
          <w:trHeight w:val="278"/>
        </w:trPr>
        <w:tc>
          <w:tcPr>
            <w:tcW w:w="1505" w:type="dxa"/>
            <w:vAlign w:val="center"/>
          </w:tcPr>
          <w:p w14:paraId="5A1B4B27" w14:textId="77777777" w:rsidR="00977FE2" w:rsidRDefault="00D46F42">
            <w:pPr>
              <w:pStyle w:val="TableParagraph"/>
              <w:spacing w:before="20"/>
              <w:ind w:firstLine="299"/>
              <w:rPr>
                <w:sz w:val="24"/>
                <w:szCs w:val="24"/>
              </w:rPr>
            </w:pPr>
            <w:r>
              <w:rPr>
                <w:sz w:val="24"/>
                <w:szCs w:val="24"/>
              </w:rPr>
              <w:t>ТИ</w:t>
            </w:r>
          </w:p>
        </w:tc>
        <w:tc>
          <w:tcPr>
            <w:tcW w:w="7724" w:type="dxa"/>
          </w:tcPr>
          <w:p w14:paraId="641EEDB5" w14:textId="77777777" w:rsidR="00977FE2" w:rsidRDefault="00D46F42">
            <w:pPr>
              <w:pStyle w:val="TableParagraph"/>
              <w:spacing w:before="20"/>
              <w:jc w:val="both"/>
              <w:rPr>
                <w:sz w:val="24"/>
                <w:szCs w:val="24"/>
              </w:rPr>
            </w:pPr>
            <w:r>
              <w:rPr>
                <w:sz w:val="24"/>
                <w:szCs w:val="24"/>
              </w:rPr>
              <w:t>телеизмерения</w:t>
            </w:r>
          </w:p>
        </w:tc>
      </w:tr>
      <w:tr w:rsidR="00977FE2" w14:paraId="7E29DB17" w14:textId="77777777">
        <w:trPr>
          <w:gridBefore w:val="1"/>
          <w:wBefore w:w="7" w:type="dxa"/>
          <w:trHeight w:val="283"/>
        </w:trPr>
        <w:tc>
          <w:tcPr>
            <w:tcW w:w="1505" w:type="dxa"/>
            <w:vAlign w:val="center"/>
          </w:tcPr>
          <w:p w14:paraId="30720E42" w14:textId="77777777" w:rsidR="00977FE2" w:rsidRDefault="00D46F42">
            <w:pPr>
              <w:pStyle w:val="TableParagraph"/>
              <w:spacing w:before="20"/>
              <w:ind w:firstLine="299"/>
              <w:rPr>
                <w:sz w:val="24"/>
                <w:szCs w:val="24"/>
              </w:rPr>
            </w:pPr>
            <w:r>
              <w:rPr>
                <w:sz w:val="24"/>
                <w:szCs w:val="24"/>
              </w:rPr>
              <w:t>ТЕ</w:t>
            </w:r>
          </w:p>
        </w:tc>
        <w:tc>
          <w:tcPr>
            <w:tcW w:w="7724" w:type="dxa"/>
          </w:tcPr>
          <w:p w14:paraId="2299B7B8" w14:textId="77777777" w:rsidR="00977FE2" w:rsidRDefault="00D46F42">
            <w:pPr>
              <w:pStyle w:val="TableParagraph"/>
              <w:spacing w:before="20"/>
              <w:jc w:val="both"/>
              <w:rPr>
                <w:sz w:val="24"/>
                <w:szCs w:val="24"/>
              </w:rPr>
            </w:pPr>
            <w:r>
              <w:rPr>
                <w:sz w:val="24"/>
                <w:szCs w:val="24"/>
              </w:rPr>
              <w:t>телесигнализация</w:t>
            </w:r>
          </w:p>
        </w:tc>
      </w:tr>
      <w:tr w:rsidR="00977FE2" w14:paraId="092D97B3" w14:textId="77777777">
        <w:trPr>
          <w:gridBefore w:val="1"/>
          <w:wBefore w:w="7" w:type="dxa"/>
          <w:trHeight w:val="283"/>
        </w:trPr>
        <w:tc>
          <w:tcPr>
            <w:tcW w:w="1505" w:type="dxa"/>
            <w:vAlign w:val="center"/>
          </w:tcPr>
          <w:p w14:paraId="26C70BFA" w14:textId="77777777" w:rsidR="00977FE2" w:rsidRDefault="00D46F42">
            <w:pPr>
              <w:pStyle w:val="TableParagraph"/>
              <w:spacing w:before="20"/>
              <w:ind w:firstLine="299"/>
              <w:rPr>
                <w:sz w:val="24"/>
                <w:szCs w:val="24"/>
              </w:rPr>
            </w:pPr>
            <w:r>
              <w:rPr>
                <w:sz w:val="24"/>
                <w:szCs w:val="24"/>
              </w:rPr>
              <w:t>ТМ</w:t>
            </w:r>
          </w:p>
        </w:tc>
        <w:tc>
          <w:tcPr>
            <w:tcW w:w="7724" w:type="dxa"/>
          </w:tcPr>
          <w:p w14:paraId="3D232ACC" w14:textId="77777777" w:rsidR="00977FE2" w:rsidRDefault="00D46F42">
            <w:pPr>
              <w:pStyle w:val="TableParagraph"/>
              <w:spacing w:before="20"/>
              <w:jc w:val="both"/>
              <w:rPr>
                <w:sz w:val="24"/>
                <w:szCs w:val="24"/>
              </w:rPr>
            </w:pPr>
            <w:r>
              <w:rPr>
                <w:sz w:val="24"/>
                <w:szCs w:val="24"/>
              </w:rPr>
              <w:t>телемеханика</w:t>
            </w:r>
          </w:p>
        </w:tc>
      </w:tr>
      <w:tr w:rsidR="00977FE2" w14:paraId="23B76D20" w14:textId="77777777">
        <w:trPr>
          <w:gridBefore w:val="1"/>
          <w:wBefore w:w="7" w:type="dxa"/>
          <w:trHeight w:val="278"/>
        </w:trPr>
        <w:tc>
          <w:tcPr>
            <w:tcW w:w="1505" w:type="dxa"/>
            <w:vAlign w:val="center"/>
          </w:tcPr>
          <w:p w14:paraId="35215B5C" w14:textId="77777777" w:rsidR="00977FE2" w:rsidRDefault="00D46F42">
            <w:pPr>
              <w:pStyle w:val="TableParagraph"/>
              <w:spacing w:before="20"/>
              <w:ind w:firstLine="299"/>
              <w:rPr>
                <w:sz w:val="24"/>
                <w:szCs w:val="24"/>
              </w:rPr>
            </w:pPr>
            <w:r>
              <w:rPr>
                <w:sz w:val="24"/>
                <w:szCs w:val="24"/>
              </w:rPr>
              <w:t>ТН</w:t>
            </w:r>
          </w:p>
        </w:tc>
        <w:tc>
          <w:tcPr>
            <w:tcW w:w="7724" w:type="dxa"/>
          </w:tcPr>
          <w:p w14:paraId="5BBAAE23" w14:textId="77777777" w:rsidR="00977FE2" w:rsidRDefault="00D46F42">
            <w:pPr>
              <w:pStyle w:val="TableParagraph"/>
              <w:spacing w:before="20"/>
              <w:jc w:val="both"/>
              <w:rPr>
                <w:sz w:val="24"/>
                <w:szCs w:val="24"/>
              </w:rPr>
            </w:pPr>
            <w:r>
              <w:rPr>
                <w:sz w:val="24"/>
                <w:szCs w:val="24"/>
              </w:rPr>
              <w:t>трансформатор напряжения</w:t>
            </w:r>
          </w:p>
        </w:tc>
      </w:tr>
      <w:tr w:rsidR="00977FE2" w14:paraId="66CA871A" w14:textId="77777777">
        <w:trPr>
          <w:gridBefore w:val="1"/>
          <w:wBefore w:w="7" w:type="dxa"/>
          <w:trHeight w:val="316"/>
        </w:trPr>
        <w:tc>
          <w:tcPr>
            <w:tcW w:w="1505" w:type="dxa"/>
            <w:vAlign w:val="center"/>
          </w:tcPr>
          <w:p w14:paraId="4EE23A7E" w14:textId="77777777" w:rsidR="00977FE2" w:rsidRDefault="00D46F42">
            <w:pPr>
              <w:pStyle w:val="TableParagraph"/>
              <w:spacing w:before="20"/>
              <w:ind w:firstLine="299"/>
              <w:rPr>
                <w:sz w:val="24"/>
                <w:szCs w:val="24"/>
              </w:rPr>
            </w:pPr>
            <w:r>
              <w:rPr>
                <w:sz w:val="24"/>
                <w:szCs w:val="24"/>
              </w:rPr>
              <w:t>ТОиР</w:t>
            </w:r>
          </w:p>
        </w:tc>
        <w:tc>
          <w:tcPr>
            <w:tcW w:w="7724" w:type="dxa"/>
          </w:tcPr>
          <w:p w14:paraId="57EAD3C1" w14:textId="77777777" w:rsidR="00977FE2" w:rsidRDefault="00D46F42">
            <w:pPr>
              <w:pStyle w:val="TableParagraph"/>
              <w:spacing w:before="20"/>
              <w:jc w:val="both"/>
              <w:rPr>
                <w:sz w:val="24"/>
                <w:szCs w:val="24"/>
              </w:rPr>
            </w:pPr>
            <w:r>
              <w:rPr>
                <w:sz w:val="24"/>
                <w:szCs w:val="24"/>
              </w:rPr>
              <w:t>техническое обслуживание и ремонт</w:t>
            </w:r>
          </w:p>
        </w:tc>
      </w:tr>
      <w:tr w:rsidR="00977FE2" w14:paraId="39655322" w14:textId="77777777">
        <w:trPr>
          <w:gridBefore w:val="1"/>
          <w:wBefore w:w="7" w:type="dxa"/>
          <w:trHeight w:val="235"/>
        </w:trPr>
        <w:tc>
          <w:tcPr>
            <w:tcW w:w="1505" w:type="dxa"/>
            <w:vAlign w:val="center"/>
          </w:tcPr>
          <w:p w14:paraId="02ADD12F" w14:textId="77777777" w:rsidR="00977FE2" w:rsidRDefault="00D46F42">
            <w:pPr>
              <w:pStyle w:val="TableParagraph"/>
              <w:spacing w:before="20"/>
              <w:ind w:firstLine="299"/>
              <w:rPr>
                <w:sz w:val="24"/>
                <w:szCs w:val="24"/>
              </w:rPr>
            </w:pPr>
            <w:r>
              <w:rPr>
                <w:sz w:val="24"/>
                <w:szCs w:val="24"/>
              </w:rPr>
              <w:t>ТСН</w:t>
            </w:r>
          </w:p>
        </w:tc>
        <w:tc>
          <w:tcPr>
            <w:tcW w:w="7724" w:type="dxa"/>
          </w:tcPr>
          <w:p w14:paraId="613E984B" w14:textId="77777777" w:rsidR="00977FE2" w:rsidRDefault="00D46F42">
            <w:pPr>
              <w:pStyle w:val="TableParagraph"/>
              <w:spacing w:before="20"/>
              <w:jc w:val="both"/>
              <w:rPr>
                <w:sz w:val="24"/>
                <w:szCs w:val="24"/>
              </w:rPr>
            </w:pPr>
            <w:r>
              <w:rPr>
                <w:sz w:val="24"/>
                <w:szCs w:val="24"/>
              </w:rPr>
              <w:t>трансформатор собственных нужд</w:t>
            </w:r>
          </w:p>
        </w:tc>
      </w:tr>
      <w:tr w:rsidR="00977FE2" w14:paraId="429CDE90" w14:textId="77777777">
        <w:trPr>
          <w:gridBefore w:val="1"/>
          <w:wBefore w:w="7" w:type="dxa"/>
          <w:trHeight w:val="278"/>
        </w:trPr>
        <w:tc>
          <w:tcPr>
            <w:tcW w:w="1505" w:type="dxa"/>
            <w:vAlign w:val="center"/>
          </w:tcPr>
          <w:p w14:paraId="7F3320AE" w14:textId="77777777" w:rsidR="00977FE2" w:rsidRDefault="00D46F42">
            <w:pPr>
              <w:pStyle w:val="TableParagraph"/>
              <w:spacing w:before="20"/>
              <w:ind w:firstLine="299"/>
              <w:rPr>
                <w:sz w:val="24"/>
                <w:szCs w:val="24"/>
              </w:rPr>
            </w:pPr>
            <w:r>
              <w:rPr>
                <w:sz w:val="24"/>
                <w:szCs w:val="24"/>
              </w:rPr>
              <w:t>ТТ</w:t>
            </w:r>
          </w:p>
        </w:tc>
        <w:tc>
          <w:tcPr>
            <w:tcW w:w="7724" w:type="dxa"/>
          </w:tcPr>
          <w:p w14:paraId="6779B18A" w14:textId="77777777" w:rsidR="00977FE2" w:rsidRDefault="00D46F42">
            <w:pPr>
              <w:pStyle w:val="TableParagraph"/>
              <w:spacing w:before="20"/>
              <w:jc w:val="both"/>
              <w:rPr>
                <w:sz w:val="24"/>
                <w:szCs w:val="24"/>
              </w:rPr>
            </w:pPr>
            <w:r>
              <w:rPr>
                <w:sz w:val="24"/>
                <w:szCs w:val="24"/>
              </w:rPr>
              <w:t>трансформатор тока</w:t>
            </w:r>
          </w:p>
        </w:tc>
      </w:tr>
      <w:tr w:rsidR="00977FE2" w14:paraId="0503066C" w14:textId="77777777">
        <w:trPr>
          <w:gridBefore w:val="1"/>
          <w:wBefore w:w="7" w:type="dxa"/>
          <w:trHeight w:val="283"/>
        </w:trPr>
        <w:tc>
          <w:tcPr>
            <w:tcW w:w="1505" w:type="dxa"/>
            <w:vAlign w:val="center"/>
          </w:tcPr>
          <w:p w14:paraId="17131594" w14:textId="77777777" w:rsidR="00977FE2" w:rsidRDefault="00D46F42">
            <w:pPr>
              <w:pStyle w:val="TableParagraph"/>
              <w:spacing w:before="20"/>
              <w:ind w:firstLine="299"/>
              <w:rPr>
                <w:sz w:val="24"/>
                <w:szCs w:val="24"/>
              </w:rPr>
            </w:pPr>
            <w:r>
              <w:rPr>
                <w:sz w:val="24"/>
                <w:szCs w:val="24"/>
              </w:rPr>
              <w:lastRenderedPageBreak/>
              <w:t>ТХН</w:t>
            </w:r>
          </w:p>
        </w:tc>
        <w:tc>
          <w:tcPr>
            <w:tcW w:w="7724" w:type="dxa"/>
          </w:tcPr>
          <w:p w14:paraId="522F8B62" w14:textId="77777777" w:rsidR="00977FE2" w:rsidRDefault="00D46F42">
            <w:pPr>
              <w:pStyle w:val="TableParagraph"/>
              <w:spacing w:before="20"/>
              <w:jc w:val="both"/>
              <w:rPr>
                <w:sz w:val="24"/>
                <w:szCs w:val="24"/>
              </w:rPr>
            </w:pPr>
            <w:r>
              <w:rPr>
                <w:sz w:val="24"/>
                <w:szCs w:val="24"/>
              </w:rPr>
              <w:t>трансформатор хозяйственных нужд</w:t>
            </w:r>
          </w:p>
        </w:tc>
      </w:tr>
      <w:tr w:rsidR="00977FE2" w14:paraId="35EB3855" w14:textId="77777777">
        <w:trPr>
          <w:gridBefore w:val="1"/>
          <w:wBefore w:w="7" w:type="dxa"/>
          <w:trHeight w:val="316"/>
        </w:trPr>
        <w:tc>
          <w:tcPr>
            <w:tcW w:w="1505" w:type="dxa"/>
            <w:vAlign w:val="center"/>
          </w:tcPr>
          <w:p w14:paraId="601A0C36" w14:textId="77777777" w:rsidR="00977FE2" w:rsidRDefault="00D46F42">
            <w:pPr>
              <w:pStyle w:val="TableParagraph"/>
              <w:spacing w:before="20"/>
              <w:ind w:firstLine="299"/>
              <w:rPr>
                <w:sz w:val="24"/>
                <w:szCs w:val="24"/>
              </w:rPr>
            </w:pPr>
            <w:r>
              <w:rPr>
                <w:sz w:val="24"/>
                <w:szCs w:val="24"/>
              </w:rPr>
              <w:t>УПАСК</w:t>
            </w:r>
          </w:p>
        </w:tc>
        <w:tc>
          <w:tcPr>
            <w:tcW w:w="7724" w:type="dxa"/>
          </w:tcPr>
          <w:p w14:paraId="62536F8C" w14:textId="77777777" w:rsidR="00977FE2" w:rsidRDefault="00D46F42">
            <w:pPr>
              <w:pStyle w:val="TableParagraph"/>
              <w:spacing w:before="20"/>
              <w:jc w:val="both"/>
              <w:rPr>
                <w:sz w:val="24"/>
                <w:szCs w:val="24"/>
              </w:rPr>
            </w:pPr>
            <w:r>
              <w:rPr>
                <w:sz w:val="24"/>
                <w:szCs w:val="24"/>
              </w:rPr>
              <w:t>устройство передачи аварийных сигналов и команд</w:t>
            </w:r>
          </w:p>
        </w:tc>
      </w:tr>
      <w:tr w:rsidR="00977FE2" w14:paraId="137F671D" w14:textId="77777777">
        <w:trPr>
          <w:gridBefore w:val="1"/>
          <w:wBefore w:w="7" w:type="dxa"/>
          <w:trHeight w:val="215"/>
        </w:trPr>
        <w:tc>
          <w:tcPr>
            <w:tcW w:w="1505" w:type="dxa"/>
            <w:vAlign w:val="center"/>
          </w:tcPr>
          <w:p w14:paraId="1BDCF2FE" w14:textId="77777777" w:rsidR="00977FE2" w:rsidRDefault="00D46F42">
            <w:pPr>
              <w:pStyle w:val="TableParagraph"/>
              <w:spacing w:before="20"/>
              <w:ind w:firstLine="299"/>
              <w:rPr>
                <w:sz w:val="24"/>
                <w:szCs w:val="24"/>
              </w:rPr>
            </w:pPr>
            <w:r>
              <w:rPr>
                <w:sz w:val="24"/>
                <w:szCs w:val="24"/>
              </w:rPr>
              <w:t>УСПД</w:t>
            </w:r>
          </w:p>
        </w:tc>
        <w:tc>
          <w:tcPr>
            <w:tcW w:w="7724" w:type="dxa"/>
          </w:tcPr>
          <w:p w14:paraId="0662B326" w14:textId="77777777" w:rsidR="00977FE2" w:rsidRDefault="00D46F42">
            <w:pPr>
              <w:pStyle w:val="TableParagraph"/>
              <w:spacing w:before="20"/>
              <w:jc w:val="both"/>
              <w:rPr>
                <w:sz w:val="24"/>
                <w:szCs w:val="24"/>
              </w:rPr>
            </w:pPr>
            <w:r>
              <w:rPr>
                <w:sz w:val="24"/>
                <w:szCs w:val="24"/>
              </w:rPr>
              <w:t>устройство сбора передачи данных</w:t>
            </w:r>
          </w:p>
        </w:tc>
      </w:tr>
      <w:tr w:rsidR="00977FE2" w14:paraId="0008FB05" w14:textId="77777777">
        <w:trPr>
          <w:gridBefore w:val="1"/>
          <w:wBefore w:w="7" w:type="dxa"/>
          <w:trHeight w:val="345"/>
        </w:trPr>
        <w:tc>
          <w:tcPr>
            <w:tcW w:w="1505" w:type="dxa"/>
            <w:vAlign w:val="center"/>
          </w:tcPr>
          <w:p w14:paraId="19A380C1" w14:textId="77777777" w:rsidR="00977FE2" w:rsidRDefault="00D46F42">
            <w:pPr>
              <w:pStyle w:val="TableParagraph"/>
              <w:spacing w:before="20"/>
              <w:ind w:firstLine="299"/>
              <w:rPr>
                <w:sz w:val="24"/>
                <w:szCs w:val="24"/>
              </w:rPr>
            </w:pPr>
            <w:r>
              <w:rPr>
                <w:sz w:val="24"/>
                <w:szCs w:val="24"/>
              </w:rPr>
              <w:t>ЦРРЛ</w:t>
            </w:r>
          </w:p>
        </w:tc>
        <w:tc>
          <w:tcPr>
            <w:tcW w:w="7724" w:type="dxa"/>
          </w:tcPr>
          <w:p w14:paraId="308F2EF3" w14:textId="77777777" w:rsidR="00977FE2" w:rsidRDefault="00D46F42">
            <w:pPr>
              <w:pStyle w:val="TableParagraph"/>
              <w:spacing w:before="20"/>
              <w:jc w:val="both"/>
              <w:rPr>
                <w:sz w:val="24"/>
                <w:szCs w:val="24"/>
              </w:rPr>
            </w:pPr>
            <w:r>
              <w:rPr>
                <w:sz w:val="24"/>
                <w:szCs w:val="24"/>
              </w:rPr>
              <w:t>цифровая радиорелейная линия</w:t>
            </w:r>
          </w:p>
        </w:tc>
      </w:tr>
      <w:tr w:rsidR="00977FE2" w14:paraId="100F5E56" w14:textId="77777777">
        <w:trPr>
          <w:gridBefore w:val="1"/>
          <w:wBefore w:w="7" w:type="dxa"/>
          <w:trHeight w:val="235"/>
        </w:trPr>
        <w:tc>
          <w:tcPr>
            <w:tcW w:w="1505" w:type="dxa"/>
            <w:vAlign w:val="center"/>
          </w:tcPr>
          <w:p w14:paraId="7392A104" w14:textId="77777777" w:rsidR="00977FE2" w:rsidRDefault="00D46F42">
            <w:pPr>
              <w:pStyle w:val="TableParagraph"/>
              <w:spacing w:before="20"/>
              <w:ind w:firstLine="299"/>
              <w:rPr>
                <w:sz w:val="24"/>
                <w:szCs w:val="24"/>
              </w:rPr>
            </w:pPr>
            <w:r>
              <w:rPr>
                <w:sz w:val="24"/>
                <w:szCs w:val="24"/>
              </w:rPr>
              <w:t>ЦУС</w:t>
            </w:r>
          </w:p>
        </w:tc>
        <w:tc>
          <w:tcPr>
            <w:tcW w:w="7724" w:type="dxa"/>
          </w:tcPr>
          <w:p w14:paraId="5B380B1E" w14:textId="77777777" w:rsidR="00977FE2" w:rsidRDefault="00D46F42">
            <w:pPr>
              <w:pStyle w:val="TableParagraph"/>
              <w:spacing w:before="20"/>
              <w:jc w:val="both"/>
              <w:rPr>
                <w:sz w:val="24"/>
                <w:szCs w:val="24"/>
              </w:rPr>
            </w:pPr>
            <w:r>
              <w:rPr>
                <w:sz w:val="24"/>
                <w:szCs w:val="24"/>
              </w:rPr>
              <w:t>центр управления сетями</w:t>
            </w:r>
          </w:p>
        </w:tc>
      </w:tr>
      <w:tr w:rsidR="00977FE2" w14:paraId="72082C22" w14:textId="77777777">
        <w:trPr>
          <w:gridBefore w:val="1"/>
          <w:wBefore w:w="7" w:type="dxa"/>
          <w:trHeight w:val="283"/>
        </w:trPr>
        <w:tc>
          <w:tcPr>
            <w:tcW w:w="1505" w:type="dxa"/>
            <w:vAlign w:val="center"/>
          </w:tcPr>
          <w:p w14:paraId="38A2B3F4" w14:textId="77777777" w:rsidR="00977FE2" w:rsidRDefault="00D46F42">
            <w:pPr>
              <w:pStyle w:val="TableParagraph"/>
              <w:spacing w:before="20"/>
              <w:ind w:firstLine="299"/>
              <w:rPr>
                <w:sz w:val="24"/>
                <w:szCs w:val="24"/>
              </w:rPr>
            </w:pPr>
            <w:r>
              <w:rPr>
                <w:sz w:val="24"/>
                <w:szCs w:val="24"/>
              </w:rPr>
              <w:t>ШРОТ</w:t>
            </w:r>
          </w:p>
        </w:tc>
        <w:tc>
          <w:tcPr>
            <w:tcW w:w="7724" w:type="dxa"/>
          </w:tcPr>
          <w:p w14:paraId="54DE5FA5" w14:textId="77777777" w:rsidR="00977FE2" w:rsidRDefault="00D46F42">
            <w:pPr>
              <w:pStyle w:val="TableParagraph"/>
              <w:spacing w:before="20"/>
              <w:jc w:val="both"/>
              <w:rPr>
                <w:sz w:val="24"/>
                <w:szCs w:val="24"/>
              </w:rPr>
            </w:pPr>
            <w:r>
              <w:rPr>
                <w:sz w:val="24"/>
                <w:szCs w:val="24"/>
              </w:rPr>
              <w:t>шкаф распределения оперативного тока</w:t>
            </w:r>
          </w:p>
        </w:tc>
      </w:tr>
      <w:tr w:rsidR="00977FE2" w14:paraId="34F2172B" w14:textId="77777777">
        <w:trPr>
          <w:gridBefore w:val="1"/>
          <w:wBefore w:w="7" w:type="dxa"/>
          <w:trHeight w:val="278"/>
        </w:trPr>
        <w:tc>
          <w:tcPr>
            <w:tcW w:w="1505" w:type="dxa"/>
            <w:vAlign w:val="center"/>
          </w:tcPr>
          <w:p w14:paraId="3E920378" w14:textId="77777777" w:rsidR="00977FE2" w:rsidRDefault="00D46F42">
            <w:pPr>
              <w:pStyle w:val="TableParagraph"/>
              <w:spacing w:before="20"/>
              <w:ind w:firstLine="299"/>
              <w:rPr>
                <w:sz w:val="24"/>
                <w:szCs w:val="24"/>
              </w:rPr>
            </w:pPr>
            <w:r>
              <w:rPr>
                <w:sz w:val="24"/>
                <w:szCs w:val="24"/>
              </w:rPr>
              <w:t>ЩПТ</w:t>
            </w:r>
          </w:p>
        </w:tc>
        <w:tc>
          <w:tcPr>
            <w:tcW w:w="7724" w:type="dxa"/>
          </w:tcPr>
          <w:p w14:paraId="029BFAD3" w14:textId="77777777" w:rsidR="00977FE2" w:rsidRDefault="00D46F42">
            <w:pPr>
              <w:pStyle w:val="TableParagraph"/>
              <w:spacing w:before="20"/>
              <w:jc w:val="both"/>
              <w:rPr>
                <w:sz w:val="24"/>
                <w:szCs w:val="24"/>
              </w:rPr>
            </w:pPr>
            <w:r>
              <w:rPr>
                <w:sz w:val="24"/>
                <w:szCs w:val="24"/>
              </w:rPr>
              <w:t>щит постоянного тока</w:t>
            </w:r>
          </w:p>
        </w:tc>
      </w:tr>
      <w:tr w:rsidR="00977FE2" w14:paraId="2734FD77" w14:textId="77777777">
        <w:trPr>
          <w:gridBefore w:val="1"/>
          <w:wBefore w:w="7" w:type="dxa"/>
          <w:trHeight w:val="278"/>
        </w:trPr>
        <w:tc>
          <w:tcPr>
            <w:tcW w:w="1505" w:type="dxa"/>
            <w:vAlign w:val="center"/>
          </w:tcPr>
          <w:p w14:paraId="466F8E09" w14:textId="77777777" w:rsidR="00977FE2" w:rsidRDefault="00D46F42">
            <w:pPr>
              <w:pStyle w:val="TableParagraph"/>
              <w:spacing w:before="20"/>
              <w:ind w:firstLine="299"/>
              <w:rPr>
                <w:sz w:val="24"/>
                <w:szCs w:val="24"/>
              </w:rPr>
            </w:pPr>
            <w:r>
              <w:rPr>
                <w:sz w:val="24"/>
                <w:szCs w:val="24"/>
              </w:rPr>
              <w:t>ЩСН</w:t>
            </w:r>
          </w:p>
        </w:tc>
        <w:tc>
          <w:tcPr>
            <w:tcW w:w="7724" w:type="dxa"/>
          </w:tcPr>
          <w:p w14:paraId="40A8CFB4" w14:textId="77777777" w:rsidR="00977FE2" w:rsidRDefault="00D46F42">
            <w:pPr>
              <w:pStyle w:val="TableParagraph"/>
              <w:spacing w:before="20"/>
              <w:jc w:val="both"/>
              <w:rPr>
                <w:sz w:val="24"/>
                <w:szCs w:val="24"/>
              </w:rPr>
            </w:pPr>
            <w:r>
              <w:rPr>
                <w:sz w:val="24"/>
                <w:szCs w:val="24"/>
              </w:rPr>
              <w:t>щит собственных нужд</w:t>
            </w:r>
          </w:p>
        </w:tc>
      </w:tr>
      <w:tr w:rsidR="00977FE2" w14:paraId="6BD4CB07" w14:textId="77777777">
        <w:trPr>
          <w:gridBefore w:val="1"/>
          <w:wBefore w:w="7" w:type="dxa"/>
          <w:trHeight w:val="273"/>
        </w:trPr>
        <w:tc>
          <w:tcPr>
            <w:tcW w:w="1505" w:type="dxa"/>
            <w:vAlign w:val="center"/>
          </w:tcPr>
          <w:p w14:paraId="36EC863D" w14:textId="77777777" w:rsidR="00977FE2" w:rsidRDefault="00D46F42">
            <w:pPr>
              <w:pStyle w:val="TableParagraph"/>
              <w:spacing w:before="20"/>
              <w:ind w:firstLine="299"/>
              <w:rPr>
                <w:sz w:val="24"/>
                <w:szCs w:val="24"/>
              </w:rPr>
            </w:pPr>
            <w:r>
              <w:rPr>
                <w:sz w:val="24"/>
                <w:szCs w:val="24"/>
              </w:rPr>
              <w:t>ЭМС</w:t>
            </w:r>
          </w:p>
        </w:tc>
        <w:tc>
          <w:tcPr>
            <w:tcW w:w="7724" w:type="dxa"/>
          </w:tcPr>
          <w:p w14:paraId="2AE69AFE" w14:textId="77777777" w:rsidR="00977FE2" w:rsidRDefault="00D46F42">
            <w:pPr>
              <w:pStyle w:val="TableParagraph"/>
              <w:spacing w:before="20"/>
              <w:jc w:val="both"/>
              <w:rPr>
                <w:sz w:val="24"/>
                <w:szCs w:val="24"/>
              </w:rPr>
            </w:pPr>
            <w:r>
              <w:rPr>
                <w:sz w:val="24"/>
                <w:szCs w:val="24"/>
              </w:rPr>
              <w:t>электромагнитная совместимость</w:t>
            </w:r>
          </w:p>
        </w:tc>
      </w:tr>
      <w:tr w:rsidR="00977FE2" w14:paraId="154181AE" w14:textId="77777777">
        <w:trPr>
          <w:gridBefore w:val="1"/>
          <w:wBefore w:w="7" w:type="dxa"/>
          <w:trHeight w:val="77"/>
        </w:trPr>
        <w:tc>
          <w:tcPr>
            <w:tcW w:w="1505" w:type="dxa"/>
            <w:vAlign w:val="center"/>
          </w:tcPr>
          <w:p w14:paraId="5D7DB3B1" w14:textId="77777777" w:rsidR="00977FE2" w:rsidRDefault="00D46F42">
            <w:pPr>
              <w:pStyle w:val="TableParagraph"/>
              <w:spacing w:before="20"/>
              <w:ind w:firstLine="299"/>
              <w:rPr>
                <w:sz w:val="24"/>
                <w:szCs w:val="24"/>
              </w:rPr>
            </w:pPr>
            <w:r>
              <w:rPr>
                <w:sz w:val="24"/>
                <w:szCs w:val="24"/>
              </w:rPr>
              <w:t>ЭТО</w:t>
            </w:r>
          </w:p>
        </w:tc>
        <w:tc>
          <w:tcPr>
            <w:tcW w:w="7724" w:type="dxa"/>
          </w:tcPr>
          <w:p w14:paraId="3A6379B9" w14:textId="77777777" w:rsidR="00977FE2" w:rsidRDefault="00D46F42">
            <w:pPr>
              <w:pStyle w:val="TableParagraph"/>
              <w:spacing w:before="20"/>
              <w:jc w:val="both"/>
              <w:rPr>
                <w:sz w:val="24"/>
                <w:szCs w:val="24"/>
              </w:rPr>
            </w:pPr>
            <w:r>
              <w:rPr>
                <w:sz w:val="24"/>
                <w:szCs w:val="24"/>
              </w:rPr>
              <w:t>электротехническое оборудование</w:t>
            </w:r>
          </w:p>
        </w:tc>
      </w:tr>
    </w:tbl>
    <w:p w14:paraId="0D18B107" w14:textId="77777777" w:rsidR="00977FE2" w:rsidRDefault="00977FE2">
      <w:pPr>
        <w:spacing w:line="205" w:lineRule="exact"/>
        <w:ind w:firstLine="709"/>
        <w:jc w:val="both"/>
        <w:rPr>
          <w:sz w:val="24"/>
          <w:szCs w:val="24"/>
        </w:rPr>
        <w:sectPr w:rsidR="00977FE2">
          <w:type w:val="nextColumn"/>
          <w:pgSz w:w="11910" w:h="16840"/>
          <w:pgMar w:top="851" w:right="851" w:bottom="851" w:left="1418" w:header="720" w:footer="720" w:gutter="0"/>
          <w:cols w:space="720"/>
          <w:docGrid w:linePitch="360"/>
        </w:sectPr>
      </w:pPr>
    </w:p>
    <w:p w14:paraId="074C1198" w14:textId="77777777" w:rsidR="00977FE2" w:rsidRDefault="00D46F42">
      <w:pPr>
        <w:spacing w:before="71"/>
        <w:ind w:left="6379"/>
        <w:jc w:val="both"/>
        <w:rPr>
          <w:sz w:val="24"/>
          <w:szCs w:val="24"/>
        </w:rPr>
      </w:pPr>
      <w:r>
        <w:rPr>
          <w:sz w:val="24"/>
          <w:szCs w:val="24"/>
        </w:rPr>
        <w:lastRenderedPageBreak/>
        <w:t>Приложение</w:t>
      </w:r>
      <w:r>
        <w:rPr>
          <w:spacing w:val="-4"/>
          <w:sz w:val="24"/>
          <w:szCs w:val="24"/>
        </w:rPr>
        <w:t xml:space="preserve"> </w:t>
      </w:r>
      <w:r>
        <w:rPr>
          <w:sz w:val="24"/>
          <w:szCs w:val="24"/>
        </w:rPr>
        <w:t>3</w:t>
      </w:r>
      <w:r>
        <w:rPr>
          <w:spacing w:val="-15"/>
          <w:sz w:val="24"/>
          <w:szCs w:val="24"/>
        </w:rPr>
        <w:t xml:space="preserve"> </w:t>
      </w:r>
      <w:r>
        <w:rPr>
          <w:spacing w:val="-10"/>
          <w:sz w:val="24"/>
          <w:szCs w:val="24"/>
        </w:rPr>
        <w:t>к</w:t>
      </w:r>
    </w:p>
    <w:p w14:paraId="0C4BA29A" w14:textId="77777777" w:rsidR="00977FE2" w:rsidRDefault="00D46F42">
      <w:pPr>
        <w:spacing w:before="19" w:line="249" w:lineRule="auto"/>
        <w:ind w:left="6379"/>
        <w:jc w:val="both"/>
        <w:rPr>
          <w:sz w:val="24"/>
          <w:szCs w:val="24"/>
        </w:rPr>
      </w:pPr>
      <w:r>
        <w:rPr>
          <w:sz w:val="24"/>
          <w:szCs w:val="24"/>
        </w:rPr>
        <w:t>Заданию</w:t>
      </w:r>
      <w:r>
        <w:rPr>
          <w:spacing w:val="-11"/>
          <w:sz w:val="24"/>
          <w:szCs w:val="24"/>
        </w:rPr>
        <w:t xml:space="preserve"> </w:t>
      </w:r>
      <w:r>
        <w:rPr>
          <w:sz w:val="24"/>
          <w:szCs w:val="24"/>
        </w:rPr>
        <w:t xml:space="preserve">на </w:t>
      </w:r>
      <w:r>
        <w:rPr>
          <w:spacing w:val="-2"/>
          <w:sz w:val="24"/>
          <w:szCs w:val="24"/>
        </w:rPr>
        <w:t>проектирование</w:t>
      </w:r>
    </w:p>
    <w:p w14:paraId="4CA9B221" w14:textId="77777777" w:rsidR="00977FE2" w:rsidRDefault="00D46F42" w:rsidP="007900C6">
      <w:pPr>
        <w:ind w:firstLine="709"/>
        <w:jc w:val="center"/>
        <w:rPr>
          <w:b/>
          <w:bCs/>
          <w:sz w:val="24"/>
          <w:szCs w:val="24"/>
        </w:rPr>
      </w:pPr>
      <w:r>
        <w:rPr>
          <w:b/>
          <w:bCs/>
          <w:sz w:val="24"/>
          <w:szCs w:val="24"/>
        </w:rPr>
        <w:t>Идентификационные признаки</w:t>
      </w:r>
    </w:p>
    <w:p w14:paraId="25238112" w14:textId="77777777" w:rsidR="00977FE2" w:rsidRDefault="00D46F42" w:rsidP="007900C6">
      <w:pPr>
        <w:ind w:firstLine="709"/>
        <w:jc w:val="center"/>
        <w:rPr>
          <w:b/>
          <w:bCs/>
          <w:sz w:val="24"/>
          <w:szCs w:val="24"/>
        </w:rPr>
      </w:pPr>
      <w:r>
        <w:rPr>
          <w:b/>
          <w:bCs/>
          <w:sz w:val="24"/>
          <w:szCs w:val="24"/>
        </w:rPr>
        <w:t>строящихся и реконструируемых зданий и сооружений</w:t>
      </w: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4536"/>
        <w:gridCol w:w="4394"/>
      </w:tblGrid>
      <w:tr w:rsidR="00977FE2" w14:paraId="1D6DFE21" w14:textId="77777777">
        <w:trPr>
          <w:trHeight w:val="278"/>
        </w:trPr>
        <w:tc>
          <w:tcPr>
            <w:tcW w:w="851" w:type="dxa"/>
          </w:tcPr>
          <w:p w14:paraId="5E1B4449" w14:textId="77777777" w:rsidR="00977FE2" w:rsidRDefault="00D46F42">
            <w:pPr>
              <w:pStyle w:val="TableParagraph"/>
              <w:ind w:firstLine="284"/>
              <w:jc w:val="both"/>
            </w:pPr>
            <w:r>
              <w:rPr>
                <w:spacing w:val="-10"/>
              </w:rPr>
              <w:t>№</w:t>
            </w:r>
          </w:p>
        </w:tc>
        <w:tc>
          <w:tcPr>
            <w:tcW w:w="4536" w:type="dxa"/>
          </w:tcPr>
          <w:p w14:paraId="57179FED" w14:textId="77777777" w:rsidR="00977FE2" w:rsidRDefault="00D46F42">
            <w:pPr>
              <w:pStyle w:val="TableParagraph"/>
              <w:ind w:firstLine="709"/>
              <w:jc w:val="both"/>
            </w:pPr>
            <w:r>
              <w:rPr>
                <w:spacing w:val="-2"/>
              </w:rPr>
              <w:t>Показатель</w:t>
            </w:r>
          </w:p>
        </w:tc>
        <w:tc>
          <w:tcPr>
            <w:tcW w:w="4394" w:type="dxa"/>
          </w:tcPr>
          <w:p w14:paraId="405F2728" w14:textId="77777777" w:rsidR="00977FE2" w:rsidRDefault="00D46F42">
            <w:pPr>
              <w:pStyle w:val="TableParagraph"/>
              <w:ind w:firstLine="709"/>
              <w:jc w:val="both"/>
            </w:pPr>
            <w:r>
              <w:rPr>
                <w:spacing w:val="-2"/>
              </w:rPr>
              <w:t>Значение</w:t>
            </w:r>
          </w:p>
        </w:tc>
      </w:tr>
      <w:tr w:rsidR="00977FE2" w14:paraId="1DE5646E" w14:textId="77777777">
        <w:trPr>
          <w:trHeight w:val="557"/>
        </w:trPr>
        <w:tc>
          <w:tcPr>
            <w:tcW w:w="851" w:type="dxa"/>
          </w:tcPr>
          <w:p w14:paraId="1FBAEE3D" w14:textId="77777777" w:rsidR="00977FE2" w:rsidRDefault="00D46F42">
            <w:pPr>
              <w:pStyle w:val="TableParagraph"/>
              <w:ind w:firstLine="284"/>
              <w:jc w:val="both"/>
            </w:pPr>
            <w:r>
              <w:rPr>
                <w:spacing w:val="-10"/>
              </w:rPr>
              <w:t>1</w:t>
            </w:r>
          </w:p>
        </w:tc>
        <w:tc>
          <w:tcPr>
            <w:tcW w:w="8930" w:type="dxa"/>
            <w:gridSpan w:val="2"/>
          </w:tcPr>
          <w:p w14:paraId="6152611E" w14:textId="77777777" w:rsidR="00977FE2" w:rsidRDefault="00D46F42">
            <w:pPr>
              <w:pStyle w:val="TableParagraph"/>
              <w:ind w:firstLine="709"/>
              <w:jc w:val="both"/>
              <w:rPr>
                <w:i/>
              </w:rPr>
            </w:pPr>
            <w:r>
              <w:rPr>
                <w:i/>
              </w:rPr>
              <w:t>Наименование</w:t>
            </w:r>
            <w:r>
              <w:rPr>
                <w:i/>
                <w:spacing w:val="37"/>
              </w:rPr>
              <w:t xml:space="preserve"> </w:t>
            </w:r>
            <w:r>
              <w:rPr>
                <w:i/>
              </w:rPr>
              <w:t>объекта</w:t>
            </w:r>
            <w:r>
              <w:rPr>
                <w:i/>
                <w:spacing w:val="24"/>
              </w:rPr>
              <w:t xml:space="preserve"> </w:t>
            </w:r>
            <w:r>
              <w:rPr>
                <w:i/>
              </w:rPr>
              <w:t>капитального</w:t>
            </w:r>
            <w:r>
              <w:rPr>
                <w:i/>
                <w:spacing w:val="37"/>
              </w:rPr>
              <w:t xml:space="preserve"> </w:t>
            </w:r>
            <w:r>
              <w:rPr>
                <w:i/>
                <w:spacing w:val="-2"/>
              </w:rPr>
              <w:t>строительства</w:t>
            </w:r>
          </w:p>
          <w:p w14:paraId="30649643" w14:textId="77777777" w:rsidR="00977FE2" w:rsidRDefault="00D46F42">
            <w:pPr>
              <w:pStyle w:val="TableParagraph"/>
              <w:ind w:firstLine="709"/>
              <w:jc w:val="both"/>
              <w:rPr>
                <w:b/>
                <w:i/>
              </w:rPr>
            </w:pPr>
            <w:r>
              <w:rPr>
                <w:b/>
                <w:i/>
              </w:rPr>
              <w:t>для</w:t>
            </w:r>
            <w:r>
              <w:rPr>
                <w:b/>
                <w:i/>
                <w:spacing w:val="-15"/>
              </w:rPr>
              <w:t xml:space="preserve"> </w:t>
            </w:r>
            <w:r>
              <w:rPr>
                <w:b/>
                <w:i/>
              </w:rPr>
              <w:t>каждого</w:t>
            </w:r>
            <w:r>
              <w:rPr>
                <w:b/>
                <w:i/>
                <w:spacing w:val="-10"/>
              </w:rPr>
              <w:t xml:space="preserve"> </w:t>
            </w:r>
            <w:r>
              <w:rPr>
                <w:b/>
                <w:i/>
              </w:rPr>
              <w:t>объекта</w:t>
            </w:r>
            <w:r>
              <w:rPr>
                <w:b/>
                <w:i/>
                <w:spacing w:val="-9"/>
              </w:rPr>
              <w:t xml:space="preserve"> </w:t>
            </w:r>
            <w:r>
              <w:rPr>
                <w:b/>
                <w:i/>
              </w:rPr>
              <w:t>заполняется</w:t>
            </w:r>
            <w:r>
              <w:rPr>
                <w:b/>
                <w:i/>
                <w:spacing w:val="-5"/>
              </w:rPr>
              <w:t xml:space="preserve"> </w:t>
            </w:r>
            <w:r>
              <w:rPr>
                <w:b/>
                <w:i/>
              </w:rPr>
              <w:t>отдельная</w:t>
            </w:r>
            <w:r>
              <w:rPr>
                <w:b/>
                <w:i/>
                <w:spacing w:val="-2"/>
              </w:rPr>
              <w:t xml:space="preserve"> таблица</w:t>
            </w:r>
          </w:p>
        </w:tc>
      </w:tr>
      <w:tr w:rsidR="00977FE2" w14:paraId="46B33553" w14:textId="77777777">
        <w:trPr>
          <w:trHeight w:val="830"/>
        </w:trPr>
        <w:tc>
          <w:tcPr>
            <w:tcW w:w="851" w:type="dxa"/>
          </w:tcPr>
          <w:p w14:paraId="044A8C82" w14:textId="77777777" w:rsidR="00977FE2" w:rsidRDefault="00D46F42">
            <w:pPr>
              <w:pStyle w:val="TableParagraph"/>
              <w:ind w:firstLine="284"/>
              <w:jc w:val="both"/>
            </w:pPr>
            <w:r>
              <w:rPr>
                <w:spacing w:val="-5"/>
              </w:rPr>
              <w:t>1.1</w:t>
            </w:r>
          </w:p>
        </w:tc>
        <w:tc>
          <w:tcPr>
            <w:tcW w:w="4536" w:type="dxa"/>
          </w:tcPr>
          <w:p w14:paraId="3AFD01B6" w14:textId="77777777" w:rsidR="00977FE2" w:rsidRDefault="00D46F42">
            <w:pPr>
              <w:pStyle w:val="TableParagraph"/>
              <w:jc w:val="both"/>
            </w:pPr>
            <w:r>
              <w:rPr>
                <w:spacing w:val="-2"/>
              </w:rPr>
              <w:t>Назначение</w:t>
            </w:r>
          </w:p>
        </w:tc>
        <w:tc>
          <w:tcPr>
            <w:tcW w:w="4394" w:type="dxa"/>
          </w:tcPr>
          <w:p w14:paraId="17377C96" w14:textId="77777777" w:rsidR="00977FE2" w:rsidRDefault="00D46F42">
            <w:pPr>
              <w:pStyle w:val="TableParagraph"/>
              <w:jc w:val="both"/>
              <w:rPr>
                <w:i/>
              </w:rPr>
            </w:pPr>
            <w:r>
              <w:t xml:space="preserve">Здания и сооружения </w:t>
            </w:r>
            <w:r>
              <w:rPr>
                <w:spacing w:val="-2"/>
              </w:rPr>
              <w:t>электроэнергетики</w:t>
            </w:r>
            <w:r>
              <w:rPr>
                <w:spacing w:val="-13"/>
              </w:rPr>
              <w:t xml:space="preserve"> </w:t>
            </w:r>
            <w:r>
              <w:rPr>
                <w:spacing w:val="-2"/>
              </w:rPr>
              <w:t>с</w:t>
            </w:r>
            <w:r>
              <w:rPr>
                <w:spacing w:val="-11"/>
              </w:rPr>
              <w:t xml:space="preserve"> </w:t>
            </w:r>
            <w:r>
              <w:rPr>
                <w:spacing w:val="-2"/>
              </w:rPr>
              <w:t xml:space="preserve">напряжением </w:t>
            </w:r>
            <w:r>
              <w:rPr>
                <w:i/>
              </w:rPr>
              <w:t>220 кВ</w:t>
            </w:r>
            <w:r>
              <w:rPr>
                <w:i/>
                <w:spacing w:val="-3"/>
              </w:rPr>
              <w:t xml:space="preserve"> </w:t>
            </w:r>
            <w:r>
              <w:rPr>
                <w:i/>
              </w:rPr>
              <w:t>и</w:t>
            </w:r>
            <w:r>
              <w:rPr>
                <w:i/>
                <w:spacing w:val="-8"/>
              </w:rPr>
              <w:t xml:space="preserve"> </w:t>
            </w:r>
            <w:r>
              <w:rPr>
                <w:i/>
                <w:spacing w:val="-2"/>
              </w:rPr>
              <w:t>менее</w:t>
            </w:r>
          </w:p>
        </w:tc>
      </w:tr>
      <w:tr w:rsidR="00977FE2" w14:paraId="7BBB9584" w14:textId="77777777">
        <w:trPr>
          <w:trHeight w:val="1109"/>
        </w:trPr>
        <w:tc>
          <w:tcPr>
            <w:tcW w:w="851" w:type="dxa"/>
          </w:tcPr>
          <w:p w14:paraId="641178C8" w14:textId="77777777" w:rsidR="00977FE2" w:rsidRDefault="00977FE2">
            <w:pPr>
              <w:pStyle w:val="TableParagraph"/>
              <w:ind w:firstLine="284"/>
              <w:jc w:val="both"/>
              <w:rPr>
                <w:b/>
              </w:rPr>
            </w:pPr>
          </w:p>
          <w:p w14:paraId="0D538360" w14:textId="77777777" w:rsidR="00977FE2" w:rsidRDefault="00D46F42">
            <w:pPr>
              <w:pStyle w:val="TableParagraph"/>
              <w:ind w:firstLine="284"/>
              <w:jc w:val="both"/>
            </w:pPr>
            <w:r>
              <w:rPr>
                <w:spacing w:val="-5"/>
              </w:rPr>
              <w:t>1.2</w:t>
            </w:r>
          </w:p>
        </w:tc>
        <w:tc>
          <w:tcPr>
            <w:tcW w:w="4536" w:type="dxa"/>
          </w:tcPr>
          <w:p w14:paraId="57E3B0DF" w14:textId="77777777" w:rsidR="00977FE2" w:rsidRDefault="00D46F42">
            <w:pPr>
              <w:pStyle w:val="TableParagraph"/>
              <w:jc w:val="both"/>
            </w:pPr>
            <w:r>
              <w:t>Принадлежность к объектам транспортной инфраструктуры и к другим объектам,</w:t>
            </w:r>
          </w:p>
          <w:p w14:paraId="5505414A" w14:textId="77777777" w:rsidR="00977FE2" w:rsidRDefault="00D46F42">
            <w:pPr>
              <w:pStyle w:val="TableParagraph"/>
              <w:jc w:val="both"/>
            </w:pPr>
            <w:r>
              <w:t>функциональные</w:t>
            </w:r>
            <w:r>
              <w:rPr>
                <w:spacing w:val="-16"/>
              </w:rPr>
              <w:t xml:space="preserve"> </w:t>
            </w:r>
            <w:r>
              <w:t>особенности</w:t>
            </w:r>
            <w:r>
              <w:rPr>
                <w:spacing w:val="-12"/>
              </w:rPr>
              <w:t xml:space="preserve"> </w:t>
            </w:r>
            <w:r>
              <w:t>которых</w:t>
            </w:r>
            <w:r>
              <w:rPr>
                <w:spacing w:val="-7"/>
              </w:rPr>
              <w:t xml:space="preserve"> </w:t>
            </w:r>
            <w:r>
              <w:t>влияют</w:t>
            </w:r>
            <w:r>
              <w:rPr>
                <w:spacing w:val="-10"/>
              </w:rPr>
              <w:t xml:space="preserve"> </w:t>
            </w:r>
            <w:r>
              <w:t>на их безопасность</w:t>
            </w:r>
          </w:p>
        </w:tc>
        <w:tc>
          <w:tcPr>
            <w:tcW w:w="4394" w:type="dxa"/>
          </w:tcPr>
          <w:p w14:paraId="45A68B66" w14:textId="77777777" w:rsidR="00977FE2" w:rsidRDefault="00977FE2">
            <w:pPr>
              <w:pStyle w:val="TableParagraph"/>
              <w:jc w:val="both"/>
              <w:rPr>
                <w:b/>
              </w:rPr>
            </w:pPr>
          </w:p>
          <w:p w14:paraId="213EA7E4" w14:textId="77777777" w:rsidR="00977FE2" w:rsidRDefault="00D46F42">
            <w:pPr>
              <w:pStyle w:val="TableParagraph"/>
              <w:jc w:val="both"/>
            </w:pPr>
            <w:r>
              <w:t>Не</w:t>
            </w:r>
            <w:r>
              <w:rPr>
                <w:spacing w:val="-9"/>
              </w:rPr>
              <w:t xml:space="preserve"> </w:t>
            </w:r>
            <w:r>
              <w:rPr>
                <w:spacing w:val="-2"/>
              </w:rPr>
              <w:t>принадлежит</w:t>
            </w:r>
          </w:p>
        </w:tc>
      </w:tr>
      <w:tr w:rsidR="00977FE2" w14:paraId="0310016A" w14:textId="77777777">
        <w:trPr>
          <w:trHeight w:val="1380"/>
        </w:trPr>
        <w:tc>
          <w:tcPr>
            <w:tcW w:w="851" w:type="dxa"/>
          </w:tcPr>
          <w:p w14:paraId="6663D1ED" w14:textId="77777777" w:rsidR="00977FE2" w:rsidRDefault="00977FE2">
            <w:pPr>
              <w:pStyle w:val="TableParagraph"/>
              <w:ind w:firstLine="284"/>
              <w:jc w:val="both"/>
              <w:rPr>
                <w:b/>
              </w:rPr>
            </w:pPr>
          </w:p>
          <w:p w14:paraId="1E795D5F" w14:textId="77777777" w:rsidR="00977FE2" w:rsidRDefault="00977FE2">
            <w:pPr>
              <w:pStyle w:val="TableParagraph"/>
              <w:ind w:firstLine="284"/>
              <w:jc w:val="both"/>
              <w:rPr>
                <w:b/>
              </w:rPr>
            </w:pPr>
          </w:p>
          <w:p w14:paraId="30FFCB0C" w14:textId="77777777" w:rsidR="00977FE2" w:rsidRDefault="00D46F42">
            <w:pPr>
              <w:pStyle w:val="TableParagraph"/>
              <w:ind w:firstLine="284"/>
              <w:jc w:val="both"/>
            </w:pPr>
            <w:r>
              <w:rPr>
                <w:spacing w:val="-5"/>
              </w:rPr>
              <w:t>1.3</w:t>
            </w:r>
          </w:p>
        </w:tc>
        <w:tc>
          <w:tcPr>
            <w:tcW w:w="4536" w:type="dxa"/>
          </w:tcPr>
          <w:p w14:paraId="601D546A" w14:textId="77777777" w:rsidR="00977FE2" w:rsidRDefault="00D46F42">
            <w:pPr>
              <w:pStyle w:val="TableParagraph"/>
              <w:jc w:val="both"/>
            </w:pPr>
            <w:r>
              <w:t>Возможность опасных природных процессов и явлений</w:t>
            </w:r>
            <w:r>
              <w:rPr>
                <w:spacing w:val="-14"/>
              </w:rPr>
              <w:t xml:space="preserve"> </w:t>
            </w:r>
            <w:r>
              <w:t>и</w:t>
            </w:r>
            <w:r>
              <w:rPr>
                <w:spacing w:val="-15"/>
              </w:rPr>
              <w:t xml:space="preserve"> </w:t>
            </w:r>
            <w:r>
              <w:t>техногенных</w:t>
            </w:r>
            <w:r>
              <w:rPr>
                <w:spacing w:val="-7"/>
              </w:rPr>
              <w:t xml:space="preserve"> </w:t>
            </w:r>
            <w:r>
              <w:t>воздействий</w:t>
            </w:r>
            <w:r>
              <w:rPr>
                <w:spacing w:val="-4"/>
              </w:rPr>
              <w:t xml:space="preserve"> </w:t>
            </w:r>
            <w:r>
              <w:t>на</w:t>
            </w:r>
            <w:r>
              <w:rPr>
                <w:spacing w:val="-15"/>
              </w:rPr>
              <w:t xml:space="preserve"> </w:t>
            </w:r>
            <w:r>
              <w:t xml:space="preserve">территории, на которой будут осуществляться строительство, реконструкция и эксплуатация здания или </w:t>
            </w:r>
            <w:r>
              <w:rPr>
                <w:spacing w:val="-2"/>
              </w:rPr>
              <w:t>сооружения</w:t>
            </w:r>
          </w:p>
        </w:tc>
        <w:tc>
          <w:tcPr>
            <w:tcW w:w="4394" w:type="dxa"/>
          </w:tcPr>
          <w:p w14:paraId="603C442B" w14:textId="77777777" w:rsidR="00977FE2" w:rsidRDefault="00D46F42">
            <w:pPr>
              <w:pStyle w:val="TableParagraph"/>
              <w:jc w:val="both"/>
            </w:pPr>
            <w:r>
              <w:t xml:space="preserve">Опасных процессов, явлений и воздействий нет </w:t>
            </w:r>
            <w:r>
              <w:rPr>
                <w:i/>
              </w:rPr>
              <w:t>(или указывается наличие</w:t>
            </w:r>
            <w:r>
              <w:rPr>
                <w:i/>
                <w:spacing w:val="-10"/>
              </w:rPr>
              <w:t xml:space="preserve"> </w:t>
            </w:r>
            <w:r>
              <w:rPr>
                <w:i/>
              </w:rPr>
              <w:t>и</w:t>
            </w:r>
            <w:r>
              <w:rPr>
                <w:i/>
                <w:spacing w:val="-16"/>
              </w:rPr>
              <w:t xml:space="preserve"> </w:t>
            </w:r>
            <w:r>
              <w:rPr>
                <w:i/>
              </w:rPr>
              <w:t>характеристики</w:t>
            </w:r>
            <w:r>
              <w:rPr>
                <w:i/>
                <w:spacing w:val="-15"/>
              </w:rPr>
              <w:t xml:space="preserve"> </w:t>
            </w:r>
            <w:r>
              <w:rPr>
                <w:i/>
              </w:rPr>
              <w:t>опасных процессов,</w:t>
            </w:r>
            <w:r>
              <w:rPr>
                <w:i/>
                <w:spacing w:val="2"/>
              </w:rPr>
              <w:t xml:space="preserve"> </w:t>
            </w:r>
            <w:r>
              <w:rPr>
                <w:i/>
              </w:rPr>
              <w:t>явлений</w:t>
            </w:r>
            <w:r>
              <w:rPr>
                <w:i/>
                <w:spacing w:val="-10"/>
              </w:rPr>
              <w:t xml:space="preserve"> </w:t>
            </w:r>
            <w:r>
              <w:rPr>
                <w:i/>
              </w:rPr>
              <w:t>и</w:t>
            </w:r>
            <w:r>
              <w:rPr>
                <w:i/>
                <w:spacing w:val="-15"/>
              </w:rPr>
              <w:t xml:space="preserve"> </w:t>
            </w:r>
            <w:r>
              <w:rPr>
                <w:i/>
              </w:rPr>
              <w:t>воздействий)</w:t>
            </w:r>
            <w:r>
              <w:rPr>
                <w:spacing w:val="-10"/>
                <w:vertAlign w:val="superscript"/>
              </w:rPr>
              <w:t xml:space="preserve"> 1</w:t>
            </w:r>
          </w:p>
        </w:tc>
      </w:tr>
      <w:tr w:rsidR="00977FE2" w14:paraId="79B4AFEC" w14:textId="77777777">
        <w:trPr>
          <w:trHeight w:val="557"/>
        </w:trPr>
        <w:tc>
          <w:tcPr>
            <w:tcW w:w="851" w:type="dxa"/>
          </w:tcPr>
          <w:p w14:paraId="1812E02E" w14:textId="77777777" w:rsidR="00977FE2" w:rsidRDefault="00D46F42">
            <w:pPr>
              <w:pStyle w:val="TableParagraph"/>
              <w:ind w:firstLine="284"/>
              <w:jc w:val="both"/>
            </w:pPr>
            <w:r>
              <w:rPr>
                <w:spacing w:val="-5"/>
              </w:rPr>
              <w:t>1.4</w:t>
            </w:r>
          </w:p>
        </w:tc>
        <w:tc>
          <w:tcPr>
            <w:tcW w:w="4536" w:type="dxa"/>
          </w:tcPr>
          <w:p w14:paraId="272EFFAF" w14:textId="77777777" w:rsidR="00977FE2" w:rsidRDefault="00D46F42">
            <w:pPr>
              <w:pStyle w:val="TableParagraph"/>
              <w:jc w:val="both"/>
            </w:pPr>
            <w:r>
              <w:t>Принадлежность</w:t>
            </w:r>
            <w:r>
              <w:rPr>
                <w:spacing w:val="-16"/>
              </w:rPr>
              <w:t xml:space="preserve"> </w:t>
            </w:r>
            <w:r>
              <w:t>к</w:t>
            </w:r>
            <w:r>
              <w:rPr>
                <w:spacing w:val="-15"/>
              </w:rPr>
              <w:t xml:space="preserve"> </w:t>
            </w:r>
            <w:r>
              <w:t>опасным</w:t>
            </w:r>
            <w:r>
              <w:rPr>
                <w:spacing w:val="-9"/>
              </w:rPr>
              <w:t xml:space="preserve"> </w:t>
            </w:r>
            <w:r>
              <w:t xml:space="preserve">производственным </w:t>
            </w:r>
            <w:r>
              <w:rPr>
                <w:spacing w:val="-2"/>
              </w:rPr>
              <w:t>объектам</w:t>
            </w:r>
          </w:p>
        </w:tc>
        <w:tc>
          <w:tcPr>
            <w:tcW w:w="4394" w:type="dxa"/>
          </w:tcPr>
          <w:p w14:paraId="5113A52E" w14:textId="77777777" w:rsidR="00977FE2" w:rsidRDefault="00D46F42">
            <w:pPr>
              <w:pStyle w:val="TableParagraph"/>
              <w:jc w:val="both"/>
            </w:pPr>
            <w:r>
              <w:rPr>
                <w:b/>
              </w:rPr>
              <w:t>Не</w:t>
            </w:r>
            <w:r>
              <w:rPr>
                <w:b/>
                <w:spacing w:val="-11"/>
              </w:rPr>
              <w:t xml:space="preserve"> </w:t>
            </w:r>
            <w:r>
              <w:rPr>
                <w:b/>
              </w:rPr>
              <w:t>относится</w:t>
            </w:r>
            <w:r>
              <w:rPr>
                <w:b/>
                <w:spacing w:val="-6"/>
              </w:rPr>
              <w:t xml:space="preserve"> </w:t>
            </w:r>
            <w:r>
              <w:rPr>
                <w:spacing w:val="-10"/>
                <w:vertAlign w:val="superscript"/>
              </w:rPr>
              <w:t>2</w:t>
            </w:r>
          </w:p>
        </w:tc>
      </w:tr>
      <w:tr w:rsidR="00977FE2" w14:paraId="3323BA7F" w14:textId="77777777">
        <w:trPr>
          <w:trHeight w:val="823"/>
        </w:trPr>
        <w:tc>
          <w:tcPr>
            <w:tcW w:w="851" w:type="dxa"/>
          </w:tcPr>
          <w:p w14:paraId="23CDE540" w14:textId="77777777" w:rsidR="00977FE2" w:rsidRDefault="00977FE2">
            <w:pPr>
              <w:pStyle w:val="TableParagraph"/>
              <w:ind w:firstLine="284"/>
              <w:jc w:val="both"/>
              <w:rPr>
                <w:b/>
              </w:rPr>
            </w:pPr>
          </w:p>
          <w:p w14:paraId="2CE08D1C" w14:textId="77777777" w:rsidR="00977FE2" w:rsidRDefault="00D46F42">
            <w:pPr>
              <w:pStyle w:val="TableParagraph"/>
              <w:ind w:firstLine="284"/>
              <w:jc w:val="both"/>
            </w:pPr>
            <w:r>
              <w:rPr>
                <w:spacing w:val="-5"/>
              </w:rPr>
              <w:t>1.5</w:t>
            </w:r>
          </w:p>
        </w:tc>
        <w:tc>
          <w:tcPr>
            <w:tcW w:w="4536" w:type="dxa"/>
          </w:tcPr>
          <w:p w14:paraId="3D92423D" w14:textId="77777777" w:rsidR="00977FE2" w:rsidRDefault="00977FE2">
            <w:pPr>
              <w:pStyle w:val="TableParagraph"/>
              <w:jc w:val="both"/>
              <w:rPr>
                <w:b/>
              </w:rPr>
            </w:pPr>
          </w:p>
          <w:p w14:paraId="2F03FA8C" w14:textId="77777777" w:rsidR="00977FE2" w:rsidRDefault="00D46F42">
            <w:pPr>
              <w:pStyle w:val="TableParagraph"/>
              <w:jc w:val="both"/>
            </w:pPr>
            <w:r>
              <w:rPr>
                <w:spacing w:val="-2"/>
              </w:rPr>
              <w:t>Пожарная</w:t>
            </w:r>
            <w:r>
              <w:rPr>
                <w:spacing w:val="8"/>
              </w:rPr>
              <w:t xml:space="preserve"> </w:t>
            </w:r>
            <w:r>
              <w:rPr>
                <w:spacing w:val="-2"/>
              </w:rPr>
              <w:t>и взрывопожарная</w:t>
            </w:r>
            <w:r>
              <w:rPr>
                <w:spacing w:val="-8"/>
              </w:rPr>
              <w:t xml:space="preserve"> </w:t>
            </w:r>
            <w:r>
              <w:rPr>
                <w:spacing w:val="-2"/>
              </w:rPr>
              <w:t>опасность</w:t>
            </w:r>
          </w:p>
        </w:tc>
        <w:tc>
          <w:tcPr>
            <w:tcW w:w="4394" w:type="dxa"/>
          </w:tcPr>
          <w:p w14:paraId="46AFA546" w14:textId="77777777" w:rsidR="00977FE2" w:rsidRDefault="00D46F42">
            <w:pPr>
              <w:pStyle w:val="TableParagraph"/>
              <w:jc w:val="both"/>
            </w:pPr>
            <w:r>
              <w:t>Определить при проектировании в соответствии</w:t>
            </w:r>
            <w:r>
              <w:rPr>
                <w:spacing w:val="-9"/>
              </w:rPr>
              <w:t xml:space="preserve"> </w:t>
            </w:r>
            <w:r>
              <w:t>с</w:t>
            </w:r>
            <w:r>
              <w:rPr>
                <w:spacing w:val="-15"/>
              </w:rPr>
              <w:t xml:space="preserve"> </w:t>
            </w:r>
            <w:r>
              <w:t>123-ФЗ</w:t>
            </w:r>
            <w:r>
              <w:rPr>
                <w:spacing w:val="-12"/>
              </w:rPr>
              <w:t xml:space="preserve"> </w:t>
            </w:r>
            <w:r>
              <w:t>от</w:t>
            </w:r>
            <w:r>
              <w:rPr>
                <w:spacing w:val="-15"/>
              </w:rPr>
              <w:t xml:space="preserve"> </w:t>
            </w:r>
            <w:r>
              <w:t>22.07.2008</w:t>
            </w:r>
          </w:p>
          <w:p w14:paraId="5B645528" w14:textId="77777777" w:rsidR="00977FE2" w:rsidRDefault="00D46F42">
            <w:pPr>
              <w:pStyle w:val="TableParagraph"/>
              <w:jc w:val="both"/>
            </w:pPr>
            <w:r>
              <w:rPr>
                <w:spacing w:val="-10"/>
                <w:vertAlign w:val="superscript"/>
              </w:rPr>
              <w:t>3</w:t>
            </w:r>
          </w:p>
        </w:tc>
      </w:tr>
      <w:tr w:rsidR="00977FE2" w14:paraId="66E07CDD" w14:textId="77777777">
        <w:trPr>
          <w:trHeight w:val="557"/>
        </w:trPr>
        <w:tc>
          <w:tcPr>
            <w:tcW w:w="851" w:type="dxa"/>
          </w:tcPr>
          <w:p w14:paraId="7CB6613E" w14:textId="77777777" w:rsidR="00977FE2" w:rsidRDefault="00D46F42">
            <w:pPr>
              <w:pStyle w:val="TableParagraph"/>
              <w:ind w:firstLine="284"/>
              <w:jc w:val="both"/>
            </w:pPr>
            <w:r>
              <w:rPr>
                <w:spacing w:val="-5"/>
              </w:rPr>
              <w:t>1.6</w:t>
            </w:r>
          </w:p>
        </w:tc>
        <w:tc>
          <w:tcPr>
            <w:tcW w:w="4536" w:type="dxa"/>
          </w:tcPr>
          <w:p w14:paraId="7BBD6FD2" w14:textId="77777777" w:rsidR="00977FE2" w:rsidRDefault="00D46F42">
            <w:pPr>
              <w:pStyle w:val="TableParagraph"/>
              <w:jc w:val="both"/>
            </w:pPr>
            <w:r>
              <w:rPr>
                <w:spacing w:val="-2"/>
              </w:rPr>
              <w:t>Наличие</w:t>
            </w:r>
            <w:r>
              <w:rPr>
                <w:spacing w:val="-9"/>
              </w:rPr>
              <w:t xml:space="preserve"> </w:t>
            </w:r>
            <w:r>
              <w:rPr>
                <w:spacing w:val="-2"/>
              </w:rPr>
              <w:t>помещений с</w:t>
            </w:r>
            <w:r>
              <w:rPr>
                <w:spacing w:val="-14"/>
              </w:rPr>
              <w:t xml:space="preserve"> </w:t>
            </w:r>
            <w:r>
              <w:rPr>
                <w:spacing w:val="-2"/>
              </w:rPr>
              <w:t>постоянным пребыванием людей</w:t>
            </w:r>
          </w:p>
        </w:tc>
        <w:tc>
          <w:tcPr>
            <w:tcW w:w="4394" w:type="dxa"/>
          </w:tcPr>
          <w:p w14:paraId="2D77C580" w14:textId="77777777" w:rsidR="00977FE2" w:rsidRDefault="00D46F42">
            <w:pPr>
              <w:pStyle w:val="TableParagraph"/>
              <w:jc w:val="both"/>
            </w:pPr>
            <w:r>
              <w:rPr>
                <w:spacing w:val="-5"/>
              </w:rPr>
              <w:t>Да4</w:t>
            </w:r>
          </w:p>
        </w:tc>
      </w:tr>
      <w:tr w:rsidR="00977FE2" w14:paraId="510680F7" w14:textId="77777777">
        <w:trPr>
          <w:trHeight w:val="823"/>
        </w:trPr>
        <w:tc>
          <w:tcPr>
            <w:tcW w:w="851" w:type="dxa"/>
          </w:tcPr>
          <w:p w14:paraId="4D23216C" w14:textId="77777777" w:rsidR="00977FE2" w:rsidRDefault="00977FE2">
            <w:pPr>
              <w:pStyle w:val="TableParagraph"/>
              <w:ind w:firstLine="284"/>
              <w:jc w:val="both"/>
              <w:rPr>
                <w:b/>
              </w:rPr>
            </w:pPr>
          </w:p>
          <w:p w14:paraId="57C5FEBB" w14:textId="77777777" w:rsidR="00977FE2" w:rsidRDefault="00D46F42">
            <w:pPr>
              <w:pStyle w:val="TableParagraph"/>
              <w:ind w:firstLine="284"/>
              <w:jc w:val="both"/>
            </w:pPr>
            <w:r>
              <w:rPr>
                <w:spacing w:val="-5"/>
              </w:rPr>
              <w:t>1.7</w:t>
            </w:r>
          </w:p>
        </w:tc>
        <w:tc>
          <w:tcPr>
            <w:tcW w:w="4536" w:type="dxa"/>
          </w:tcPr>
          <w:p w14:paraId="61CA253F" w14:textId="77777777" w:rsidR="00977FE2" w:rsidRDefault="00977FE2">
            <w:pPr>
              <w:pStyle w:val="TableParagraph"/>
              <w:jc w:val="both"/>
              <w:rPr>
                <w:b/>
              </w:rPr>
            </w:pPr>
          </w:p>
          <w:p w14:paraId="2303CF82" w14:textId="77777777" w:rsidR="00977FE2" w:rsidRDefault="00D46F42">
            <w:pPr>
              <w:pStyle w:val="TableParagraph"/>
              <w:jc w:val="both"/>
            </w:pPr>
            <w:r>
              <w:t>Уровень</w:t>
            </w:r>
            <w:r>
              <w:rPr>
                <w:spacing w:val="-10"/>
              </w:rPr>
              <w:t xml:space="preserve"> </w:t>
            </w:r>
            <w:r>
              <w:rPr>
                <w:spacing w:val="-2"/>
              </w:rPr>
              <w:t>ответственности</w:t>
            </w:r>
          </w:p>
        </w:tc>
        <w:tc>
          <w:tcPr>
            <w:tcW w:w="4394" w:type="dxa"/>
          </w:tcPr>
          <w:p w14:paraId="643C7E19" w14:textId="77777777" w:rsidR="00977FE2" w:rsidRDefault="00D46F42">
            <w:pPr>
              <w:pStyle w:val="TableParagraph"/>
              <w:numPr>
                <w:ilvl w:val="0"/>
                <w:numId w:val="9"/>
              </w:numPr>
              <w:tabs>
                <w:tab w:val="left" w:pos="263"/>
              </w:tabs>
              <w:ind w:left="0" w:firstLine="0"/>
              <w:jc w:val="both"/>
            </w:pPr>
            <w:r>
              <w:rPr>
                <w:spacing w:val="-2"/>
              </w:rPr>
              <w:t>повышенный</w:t>
            </w:r>
          </w:p>
          <w:p w14:paraId="7FBE770B" w14:textId="77777777" w:rsidR="00977FE2" w:rsidRDefault="00D46F42">
            <w:pPr>
              <w:pStyle w:val="TableParagraph"/>
              <w:numPr>
                <w:ilvl w:val="0"/>
                <w:numId w:val="9"/>
              </w:numPr>
              <w:tabs>
                <w:tab w:val="left" w:pos="267"/>
              </w:tabs>
              <w:ind w:left="0" w:firstLine="0"/>
              <w:jc w:val="both"/>
            </w:pPr>
            <w:r>
              <w:rPr>
                <w:spacing w:val="-2"/>
              </w:rPr>
              <w:t>нормальный;</w:t>
            </w:r>
          </w:p>
          <w:p w14:paraId="48E9EBC3" w14:textId="77777777" w:rsidR="00977FE2" w:rsidRDefault="00D46F42">
            <w:pPr>
              <w:pStyle w:val="TableParagraph"/>
              <w:numPr>
                <w:ilvl w:val="0"/>
                <w:numId w:val="9"/>
              </w:numPr>
              <w:tabs>
                <w:tab w:val="left" w:pos="258"/>
              </w:tabs>
              <w:ind w:left="0" w:firstLine="0"/>
              <w:jc w:val="both"/>
            </w:pPr>
            <w:r>
              <w:rPr>
                <w:spacing w:val="-2"/>
              </w:rPr>
              <w:t>пониженный.</w:t>
            </w:r>
            <w:r>
              <w:rPr>
                <w:spacing w:val="-2"/>
                <w:vertAlign w:val="superscript"/>
              </w:rPr>
              <w:t>5</w:t>
            </w:r>
          </w:p>
        </w:tc>
      </w:tr>
      <w:tr w:rsidR="00977FE2" w14:paraId="033FCA7F" w14:textId="77777777">
        <w:trPr>
          <w:trHeight w:val="552"/>
        </w:trPr>
        <w:tc>
          <w:tcPr>
            <w:tcW w:w="851" w:type="dxa"/>
          </w:tcPr>
          <w:p w14:paraId="018E5781" w14:textId="77777777" w:rsidR="00977FE2" w:rsidRDefault="00D46F42">
            <w:pPr>
              <w:pStyle w:val="TableParagraph"/>
              <w:ind w:firstLine="284"/>
              <w:jc w:val="both"/>
            </w:pPr>
            <w:r>
              <w:rPr>
                <w:spacing w:val="-5"/>
              </w:rPr>
              <w:t>Х</w:t>
            </w:r>
          </w:p>
        </w:tc>
        <w:tc>
          <w:tcPr>
            <w:tcW w:w="8930" w:type="dxa"/>
            <w:gridSpan w:val="2"/>
          </w:tcPr>
          <w:p w14:paraId="4CBFA630" w14:textId="77777777" w:rsidR="00977FE2" w:rsidRDefault="00D46F42">
            <w:pPr>
              <w:pStyle w:val="TableParagraph"/>
              <w:jc w:val="both"/>
              <w:rPr>
                <w:i/>
              </w:rPr>
            </w:pPr>
            <w:r>
              <w:rPr>
                <w:i/>
                <w:spacing w:val="-2"/>
              </w:rPr>
              <w:t>Наименование</w:t>
            </w:r>
            <w:r>
              <w:rPr>
                <w:i/>
                <w:spacing w:val="19"/>
              </w:rPr>
              <w:t xml:space="preserve"> </w:t>
            </w:r>
            <w:r>
              <w:rPr>
                <w:i/>
                <w:spacing w:val="-2"/>
              </w:rPr>
              <w:t>объекта</w:t>
            </w:r>
            <w:r>
              <w:rPr>
                <w:i/>
                <w:spacing w:val="1"/>
              </w:rPr>
              <w:t xml:space="preserve"> </w:t>
            </w:r>
            <w:r>
              <w:rPr>
                <w:i/>
                <w:spacing w:val="-2"/>
              </w:rPr>
              <w:t>капитального</w:t>
            </w:r>
            <w:r>
              <w:rPr>
                <w:i/>
                <w:spacing w:val="11"/>
              </w:rPr>
              <w:t xml:space="preserve"> </w:t>
            </w:r>
            <w:r>
              <w:rPr>
                <w:i/>
                <w:spacing w:val="-2"/>
              </w:rPr>
              <w:t>строительства</w:t>
            </w:r>
          </w:p>
          <w:p w14:paraId="6F574D5D" w14:textId="77777777" w:rsidR="00977FE2" w:rsidRDefault="00D46F42">
            <w:pPr>
              <w:pStyle w:val="TableParagraph"/>
              <w:jc w:val="both"/>
              <w:rPr>
                <w:b/>
                <w:i/>
              </w:rPr>
            </w:pPr>
            <w:r>
              <w:rPr>
                <w:b/>
                <w:i/>
              </w:rPr>
              <w:t>для</w:t>
            </w:r>
            <w:r>
              <w:rPr>
                <w:b/>
                <w:i/>
                <w:spacing w:val="-14"/>
              </w:rPr>
              <w:t xml:space="preserve"> </w:t>
            </w:r>
            <w:r>
              <w:rPr>
                <w:b/>
                <w:i/>
              </w:rPr>
              <w:t>каждого</w:t>
            </w:r>
            <w:r>
              <w:rPr>
                <w:b/>
                <w:i/>
                <w:spacing w:val="-1"/>
              </w:rPr>
              <w:t xml:space="preserve"> </w:t>
            </w:r>
            <w:r>
              <w:rPr>
                <w:b/>
                <w:i/>
              </w:rPr>
              <w:t>объекта</w:t>
            </w:r>
            <w:r>
              <w:rPr>
                <w:b/>
                <w:i/>
                <w:spacing w:val="-1"/>
              </w:rPr>
              <w:t xml:space="preserve"> </w:t>
            </w:r>
            <w:r>
              <w:rPr>
                <w:b/>
                <w:i/>
              </w:rPr>
              <w:t>идентификационные</w:t>
            </w:r>
            <w:r>
              <w:rPr>
                <w:b/>
                <w:i/>
                <w:spacing w:val="-16"/>
              </w:rPr>
              <w:t xml:space="preserve"> </w:t>
            </w:r>
            <w:r>
              <w:rPr>
                <w:b/>
                <w:i/>
              </w:rPr>
              <w:t>признаки указываются</w:t>
            </w:r>
            <w:r>
              <w:rPr>
                <w:b/>
                <w:i/>
                <w:spacing w:val="-16"/>
              </w:rPr>
              <w:t xml:space="preserve"> </w:t>
            </w:r>
            <w:r>
              <w:rPr>
                <w:b/>
                <w:i/>
                <w:spacing w:val="-2"/>
              </w:rPr>
              <w:t>отдельно</w:t>
            </w:r>
          </w:p>
        </w:tc>
      </w:tr>
      <w:tr w:rsidR="00977FE2" w14:paraId="65D121A1" w14:textId="77777777">
        <w:trPr>
          <w:trHeight w:val="830"/>
        </w:trPr>
        <w:tc>
          <w:tcPr>
            <w:tcW w:w="851" w:type="dxa"/>
          </w:tcPr>
          <w:p w14:paraId="41481838" w14:textId="77777777" w:rsidR="00977FE2" w:rsidRDefault="00977FE2">
            <w:pPr>
              <w:pStyle w:val="TableParagraph"/>
              <w:ind w:firstLine="284"/>
              <w:jc w:val="both"/>
              <w:rPr>
                <w:b/>
              </w:rPr>
            </w:pPr>
          </w:p>
          <w:p w14:paraId="05D5EB06" w14:textId="77777777" w:rsidR="00977FE2" w:rsidRDefault="00D46F42">
            <w:pPr>
              <w:pStyle w:val="TableParagraph"/>
              <w:ind w:firstLine="284"/>
              <w:jc w:val="both"/>
            </w:pPr>
            <w:r>
              <w:rPr>
                <w:spacing w:val="-5"/>
              </w:rPr>
              <w:t>Х.1</w:t>
            </w:r>
          </w:p>
        </w:tc>
        <w:tc>
          <w:tcPr>
            <w:tcW w:w="4536" w:type="dxa"/>
          </w:tcPr>
          <w:p w14:paraId="7AA60504" w14:textId="77777777" w:rsidR="00977FE2" w:rsidRDefault="00977FE2">
            <w:pPr>
              <w:pStyle w:val="TableParagraph"/>
              <w:jc w:val="both"/>
              <w:rPr>
                <w:b/>
              </w:rPr>
            </w:pPr>
          </w:p>
          <w:p w14:paraId="4E1B615D" w14:textId="77777777" w:rsidR="00977FE2" w:rsidRDefault="00D46F42">
            <w:pPr>
              <w:pStyle w:val="TableParagraph"/>
              <w:jc w:val="both"/>
            </w:pPr>
            <w:r>
              <w:rPr>
                <w:spacing w:val="-2"/>
              </w:rPr>
              <w:t>Назначение</w:t>
            </w:r>
          </w:p>
        </w:tc>
        <w:tc>
          <w:tcPr>
            <w:tcW w:w="4394" w:type="dxa"/>
          </w:tcPr>
          <w:p w14:paraId="0B7310D1" w14:textId="77777777" w:rsidR="00977FE2" w:rsidRDefault="00D46F42">
            <w:pPr>
              <w:pStyle w:val="TableParagraph"/>
              <w:jc w:val="both"/>
            </w:pPr>
            <w:r>
              <w:t xml:space="preserve">Здания и сооружения </w:t>
            </w:r>
            <w:r>
              <w:rPr>
                <w:spacing w:val="-2"/>
              </w:rPr>
              <w:t>электроэнергетики</w:t>
            </w:r>
            <w:r>
              <w:rPr>
                <w:spacing w:val="-18"/>
              </w:rPr>
              <w:t xml:space="preserve"> </w:t>
            </w:r>
            <w:r>
              <w:rPr>
                <w:spacing w:val="-2"/>
              </w:rPr>
              <w:t>с напряжением</w:t>
            </w:r>
          </w:p>
          <w:p w14:paraId="5858E835" w14:textId="77777777" w:rsidR="00977FE2" w:rsidRDefault="00D46F42">
            <w:pPr>
              <w:pStyle w:val="TableParagraph"/>
              <w:jc w:val="both"/>
              <w:rPr>
                <w:i/>
              </w:rPr>
            </w:pPr>
            <w:r>
              <w:rPr>
                <w:i/>
              </w:rPr>
              <w:t>220</w:t>
            </w:r>
            <w:r>
              <w:rPr>
                <w:i/>
                <w:spacing w:val="19"/>
              </w:rPr>
              <w:t xml:space="preserve"> </w:t>
            </w:r>
            <w:r>
              <w:rPr>
                <w:i/>
              </w:rPr>
              <w:t>кВ</w:t>
            </w:r>
            <w:r>
              <w:rPr>
                <w:i/>
                <w:spacing w:val="10"/>
              </w:rPr>
              <w:t xml:space="preserve"> </w:t>
            </w:r>
            <w:r>
              <w:rPr>
                <w:i/>
              </w:rPr>
              <w:t>и</w:t>
            </w:r>
            <w:r>
              <w:rPr>
                <w:i/>
                <w:spacing w:val="1"/>
              </w:rPr>
              <w:t xml:space="preserve"> </w:t>
            </w:r>
            <w:r>
              <w:rPr>
                <w:i/>
                <w:spacing w:val="-2"/>
              </w:rPr>
              <w:t>менее</w:t>
            </w:r>
          </w:p>
        </w:tc>
      </w:tr>
      <w:tr w:rsidR="00977FE2" w14:paraId="7EDC3174" w14:textId="77777777">
        <w:trPr>
          <w:trHeight w:val="1100"/>
        </w:trPr>
        <w:tc>
          <w:tcPr>
            <w:tcW w:w="851" w:type="dxa"/>
          </w:tcPr>
          <w:p w14:paraId="2303F84E" w14:textId="77777777" w:rsidR="00977FE2" w:rsidRDefault="00977FE2">
            <w:pPr>
              <w:pStyle w:val="TableParagraph"/>
              <w:ind w:firstLine="284"/>
              <w:jc w:val="both"/>
              <w:rPr>
                <w:b/>
              </w:rPr>
            </w:pPr>
          </w:p>
          <w:p w14:paraId="6A598181" w14:textId="77777777" w:rsidR="00977FE2" w:rsidRDefault="00D46F42">
            <w:pPr>
              <w:pStyle w:val="TableParagraph"/>
              <w:ind w:firstLine="284"/>
              <w:jc w:val="both"/>
            </w:pPr>
            <w:r>
              <w:rPr>
                <w:spacing w:val="-5"/>
              </w:rPr>
              <w:t>Х.2</w:t>
            </w:r>
          </w:p>
        </w:tc>
        <w:tc>
          <w:tcPr>
            <w:tcW w:w="4536" w:type="dxa"/>
          </w:tcPr>
          <w:p w14:paraId="06CA2269" w14:textId="77777777" w:rsidR="00977FE2" w:rsidRDefault="00D46F42">
            <w:pPr>
              <w:pStyle w:val="TableParagraph"/>
              <w:jc w:val="both"/>
            </w:pPr>
            <w:r>
              <w:t>Принадлежность к объектам транспортной инфраструктуры и к другим</w:t>
            </w:r>
            <w:r>
              <w:rPr>
                <w:spacing w:val="40"/>
              </w:rPr>
              <w:t xml:space="preserve"> </w:t>
            </w:r>
            <w:r>
              <w:t>объектам, функциональные</w:t>
            </w:r>
            <w:r>
              <w:rPr>
                <w:spacing w:val="-16"/>
              </w:rPr>
              <w:t xml:space="preserve"> </w:t>
            </w:r>
            <w:r>
              <w:t>особенности</w:t>
            </w:r>
            <w:r>
              <w:rPr>
                <w:spacing w:val="-6"/>
              </w:rPr>
              <w:t xml:space="preserve"> </w:t>
            </w:r>
            <w:r>
              <w:t>которых</w:t>
            </w:r>
            <w:r>
              <w:rPr>
                <w:spacing w:val="-4"/>
              </w:rPr>
              <w:t xml:space="preserve"> </w:t>
            </w:r>
            <w:r>
              <w:t>влияют</w:t>
            </w:r>
            <w:r>
              <w:rPr>
                <w:spacing w:val="-15"/>
              </w:rPr>
              <w:t xml:space="preserve"> </w:t>
            </w:r>
            <w:r>
              <w:t>на</w:t>
            </w:r>
          </w:p>
          <w:p w14:paraId="1396C2E1" w14:textId="77777777" w:rsidR="00977FE2" w:rsidRDefault="00D46F42">
            <w:pPr>
              <w:pStyle w:val="TableParagraph"/>
              <w:jc w:val="both"/>
            </w:pPr>
            <w:r>
              <w:t>их</w:t>
            </w:r>
            <w:r>
              <w:rPr>
                <w:spacing w:val="-8"/>
              </w:rPr>
              <w:t xml:space="preserve"> </w:t>
            </w:r>
            <w:r>
              <w:rPr>
                <w:spacing w:val="-2"/>
              </w:rPr>
              <w:t>безопасность</w:t>
            </w:r>
          </w:p>
        </w:tc>
        <w:tc>
          <w:tcPr>
            <w:tcW w:w="4394" w:type="dxa"/>
          </w:tcPr>
          <w:p w14:paraId="19BEF613" w14:textId="77777777" w:rsidR="00977FE2" w:rsidRDefault="00977FE2">
            <w:pPr>
              <w:pStyle w:val="TableParagraph"/>
              <w:jc w:val="both"/>
              <w:rPr>
                <w:b/>
              </w:rPr>
            </w:pPr>
          </w:p>
          <w:p w14:paraId="4DF3038E" w14:textId="77777777" w:rsidR="00977FE2" w:rsidRDefault="00D46F42">
            <w:pPr>
              <w:pStyle w:val="TableParagraph"/>
              <w:jc w:val="both"/>
            </w:pPr>
            <w:r>
              <w:t>Не</w:t>
            </w:r>
            <w:r>
              <w:rPr>
                <w:spacing w:val="-4"/>
              </w:rPr>
              <w:t xml:space="preserve"> </w:t>
            </w:r>
            <w:r>
              <w:rPr>
                <w:spacing w:val="-2"/>
              </w:rPr>
              <w:t>принадлежит</w:t>
            </w:r>
          </w:p>
        </w:tc>
      </w:tr>
      <w:tr w:rsidR="00977FE2" w14:paraId="79E523E4" w14:textId="77777777">
        <w:trPr>
          <w:trHeight w:val="1422"/>
        </w:trPr>
        <w:tc>
          <w:tcPr>
            <w:tcW w:w="851" w:type="dxa"/>
          </w:tcPr>
          <w:p w14:paraId="60622B4C" w14:textId="77777777" w:rsidR="00977FE2" w:rsidRDefault="00977FE2">
            <w:pPr>
              <w:pStyle w:val="TableParagraph"/>
              <w:ind w:firstLine="284"/>
              <w:jc w:val="both"/>
              <w:rPr>
                <w:b/>
              </w:rPr>
            </w:pPr>
          </w:p>
          <w:p w14:paraId="3123DBB3" w14:textId="77777777" w:rsidR="00977FE2" w:rsidRDefault="00977FE2">
            <w:pPr>
              <w:pStyle w:val="TableParagraph"/>
              <w:ind w:firstLine="284"/>
              <w:jc w:val="both"/>
              <w:rPr>
                <w:b/>
              </w:rPr>
            </w:pPr>
          </w:p>
          <w:p w14:paraId="47B03ABE" w14:textId="77777777" w:rsidR="00977FE2" w:rsidRDefault="00D46F42">
            <w:pPr>
              <w:pStyle w:val="TableParagraph"/>
              <w:ind w:firstLine="284"/>
              <w:jc w:val="both"/>
            </w:pPr>
            <w:r>
              <w:rPr>
                <w:spacing w:val="-5"/>
              </w:rPr>
              <w:t>Х.3</w:t>
            </w:r>
          </w:p>
        </w:tc>
        <w:tc>
          <w:tcPr>
            <w:tcW w:w="4536" w:type="dxa"/>
          </w:tcPr>
          <w:p w14:paraId="4ECA6742" w14:textId="77777777" w:rsidR="00977FE2" w:rsidRDefault="00D46F42">
            <w:pPr>
              <w:pStyle w:val="TableParagraph"/>
              <w:jc w:val="both"/>
            </w:pPr>
            <w:r>
              <w:t>Возможность опасных природных процессов и явлений</w:t>
            </w:r>
            <w:r>
              <w:rPr>
                <w:spacing w:val="-12"/>
              </w:rPr>
              <w:t xml:space="preserve"> </w:t>
            </w:r>
            <w:r>
              <w:t>и</w:t>
            </w:r>
            <w:r>
              <w:rPr>
                <w:spacing w:val="-16"/>
              </w:rPr>
              <w:t xml:space="preserve"> </w:t>
            </w:r>
            <w:r>
              <w:t>техногенных</w:t>
            </w:r>
            <w:r>
              <w:rPr>
                <w:spacing w:val="-10"/>
              </w:rPr>
              <w:t xml:space="preserve"> </w:t>
            </w:r>
            <w:r>
              <w:t>воздействий на</w:t>
            </w:r>
            <w:r>
              <w:rPr>
                <w:spacing w:val="-16"/>
              </w:rPr>
              <w:t xml:space="preserve"> </w:t>
            </w:r>
            <w:r>
              <w:t xml:space="preserve">территории, на которой будут осуществляться строительство, реконструкция и эксплуатация здания или </w:t>
            </w:r>
            <w:r>
              <w:rPr>
                <w:spacing w:val="-2"/>
              </w:rPr>
              <w:t>сооружения</w:t>
            </w:r>
          </w:p>
        </w:tc>
        <w:tc>
          <w:tcPr>
            <w:tcW w:w="4394" w:type="dxa"/>
          </w:tcPr>
          <w:p w14:paraId="45E83FD2" w14:textId="77777777" w:rsidR="00977FE2" w:rsidRDefault="00D46F42">
            <w:pPr>
              <w:pStyle w:val="TableParagraph"/>
              <w:jc w:val="both"/>
            </w:pPr>
            <w:r>
              <w:t>Опасных процессов, явлений и воздействий нет (</w:t>
            </w:r>
            <w:r>
              <w:rPr>
                <w:i/>
              </w:rPr>
              <w:t>или указывается наличие</w:t>
            </w:r>
            <w:r>
              <w:rPr>
                <w:i/>
                <w:spacing w:val="-11"/>
              </w:rPr>
              <w:t xml:space="preserve"> </w:t>
            </w:r>
            <w:r>
              <w:rPr>
                <w:i/>
              </w:rPr>
              <w:t>и</w:t>
            </w:r>
            <w:r>
              <w:rPr>
                <w:i/>
                <w:spacing w:val="-15"/>
              </w:rPr>
              <w:t xml:space="preserve"> </w:t>
            </w:r>
            <w:r>
              <w:rPr>
                <w:i/>
              </w:rPr>
              <w:t>характеристики</w:t>
            </w:r>
            <w:r>
              <w:rPr>
                <w:i/>
                <w:spacing w:val="-15"/>
              </w:rPr>
              <w:t xml:space="preserve"> </w:t>
            </w:r>
            <w:r>
              <w:rPr>
                <w:i/>
              </w:rPr>
              <w:t>опасных процессов,</w:t>
            </w:r>
            <w:r>
              <w:rPr>
                <w:i/>
                <w:spacing w:val="-2"/>
              </w:rPr>
              <w:t xml:space="preserve"> </w:t>
            </w:r>
            <w:r>
              <w:rPr>
                <w:i/>
              </w:rPr>
              <w:t>явлений</w:t>
            </w:r>
            <w:r>
              <w:rPr>
                <w:i/>
                <w:spacing w:val="-5"/>
              </w:rPr>
              <w:t xml:space="preserve"> </w:t>
            </w:r>
            <w:r>
              <w:rPr>
                <w:i/>
              </w:rPr>
              <w:t>и</w:t>
            </w:r>
            <w:r>
              <w:rPr>
                <w:i/>
                <w:spacing w:val="-14"/>
              </w:rPr>
              <w:t xml:space="preserve"> </w:t>
            </w:r>
            <w:r>
              <w:rPr>
                <w:i/>
              </w:rPr>
              <w:t>воздействий)</w:t>
            </w:r>
            <w:r>
              <w:rPr>
                <w:i/>
                <w:spacing w:val="-1"/>
              </w:rPr>
              <w:t xml:space="preserve"> </w:t>
            </w:r>
            <w:r>
              <w:rPr>
                <w:spacing w:val="-10"/>
                <w:vertAlign w:val="superscript"/>
              </w:rPr>
              <w:t>1</w:t>
            </w:r>
          </w:p>
        </w:tc>
      </w:tr>
      <w:tr w:rsidR="00977FE2" w14:paraId="7B2603D0" w14:textId="77777777">
        <w:trPr>
          <w:trHeight w:val="508"/>
        </w:trPr>
        <w:tc>
          <w:tcPr>
            <w:tcW w:w="851" w:type="dxa"/>
          </w:tcPr>
          <w:p w14:paraId="669EE267" w14:textId="77777777" w:rsidR="00977FE2" w:rsidRDefault="00D46F42">
            <w:pPr>
              <w:pStyle w:val="TableParagraph"/>
              <w:ind w:firstLine="284"/>
              <w:jc w:val="both"/>
            </w:pPr>
            <w:r>
              <w:rPr>
                <w:spacing w:val="-5"/>
              </w:rPr>
              <w:t>Х.4</w:t>
            </w:r>
          </w:p>
        </w:tc>
        <w:tc>
          <w:tcPr>
            <w:tcW w:w="4536" w:type="dxa"/>
          </w:tcPr>
          <w:p w14:paraId="78607DEE" w14:textId="77777777" w:rsidR="00977FE2" w:rsidRDefault="00D46F42">
            <w:pPr>
              <w:pStyle w:val="TableParagraph"/>
              <w:jc w:val="both"/>
            </w:pPr>
            <w:r>
              <w:t>Принадлежность</w:t>
            </w:r>
            <w:r>
              <w:rPr>
                <w:spacing w:val="-16"/>
              </w:rPr>
              <w:t xml:space="preserve"> </w:t>
            </w:r>
            <w:r>
              <w:t>к</w:t>
            </w:r>
            <w:r>
              <w:rPr>
                <w:spacing w:val="-11"/>
              </w:rPr>
              <w:t xml:space="preserve"> </w:t>
            </w:r>
            <w:r>
              <w:t>опасным</w:t>
            </w:r>
            <w:r>
              <w:rPr>
                <w:spacing w:val="5"/>
              </w:rPr>
              <w:t xml:space="preserve"> </w:t>
            </w:r>
            <w:r>
              <w:rPr>
                <w:spacing w:val="-2"/>
              </w:rPr>
              <w:t>производственным</w:t>
            </w:r>
          </w:p>
          <w:p w14:paraId="28CBFE9C" w14:textId="77777777" w:rsidR="00977FE2" w:rsidRDefault="00D46F42">
            <w:pPr>
              <w:pStyle w:val="TableParagraph"/>
              <w:jc w:val="both"/>
            </w:pPr>
            <w:r>
              <w:rPr>
                <w:spacing w:val="-2"/>
              </w:rPr>
              <w:t>объектам</w:t>
            </w:r>
          </w:p>
        </w:tc>
        <w:tc>
          <w:tcPr>
            <w:tcW w:w="4394" w:type="dxa"/>
          </w:tcPr>
          <w:p w14:paraId="34F376EC" w14:textId="77777777" w:rsidR="00977FE2" w:rsidRDefault="00D46F42">
            <w:pPr>
              <w:pStyle w:val="TableParagraph"/>
              <w:jc w:val="both"/>
            </w:pPr>
            <w:r>
              <w:t>Не</w:t>
            </w:r>
            <w:r>
              <w:rPr>
                <w:spacing w:val="-16"/>
              </w:rPr>
              <w:t xml:space="preserve"> </w:t>
            </w:r>
            <w:r>
              <w:t>относится</w:t>
            </w:r>
            <w:r>
              <w:rPr>
                <w:spacing w:val="-5"/>
              </w:rPr>
              <w:t xml:space="preserve"> </w:t>
            </w:r>
            <w:r>
              <w:rPr>
                <w:spacing w:val="-10"/>
                <w:vertAlign w:val="superscript"/>
              </w:rPr>
              <w:t>2</w:t>
            </w:r>
          </w:p>
        </w:tc>
      </w:tr>
      <w:tr w:rsidR="00977FE2" w14:paraId="0C5BF806" w14:textId="77777777">
        <w:trPr>
          <w:trHeight w:val="558"/>
        </w:trPr>
        <w:tc>
          <w:tcPr>
            <w:tcW w:w="851" w:type="dxa"/>
          </w:tcPr>
          <w:p w14:paraId="7C6D38B9" w14:textId="77777777" w:rsidR="00977FE2" w:rsidRDefault="00D46F42">
            <w:pPr>
              <w:pStyle w:val="TableParagraph"/>
              <w:ind w:firstLine="284"/>
              <w:jc w:val="both"/>
            </w:pPr>
            <w:r>
              <w:rPr>
                <w:spacing w:val="-5"/>
              </w:rPr>
              <w:t>Х.5</w:t>
            </w:r>
          </w:p>
        </w:tc>
        <w:tc>
          <w:tcPr>
            <w:tcW w:w="4536" w:type="dxa"/>
          </w:tcPr>
          <w:p w14:paraId="0525FC49" w14:textId="77777777" w:rsidR="00977FE2" w:rsidRDefault="00D46F42">
            <w:pPr>
              <w:pStyle w:val="TableParagraph"/>
              <w:jc w:val="both"/>
            </w:pPr>
            <w:r>
              <w:t>Пожарная</w:t>
            </w:r>
            <w:r>
              <w:rPr>
                <w:spacing w:val="-12"/>
              </w:rPr>
              <w:t xml:space="preserve"> </w:t>
            </w:r>
            <w:r>
              <w:t>и</w:t>
            </w:r>
            <w:r>
              <w:rPr>
                <w:spacing w:val="-15"/>
              </w:rPr>
              <w:t xml:space="preserve"> </w:t>
            </w:r>
            <w:r>
              <w:t>взрывопожарная</w:t>
            </w:r>
            <w:r>
              <w:rPr>
                <w:spacing w:val="-15"/>
              </w:rPr>
              <w:t xml:space="preserve"> </w:t>
            </w:r>
            <w:r>
              <w:rPr>
                <w:spacing w:val="-2"/>
              </w:rPr>
              <w:t>опасность</w:t>
            </w:r>
          </w:p>
        </w:tc>
        <w:tc>
          <w:tcPr>
            <w:tcW w:w="4394" w:type="dxa"/>
          </w:tcPr>
          <w:p w14:paraId="1D4C1F5D" w14:textId="77777777" w:rsidR="00977FE2" w:rsidRDefault="00D46F42">
            <w:pPr>
              <w:pStyle w:val="TableParagraph"/>
              <w:jc w:val="both"/>
            </w:pPr>
            <w:r>
              <w:t xml:space="preserve">Определить при проектировании в соответствии с 123-ФЗ от 22.07.2008 </w:t>
            </w:r>
            <w:r>
              <w:rPr>
                <w:spacing w:val="-10"/>
                <w:vertAlign w:val="superscript"/>
              </w:rPr>
              <w:t>3</w:t>
            </w:r>
          </w:p>
        </w:tc>
      </w:tr>
      <w:tr w:rsidR="00977FE2" w14:paraId="56BF45DB" w14:textId="77777777">
        <w:trPr>
          <w:trHeight w:val="278"/>
        </w:trPr>
        <w:tc>
          <w:tcPr>
            <w:tcW w:w="851" w:type="dxa"/>
          </w:tcPr>
          <w:p w14:paraId="3F46AB5D" w14:textId="77777777" w:rsidR="00977FE2" w:rsidRDefault="00D46F42">
            <w:pPr>
              <w:pStyle w:val="TableParagraph"/>
              <w:ind w:firstLine="284"/>
              <w:jc w:val="both"/>
            </w:pPr>
            <w:r>
              <w:rPr>
                <w:spacing w:val="-5"/>
              </w:rPr>
              <w:t>Х.6</w:t>
            </w:r>
          </w:p>
        </w:tc>
        <w:tc>
          <w:tcPr>
            <w:tcW w:w="4536" w:type="dxa"/>
          </w:tcPr>
          <w:p w14:paraId="1528D692" w14:textId="77777777" w:rsidR="00977FE2" w:rsidRDefault="00D46F42">
            <w:pPr>
              <w:pStyle w:val="TableParagraph"/>
              <w:jc w:val="both"/>
              <w:rPr>
                <w:spacing w:val="-2"/>
              </w:rPr>
            </w:pPr>
            <w:r>
              <w:t>Наличие</w:t>
            </w:r>
            <w:r>
              <w:rPr>
                <w:spacing w:val="-16"/>
              </w:rPr>
              <w:t xml:space="preserve"> </w:t>
            </w:r>
            <w:r>
              <w:t>помещений</w:t>
            </w:r>
            <w:r>
              <w:rPr>
                <w:spacing w:val="-1"/>
              </w:rPr>
              <w:t xml:space="preserve"> </w:t>
            </w:r>
            <w:r>
              <w:t>с</w:t>
            </w:r>
            <w:r>
              <w:rPr>
                <w:spacing w:val="-15"/>
              </w:rPr>
              <w:t xml:space="preserve"> </w:t>
            </w:r>
            <w:r>
              <w:t>постоянным</w:t>
            </w:r>
            <w:r>
              <w:rPr>
                <w:spacing w:val="8"/>
              </w:rPr>
              <w:t xml:space="preserve"> </w:t>
            </w:r>
            <w:r>
              <w:rPr>
                <w:spacing w:val="-2"/>
              </w:rPr>
              <w:t>пребыванием</w:t>
            </w:r>
          </w:p>
          <w:p w14:paraId="5ABC52F7" w14:textId="77777777" w:rsidR="00977FE2" w:rsidRDefault="00D46F42">
            <w:pPr>
              <w:pStyle w:val="TableParagraph"/>
              <w:jc w:val="both"/>
            </w:pPr>
            <w:r>
              <w:rPr>
                <w:spacing w:val="-2"/>
              </w:rPr>
              <w:t>людей</w:t>
            </w:r>
          </w:p>
        </w:tc>
        <w:tc>
          <w:tcPr>
            <w:tcW w:w="4394" w:type="dxa"/>
          </w:tcPr>
          <w:p w14:paraId="05C7A2DA" w14:textId="77777777" w:rsidR="00977FE2" w:rsidRDefault="00D46F42">
            <w:pPr>
              <w:pStyle w:val="TableParagraph"/>
              <w:jc w:val="both"/>
            </w:pPr>
            <w:r>
              <w:rPr>
                <w:spacing w:val="-5"/>
              </w:rPr>
              <w:t>Да</w:t>
            </w:r>
            <w:r>
              <w:rPr>
                <w:spacing w:val="-10"/>
                <w:vertAlign w:val="superscript"/>
              </w:rPr>
              <w:t>4</w:t>
            </w:r>
          </w:p>
        </w:tc>
      </w:tr>
      <w:tr w:rsidR="00977FE2" w14:paraId="60A2287A" w14:textId="77777777">
        <w:trPr>
          <w:trHeight w:val="278"/>
        </w:trPr>
        <w:tc>
          <w:tcPr>
            <w:tcW w:w="851" w:type="dxa"/>
          </w:tcPr>
          <w:p w14:paraId="02E7D966" w14:textId="77777777" w:rsidR="00977FE2" w:rsidRDefault="00D46F42">
            <w:pPr>
              <w:pStyle w:val="TableParagraph"/>
              <w:ind w:firstLine="284"/>
              <w:jc w:val="both"/>
              <w:rPr>
                <w:spacing w:val="-5"/>
              </w:rPr>
            </w:pPr>
            <w:r>
              <w:rPr>
                <w:spacing w:val="-5"/>
              </w:rPr>
              <w:t>Х.7</w:t>
            </w:r>
          </w:p>
        </w:tc>
        <w:tc>
          <w:tcPr>
            <w:tcW w:w="4536" w:type="dxa"/>
          </w:tcPr>
          <w:p w14:paraId="138BD4AE" w14:textId="77777777" w:rsidR="00977FE2" w:rsidRDefault="00D46F42">
            <w:pPr>
              <w:pStyle w:val="TableParagraph"/>
              <w:jc w:val="both"/>
            </w:pPr>
            <w:r>
              <w:t>Уровень</w:t>
            </w:r>
            <w:r>
              <w:rPr>
                <w:spacing w:val="-4"/>
              </w:rPr>
              <w:t xml:space="preserve"> </w:t>
            </w:r>
            <w:r>
              <w:rPr>
                <w:spacing w:val="-2"/>
              </w:rPr>
              <w:t>ответственности</w:t>
            </w:r>
          </w:p>
        </w:tc>
        <w:tc>
          <w:tcPr>
            <w:tcW w:w="4394" w:type="dxa"/>
          </w:tcPr>
          <w:p w14:paraId="766ADAA5" w14:textId="77777777" w:rsidR="00977FE2" w:rsidRDefault="00D46F42">
            <w:pPr>
              <w:pStyle w:val="TableParagraph"/>
              <w:numPr>
                <w:ilvl w:val="0"/>
                <w:numId w:val="8"/>
              </w:numPr>
              <w:tabs>
                <w:tab w:val="left" w:pos="257"/>
              </w:tabs>
              <w:ind w:left="0" w:firstLine="0"/>
              <w:jc w:val="both"/>
            </w:pPr>
            <w:r>
              <w:rPr>
                <w:spacing w:val="-2"/>
              </w:rPr>
              <w:t>повышенный;</w:t>
            </w:r>
          </w:p>
          <w:p w14:paraId="7C52EF10" w14:textId="77777777" w:rsidR="00977FE2" w:rsidRDefault="00D46F42">
            <w:pPr>
              <w:pStyle w:val="TableParagraph"/>
              <w:numPr>
                <w:ilvl w:val="0"/>
                <w:numId w:val="8"/>
              </w:numPr>
              <w:tabs>
                <w:tab w:val="left" w:pos="257"/>
              </w:tabs>
              <w:ind w:left="0" w:firstLine="0"/>
              <w:jc w:val="both"/>
            </w:pPr>
            <w:r>
              <w:rPr>
                <w:spacing w:val="-2"/>
              </w:rPr>
              <w:t>нормальный;</w:t>
            </w:r>
          </w:p>
          <w:p w14:paraId="14AA3439" w14:textId="77777777" w:rsidR="00977FE2" w:rsidRDefault="00D46F42">
            <w:pPr>
              <w:pStyle w:val="TableParagraph"/>
              <w:jc w:val="both"/>
              <w:rPr>
                <w:spacing w:val="-5"/>
              </w:rPr>
            </w:pPr>
            <w:r>
              <w:rPr>
                <w:spacing w:val="-2"/>
              </w:rPr>
              <w:t>пониженный.</w:t>
            </w:r>
            <w:r>
              <w:rPr>
                <w:spacing w:val="-29"/>
              </w:rPr>
              <w:t xml:space="preserve"> </w:t>
            </w:r>
            <w:r>
              <w:rPr>
                <w:spacing w:val="-10"/>
                <w:vertAlign w:val="superscript"/>
              </w:rPr>
              <w:t>5</w:t>
            </w:r>
          </w:p>
        </w:tc>
      </w:tr>
    </w:tbl>
    <w:p w14:paraId="47F7ABE2" w14:textId="77777777" w:rsidR="00977FE2" w:rsidRDefault="00977FE2">
      <w:pPr>
        <w:spacing w:line="247" w:lineRule="exact"/>
        <w:ind w:firstLine="709"/>
        <w:jc w:val="both"/>
        <w:rPr>
          <w:sz w:val="24"/>
          <w:szCs w:val="24"/>
        </w:rPr>
        <w:sectPr w:rsidR="00977FE2">
          <w:type w:val="nextColumn"/>
          <w:pgSz w:w="11910" w:h="16840"/>
          <w:pgMar w:top="284" w:right="851" w:bottom="426" w:left="1418" w:header="720" w:footer="720" w:gutter="0"/>
          <w:cols w:space="720"/>
          <w:docGrid w:linePitch="360"/>
        </w:sectPr>
      </w:pPr>
    </w:p>
    <w:p w14:paraId="0389D599" w14:textId="77777777" w:rsidR="00977FE2" w:rsidRDefault="00D46F42">
      <w:pPr>
        <w:spacing w:before="1" w:line="262" w:lineRule="exact"/>
        <w:ind w:firstLine="709"/>
        <w:jc w:val="both"/>
        <w:rPr>
          <w:b/>
          <w:sz w:val="24"/>
          <w:szCs w:val="24"/>
        </w:rPr>
      </w:pPr>
      <w:r>
        <w:rPr>
          <w:b/>
          <w:spacing w:val="-2"/>
          <w:sz w:val="24"/>
          <w:szCs w:val="24"/>
        </w:rPr>
        <w:lastRenderedPageBreak/>
        <w:t>Примечания:</w:t>
      </w:r>
    </w:p>
    <w:p w14:paraId="59D3EF8D" w14:textId="77777777" w:rsidR="00977FE2" w:rsidRDefault="00D46F42">
      <w:pPr>
        <w:pStyle w:val="af4"/>
        <w:spacing w:line="242" w:lineRule="auto"/>
        <w:ind w:firstLine="709"/>
      </w:pPr>
      <w:r>
        <w:rPr>
          <w:vertAlign w:val="superscript"/>
        </w:rPr>
        <w:t>1</w:t>
      </w:r>
      <w:r>
        <w:t xml:space="preserve"> -</w:t>
      </w:r>
      <w:r>
        <w:rPr>
          <w:spacing w:val="40"/>
        </w:rPr>
        <w:t xml:space="preserve"> </w:t>
      </w:r>
      <w:r>
        <w:t>Для того, чтобы установить, подвержена ли территория, на которой будут осуществляться строительство, реконструкция и эксплуатация здания или сооружения, природным или техногенным воздействиям, необходимо руководствоваться:</w:t>
      </w:r>
    </w:p>
    <w:p w14:paraId="3299CB11" w14:textId="77777777" w:rsidR="00977FE2" w:rsidRDefault="00D46F42">
      <w:pPr>
        <w:pStyle w:val="af5"/>
        <w:numPr>
          <w:ilvl w:val="0"/>
          <w:numId w:val="7"/>
        </w:numPr>
        <w:tabs>
          <w:tab w:val="left" w:pos="1405"/>
        </w:tabs>
        <w:ind w:left="0" w:firstLine="709"/>
        <w:rPr>
          <w:sz w:val="24"/>
          <w:szCs w:val="24"/>
        </w:rPr>
      </w:pPr>
      <w:r>
        <w:rPr>
          <w:sz w:val="24"/>
          <w:szCs w:val="24"/>
        </w:rPr>
        <w:t xml:space="preserve">районированием территории Российской Федерации по уровню опасности природных процессов и явлений, утвержденным уполномоченным федеральным органом исполнительной </w:t>
      </w:r>
      <w:r>
        <w:rPr>
          <w:spacing w:val="-2"/>
          <w:sz w:val="24"/>
          <w:szCs w:val="24"/>
        </w:rPr>
        <w:t>власти;</w:t>
      </w:r>
    </w:p>
    <w:p w14:paraId="511012A8" w14:textId="77777777" w:rsidR="00977FE2" w:rsidRDefault="00D46F42">
      <w:pPr>
        <w:pStyle w:val="af5"/>
        <w:numPr>
          <w:ilvl w:val="0"/>
          <w:numId w:val="7"/>
        </w:numPr>
        <w:tabs>
          <w:tab w:val="left" w:pos="1358"/>
        </w:tabs>
        <w:spacing w:line="242" w:lineRule="auto"/>
        <w:ind w:left="0" w:firstLine="709"/>
        <w:rPr>
          <w:sz w:val="24"/>
          <w:szCs w:val="24"/>
        </w:rPr>
      </w:pPr>
      <w:r>
        <w:rPr>
          <w:sz w:val="24"/>
          <w:szCs w:val="24"/>
        </w:rPr>
        <w:t>данными многолетних наблюдений за природными процессами и явлениями, проводимыми</w:t>
      </w:r>
      <w:r>
        <w:rPr>
          <w:spacing w:val="40"/>
          <w:sz w:val="24"/>
          <w:szCs w:val="24"/>
        </w:rPr>
        <w:t xml:space="preserve"> </w:t>
      </w:r>
      <w:r>
        <w:rPr>
          <w:sz w:val="24"/>
          <w:szCs w:val="24"/>
        </w:rPr>
        <w:t>в соответствии</w:t>
      </w:r>
      <w:r>
        <w:rPr>
          <w:spacing w:val="40"/>
          <w:sz w:val="24"/>
          <w:szCs w:val="24"/>
        </w:rPr>
        <w:t xml:space="preserve"> </w:t>
      </w:r>
      <w:r>
        <w:rPr>
          <w:sz w:val="24"/>
          <w:szCs w:val="24"/>
        </w:rPr>
        <w:t>с законодательством Российской Федерации;</w:t>
      </w:r>
    </w:p>
    <w:p w14:paraId="70A89BCF" w14:textId="77777777" w:rsidR="00977FE2" w:rsidRDefault="00D46F42">
      <w:pPr>
        <w:pStyle w:val="af5"/>
        <w:numPr>
          <w:ilvl w:val="0"/>
          <w:numId w:val="7"/>
        </w:numPr>
        <w:tabs>
          <w:tab w:val="left" w:pos="1353"/>
        </w:tabs>
        <w:spacing w:before="2" w:line="237" w:lineRule="auto"/>
        <w:ind w:left="0" w:firstLine="709"/>
        <w:rPr>
          <w:sz w:val="24"/>
          <w:szCs w:val="24"/>
        </w:rPr>
      </w:pPr>
      <w:r>
        <w:rPr>
          <w:sz w:val="24"/>
          <w:szCs w:val="24"/>
        </w:rPr>
        <w:t>результатами инженерных изысканий (инженерно-геодезические</w:t>
      </w:r>
      <w:r>
        <w:rPr>
          <w:spacing w:val="-8"/>
          <w:sz w:val="24"/>
          <w:szCs w:val="24"/>
        </w:rPr>
        <w:t xml:space="preserve"> </w:t>
      </w:r>
      <w:r>
        <w:rPr>
          <w:sz w:val="24"/>
          <w:szCs w:val="24"/>
        </w:rPr>
        <w:t>изыскания, инженерно- гидрометеорологические</w:t>
      </w:r>
      <w:r>
        <w:rPr>
          <w:spacing w:val="-19"/>
          <w:sz w:val="24"/>
          <w:szCs w:val="24"/>
        </w:rPr>
        <w:t xml:space="preserve"> </w:t>
      </w:r>
      <w:r>
        <w:rPr>
          <w:sz w:val="24"/>
          <w:szCs w:val="24"/>
        </w:rPr>
        <w:t>изыскания).</w:t>
      </w:r>
    </w:p>
    <w:p w14:paraId="0F6E39CE" w14:textId="77777777" w:rsidR="00977FE2" w:rsidRDefault="00D46F42">
      <w:pPr>
        <w:pStyle w:val="af4"/>
        <w:spacing w:before="4"/>
        <w:ind w:firstLine="709"/>
      </w:pPr>
      <w:r>
        <w:rPr>
          <w:vertAlign w:val="superscript"/>
        </w:rPr>
        <w:t>2</w:t>
      </w:r>
      <w:r>
        <w:t xml:space="preserve"> -</w:t>
      </w:r>
      <w:r>
        <w:rPr>
          <w:spacing w:val="40"/>
        </w:rPr>
        <w:t xml:space="preserve"> </w:t>
      </w:r>
      <w:r>
        <w:t>По результатам идентификации опасного производственного объекта, на котором расположены здания или сооружения, проводимой в соответствии с Федеральным законом от 21.07.1997 № 116-ФЗ «О промышленной безопасности опасных производственных</w:t>
      </w:r>
      <w:r>
        <w:rPr>
          <w:spacing w:val="-8"/>
        </w:rPr>
        <w:t xml:space="preserve"> </w:t>
      </w:r>
      <w:r>
        <w:t>объектов».</w:t>
      </w:r>
    </w:p>
    <w:p w14:paraId="12AC5301" w14:textId="77777777" w:rsidR="00977FE2" w:rsidRDefault="00D46F42">
      <w:pPr>
        <w:pStyle w:val="af4"/>
        <w:spacing w:before="4"/>
        <w:ind w:firstLine="709"/>
      </w:pPr>
      <w:r>
        <w:rPr>
          <w:vertAlign w:val="superscript"/>
        </w:rPr>
        <w:t>3</w:t>
      </w:r>
      <w:r>
        <w:t xml:space="preserve"> -</w:t>
      </w:r>
      <w:r>
        <w:rPr>
          <w:spacing w:val="40"/>
        </w:rPr>
        <w:t xml:space="preserve"> </w:t>
      </w:r>
      <w:r>
        <w:t>Заполняется в соответствии с Федеральным законом «О пожарной безопасности» от 21.12.1994 № 69-ФЗ (при необходимости воспользоваться СП</w:t>
      </w:r>
      <w:r>
        <w:rPr>
          <w:spacing w:val="-8"/>
        </w:rPr>
        <w:t xml:space="preserve"> </w:t>
      </w:r>
      <w:r>
        <w:t>12.13130.2009 «Определение категорий помещений, зданий и наружных установок по взрывопожарной и пожарной опасности», утверждённым</w:t>
      </w:r>
      <w:r>
        <w:rPr>
          <w:spacing w:val="40"/>
        </w:rPr>
        <w:t xml:space="preserve"> </w:t>
      </w:r>
      <w:r>
        <w:t>приказом МЧС Российской Федерации от 25.03.2009 № 182).</w:t>
      </w:r>
    </w:p>
    <w:p w14:paraId="77F9058E" w14:textId="77777777" w:rsidR="00977FE2" w:rsidRDefault="00D46F42">
      <w:pPr>
        <w:pStyle w:val="af4"/>
        <w:spacing w:before="1"/>
        <w:ind w:firstLine="709"/>
      </w:pPr>
      <w:r>
        <w:rPr>
          <w:vertAlign w:val="superscript"/>
        </w:rPr>
        <w:t>4</w:t>
      </w:r>
      <w:r>
        <w:t xml:space="preserve"> -</w:t>
      </w:r>
      <w:r>
        <w:rPr>
          <w:spacing w:val="40"/>
        </w:rPr>
        <w:t xml:space="preserve"> </w:t>
      </w:r>
      <w:r>
        <w:t>Помещение с</w:t>
      </w:r>
      <w:r>
        <w:rPr>
          <w:spacing w:val="-1"/>
        </w:rPr>
        <w:t xml:space="preserve"> </w:t>
      </w:r>
      <w:r>
        <w:t>постоянным пребыванием людей -</w:t>
      </w:r>
      <w:r>
        <w:rPr>
          <w:spacing w:val="-5"/>
        </w:rPr>
        <w:t xml:space="preserve"> </w:t>
      </w:r>
      <w:r>
        <w:t xml:space="preserve">помещение, в котором предусмотрено пребывание людей непрерывно в течение более двух часов (подпункт 15 пункта 2 статьи 2 Федерального закона от 30.12.2009 № 384-ФЗ «Технический </w:t>
      </w:r>
      <w:r>
        <w:lastRenderedPageBreak/>
        <w:t xml:space="preserve">регламент о безопасности зданий и </w:t>
      </w:r>
      <w:r>
        <w:rPr>
          <w:spacing w:val="-2"/>
        </w:rPr>
        <w:t>сооружений»).</w:t>
      </w:r>
    </w:p>
    <w:p w14:paraId="275721A2" w14:textId="77777777" w:rsidR="00977FE2" w:rsidRDefault="00D46F42">
      <w:pPr>
        <w:pStyle w:val="af4"/>
        <w:spacing w:line="277" w:lineRule="exact"/>
        <w:ind w:firstLine="709"/>
      </w:pPr>
      <w:r>
        <w:t>-</w:t>
      </w:r>
      <w:r>
        <w:rPr>
          <w:spacing w:val="38"/>
        </w:rPr>
        <w:t xml:space="preserve"> </w:t>
      </w:r>
      <w:r>
        <w:t>Указывается</w:t>
      </w:r>
      <w:r>
        <w:rPr>
          <w:spacing w:val="57"/>
        </w:rPr>
        <w:t xml:space="preserve"> </w:t>
      </w:r>
      <w:r>
        <w:t>в соответствии</w:t>
      </w:r>
      <w:r>
        <w:rPr>
          <w:spacing w:val="60"/>
        </w:rPr>
        <w:t xml:space="preserve"> </w:t>
      </w:r>
      <w:r>
        <w:t>с</w:t>
      </w:r>
      <w:r>
        <w:rPr>
          <w:spacing w:val="68"/>
        </w:rPr>
        <w:t xml:space="preserve"> </w:t>
      </w:r>
      <w:r>
        <w:t>Федеральным</w:t>
      </w:r>
      <w:r>
        <w:rPr>
          <w:spacing w:val="55"/>
        </w:rPr>
        <w:t xml:space="preserve"> </w:t>
      </w:r>
      <w:r>
        <w:t>законом</w:t>
      </w:r>
      <w:r>
        <w:rPr>
          <w:spacing w:val="79"/>
        </w:rPr>
        <w:t xml:space="preserve"> </w:t>
      </w:r>
      <w:r>
        <w:t>от</w:t>
      </w:r>
      <w:r>
        <w:rPr>
          <w:spacing w:val="73"/>
        </w:rPr>
        <w:t xml:space="preserve"> </w:t>
      </w:r>
      <w:r>
        <w:rPr>
          <w:spacing w:val="-2"/>
        </w:rPr>
        <w:t xml:space="preserve">30.12.2009 </w:t>
      </w:r>
      <w:r>
        <w:t>№</w:t>
      </w:r>
      <w:r>
        <w:rPr>
          <w:spacing w:val="-12"/>
        </w:rPr>
        <w:t xml:space="preserve"> </w:t>
      </w:r>
      <w:r>
        <w:t>384-ФЗ. Повышенный уровень ответственности указывается объектам, перечисленным в</w:t>
      </w:r>
      <w:r>
        <w:rPr>
          <w:spacing w:val="40"/>
        </w:rPr>
        <w:t xml:space="preserve"> </w:t>
      </w:r>
      <w:r>
        <w:t>статье 48.1 Градостроительного Кодекса Российской Федерации.</w:t>
      </w:r>
    </w:p>
    <w:p w14:paraId="54B1FFDE" w14:textId="77777777" w:rsidR="00977FE2" w:rsidRDefault="00977FE2">
      <w:pPr>
        <w:pStyle w:val="af4"/>
        <w:spacing w:line="277" w:lineRule="exact"/>
        <w:ind w:firstLine="709"/>
      </w:pPr>
    </w:p>
    <w:p w14:paraId="4BB1D472" w14:textId="77777777" w:rsidR="00977FE2" w:rsidRDefault="00977FE2">
      <w:pPr>
        <w:pStyle w:val="af4"/>
        <w:spacing w:line="277" w:lineRule="exact"/>
        <w:ind w:firstLine="709"/>
        <w:sectPr w:rsidR="00977FE2">
          <w:type w:val="nextColumn"/>
          <w:pgSz w:w="11910" w:h="16840"/>
          <w:pgMar w:top="851" w:right="851" w:bottom="851" w:left="1418" w:header="720" w:footer="720" w:gutter="0"/>
          <w:cols w:space="720"/>
          <w:docGrid w:linePitch="360"/>
        </w:sectPr>
      </w:pPr>
    </w:p>
    <w:p w14:paraId="002FE95E" w14:textId="77777777" w:rsidR="00977FE2" w:rsidRDefault="00D46F42">
      <w:pPr>
        <w:ind w:firstLine="709"/>
        <w:jc w:val="both"/>
        <w:rPr>
          <w:b/>
          <w:sz w:val="24"/>
          <w:szCs w:val="24"/>
        </w:rPr>
      </w:pPr>
      <w:r>
        <w:rPr>
          <w:b/>
          <w:sz w:val="24"/>
          <w:szCs w:val="24"/>
        </w:rPr>
        <w:lastRenderedPageBreak/>
        <w:t>Требования</w:t>
      </w:r>
      <w:r>
        <w:rPr>
          <w:b/>
          <w:spacing w:val="62"/>
          <w:sz w:val="24"/>
          <w:szCs w:val="24"/>
        </w:rPr>
        <w:t xml:space="preserve"> </w:t>
      </w:r>
      <w:r>
        <w:rPr>
          <w:b/>
          <w:sz w:val="24"/>
          <w:szCs w:val="24"/>
        </w:rPr>
        <w:t>к</w:t>
      </w:r>
      <w:r>
        <w:rPr>
          <w:b/>
          <w:spacing w:val="20"/>
          <w:sz w:val="24"/>
          <w:szCs w:val="24"/>
        </w:rPr>
        <w:t xml:space="preserve"> </w:t>
      </w:r>
      <w:r>
        <w:rPr>
          <w:b/>
          <w:sz w:val="24"/>
          <w:szCs w:val="24"/>
        </w:rPr>
        <w:t>оформлению</w:t>
      </w:r>
      <w:r>
        <w:rPr>
          <w:b/>
          <w:spacing w:val="61"/>
          <w:sz w:val="24"/>
          <w:szCs w:val="24"/>
        </w:rPr>
        <w:t xml:space="preserve"> </w:t>
      </w:r>
      <w:r>
        <w:rPr>
          <w:b/>
          <w:sz w:val="24"/>
          <w:szCs w:val="24"/>
        </w:rPr>
        <w:t>результатов</w:t>
      </w:r>
      <w:r>
        <w:rPr>
          <w:b/>
          <w:spacing w:val="61"/>
          <w:sz w:val="24"/>
          <w:szCs w:val="24"/>
        </w:rPr>
        <w:t xml:space="preserve"> </w:t>
      </w:r>
      <w:r>
        <w:rPr>
          <w:b/>
          <w:sz w:val="24"/>
          <w:szCs w:val="24"/>
        </w:rPr>
        <w:t>расчетов</w:t>
      </w:r>
      <w:r>
        <w:rPr>
          <w:b/>
          <w:spacing w:val="50"/>
          <w:sz w:val="24"/>
          <w:szCs w:val="24"/>
        </w:rPr>
        <w:t xml:space="preserve"> </w:t>
      </w:r>
      <w:r>
        <w:rPr>
          <w:b/>
          <w:sz w:val="24"/>
          <w:szCs w:val="24"/>
        </w:rPr>
        <w:t>максимально</w:t>
      </w:r>
      <w:r>
        <w:rPr>
          <w:b/>
          <w:spacing w:val="56"/>
          <w:sz w:val="24"/>
          <w:szCs w:val="24"/>
        </w:rPr>
        <w:t xml:space="preserve"> </w:t>
      </w:r>
      <w:r>
        <w:rPr>
          <w:b/>
          <w:sz w:val="24"/>
          <w:szCs w:val="24"/>
        </w:rPr>
        <w:t>допустимых</w:t>
      </w:r>
      <w:r>
        <w:rPr>
          <w:b/>
          <w:spacing w:val="67"/>
          <w:sz w:val="24"/>
          <w:szCs w:val="24"/>
        </w:rPr>
        <w:t xml:space="preserve"> </w:t>
      </w:r>
      <w:r>
        <w:rPr>
          <w:b/>
          <w:spacing w:val="-2"/>
          <w:sz w:val="24"/>
          <w:szCs w:val="24"/>
        </w:rPr>
        <w:t>перетоков</w:t>
      </w:r>
    </w:p>
    <w:p w14:paraId="4918675B" w14:textId="77777777" w:rsidR="00977FE2" w:rsidRDefault="00D46F42">
      <w:pPr>
        <w:spacing w:before="5"/>
        <w:ind w:firstLine="709"/>
        <w:jc w:val="both"/>
        <w:rPr>
          <w:spacing w:val="-2"/>
          <w:sz w:val="24"/>
          <w:szCs w:val="24"/>
          <w:u w:val="single"/>
        </w:rPr>
      </w:pPr>
      <w:r>
        <w:rPr>
          <w:spacing w:val="-2"/>
          <w:sz w:val="24"/>
          <w:szCs w:val="24"/>
        </w:rPr>
        <w:t>Таблица результатов</w:t>
      </w:r>
      <w:r>
        <w:rPr>
          <w:spacing w:val="12"/>
          <w:sz w:val="24"/>
          <w:szCs w:val="24"/>
        </w:rPr>
        <w:t xml:space="preserve"> </w:t>
      </w:r>
      <w:r>
        <w:rPr>
          <w:spacing w:val="-2"/>
          <w:sz w:val="24"/>
          <w:szCs w:val="24"/>
        </w:rPr>
        <w:t>расчетов</w:t>
      </w:r>
      <w:r>
        <w:rPr>
          <w:spacing w:val="2"/>
          <w:sz w:val="24"/>
          <w:szCs w:val="24"/>
        </w:rPr>
        <w:t xml:space="preserve"> </w:t>
      </w:r>
      <w:r>
        <w:rPr>
          <w:spacing w:val="-2"/>
          <w:sz w:val="24"/>
          <w:szCs w:val="24"/>
        </w:rPr>
        <w:t>максимально</w:t>
      </w:r>
      <w:r>
        <w:rPr>
          <w:spacing w:val="4"/>
          <w:sz w:val="24"/>
          <w:szCs w:val="24"/>
        </w:rPr>
        <w:t xml:space="preserve"> </w:t>
      </w:r>
      <w:r>
        <w:rPr>
          <w:spacing w:val="-2"/>
          <w:sz w:val="24"/>
          <w:szCs w:val="24"/>
        </w:rPr>
        <w:t>допустимых</w:t>
      </w:r>
      <w:r>
        <w:rPr>
          <w:spacing w:val="11"/>
          <w:sz w:val="24"/>
          <w:szCs w:val="24"/>
        </w:rPr>
        <w:t xml:space="preserve"> </w:t>
      </w:r>
      <w:r>
        <w:rPr>
          <w:spacing w:val="-2"/>
          <w:sz w:val="24"/>
          <w:szCs w:val="24"/>
        </w:rPr>
        <w:t>перетоков</w:t>
      </w:r>
    </w:p>
    <w:tbl>
      <w:tblPr>
        <w:tblStyle w:val="TableNormal"/>
        <w:tblW w:w="15451" w:type="dxa"/>
        <w:tblInd w:w="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76"/>
        <w:gridCol w:w="295"/>
        <w:gridCol w:w="797"/>
        <w:gridCol w:w="426"/>
        <w:gridCol w:w="567"/>
        <w:gridCol w:w="850"/>
        <w:gridCol w:w="851"/>
        <w:gridCol w:w="567"/>
        <w:gridCol w:w="708"/>
        <w:gridCol w:w="709"/>
        <w:gridCol w:w="853"/>
        <w:gridCol w:w="589"/>
        <w:gridCol w:w="736"/>
        <w:gridCol w:w="678"/>
        <w:gridCol w:w="513"/>
        <w:gridCol w:w="527"/>
        <w:gridCol w:w="453"/>
        <w:gridCol w:w="442"/>
        <w:gridCol w:w="1360"/>
        <w:gridCol w:w="1177"/>
        <w:gridCol w:w="1177"/>
      </w:tblGrid>
      <w:tr w:rsidR="00977FE2" w14:paraId="77A6CF89" w14:textId="77777777">
        <w:trPr>
          <w:trHeight w:hRule="exact" w:val="370"/>
        </w:trPr>
        <w:tc>
          <w:tcPr>
            <w:tcW w:w="2694" w:type="dxa"/>
            <w:gridSpan w:val="4"/>
            <w:tcBorders>
              <w:right w:val="single" w:sz="2" w:space="0" w:color="000000"/>
            </w:tcBorders>
          </w:tcPr>
          <w:p w14:paraId="4841EE58" w14:textId="77777777" w:rsidR="00977FE2" w:rsidRDefault="00D46F42">
            <w:pPr>
              <w:ind w:firstLine="709"/>
              <w:jc w:val="both"/>
              <w:rPr>
                <w:b/>
                <w:bCs/>
                <w:sz w:val="24"/>
                <w:szCs w:val="24"/>
              </w:rPr>
            </w:pPr>
            <w:r>
              <w:rPr>
                <w:b/>
                <w:bCs/>
                <w:sz w:val="24"/>
                <w:szCs w:val="24"/>
              </w:rPr>
              <w:t>Сечение</w:t>
            </w:r>
          </w:p>
        </w:tc>
        <w:tc>
          <w:tcPr>
            <w:tcW w:w="3543" w:type="dxa"/>
            <w:gridSpan w:val="5"/>
            <w:tcBorders>
              <w:right w:val="single" w:sz="2" w:space="0" w:color="000000"/>
            </w:tcBorders>
          </w:tcPr>
          <w:p w14:paraId="2461777E" w14:textId="77777777" w:rsidR="00977FE2" w:rsidRDefault="00D46F42">
            <w:pPr>
              <w:ind w:firstLine="709"/>
              <w:jc w:val="both"/>
              <w:rPr>
                <w:b/>
                <w:bCs/>
                <w:sz w:val="24"/>
                <w:szCs w:val="24"/>
              </w:rPr>
            </w:pPr>
            <w:r>
              <w:rPr>
                <w:b/>
                <w:bCs/>
                <w:sz w:val="24"/>
                <w:szCs w:val="24"/>
              </w:rPr>
              <w:t>АРик</w:t>
            </w:r>
            <w:r>
              <w:rPr>
                <w:sz w:val="24"/>
                <w:szCs w:val="24"/>
                <w:vertAlign w:val="superscript"/>
              </w:rPr>
              <w:t>1</w:t>
            </w:r>
          </w:p>
        </w:tc>
        <w:tc>
          <w:tcPr>
            <w:tcW w:w="9214" w:type="dxa"/>
            <w:gridSpan w:val="12"/>
            <w:tcBorders>
              <w:left w:val="single" w:sz="2" w:space="0" w:color="000000"/>
            </w:tcBorders>
          </w:tcPr>
          <w:p w14:paraId="4A31E83A" w14:textId="77777777" w:rsidR="00977FE2" w:rsidRDefault="00977FE2">
            <w:pPr>
              <w:ind w:firstLine="709"/>
              <w:jc w:val="both"/>
              <w:rPr>
                <w:sz w:val="24"/>
                <w:szCs w:val="24"/>
              </w:rPr>
            </w:pPr>
          </w:p>
        </w:tc>
      </w:tr>
      <w:tr w:rsidR="00977FE2" w14:paraId="5C02CC34" w14:textId="77777777">
        <w:trPr>
          <w:trHeight w:hRule="exact" w:val="574"/>
        </w:trPr>
        <w:tc>
          <w:tcPr>
            <w:tcW w:w="1176" w:type="dxa"/>
          </w:tcPr>
          <w:p w14:paraId="5574AC23" w14:textId="77777777" w:rsidR="00977FE2" w:rsidRDefault="00977FE2">
            <w:pPr>
              <w:ind w:firstLine="709"/>
              <w:jc w:val="both"/>
              <w:rPr>
                <w:sz w:val="24"/>
                <w:szCs w:val="24"/>
              </w:rPr>
            </w:pPr>
          </w:p>
        </w:tc>
        <w:tc>
          <w:tcPr>
            <w:tcW w:w="11921" w:type="dxa"/>
            <w:gridSpan w:val="18"/>
          </w:tcPr>
          <w:p w14:paraId="77FC8DCF" w14:textId="77777777" w:rsidR="00977FE2" w:rsidRDefault="00D46F42">
            <w:pPr>
              <w:ind w:firstLine="709"/>
              <w:jc w:val="both"/>
              <w:rPr>
                <w:b/>
                <w:bCs/>
                <w:sz w:val="24"/>
                <w:szCs w:val="24"/>
              </w:rPr>
            </w:pPr>
            <w:r>
              <w:rPr>
                <w:b/>
                <w:bCs/>
                <w:sz w:val="24"/>
                <w:szCs w:val="24"/>
              </w:rPr>
              <w:t>Требования к оформлению результатов расчетов максимально допустимых перетоков</w:t>
            </w:r>
          </w:p>
        </w:tc>
        <w:tc>
          <w:tcPr>
            <w:tcW w:w="2354" w:type="dxa"/>
            <w:gridSpan w:val="2"/>
          </w:tcPr>
          <w:p w14:paraId="2ED928E6" w14:textId="77777777" w:rsidR="00977FE2" w:rsidRDefault="00D46F42">
            <w:pPr>
              <w:ind w:firstLine="86"/>
              <w:jc w:val="both"/>
              <w:rPr>
                <w:b/>
                <w:bCs/>
                <w:sz w:val="24"/>
                <w:szCs w:val="24"/>
              </w:rPr>
            </w:pPr>
            <w:r>
              <w:rPr>
                <w:b/>
                <w:bCs/>
                <w:sz w:val="24"/>
                <w:szCs w:val="24"/>
              </w:rPr>
              <w:t>Максимально допустимый переток</w:t>
            </w:r>
          </w:p>
        </w:tc>
      </w:tr>
      <w:tr w:rsidR="00977FE2" w14:paraId="6A24D313" w14:textId="77777777">
        <w:trPr>
          <w:trHeight w:hRule="exact" w:val="1484"/>
        </w:trPr>
        <w:tc>
          <w:tcPr>
            <w:tcW w:w="1176" w:type="dxa"/>
            <w:vMerge w:val="restart"/>
          </w:tcPr>
          <w:p w14:paraId="7260E01F" w14:textId="77777777" w:rsidR="00977FE2" w:rsidRDefault="00D46F42">
            <w:pPr>
              <w:ind w:firstLine="709"/>
              <w:jc w:val="both"/>
              <w:rPr>
                <w:sz w:val="24"/>
                <w:szCs w:val="24"/>
              </w:rPr>
            </w:pPr>
            <w:r>
              <w:rPr>
                <w:sz w:val="24"/>
                <w:szCs w:val="24"/>
              </w:rPr>
              <w:t>№</w:t>
            </w:r>
          </w:p>
          <w:p w14:paraId="0983016C" w14:textId="77777777" w:rsidR="00977FE2" w:rsidRDefault="00D46F42">
            <w:pPr>
              <w:ind w:firstLine="709"/>
              <w:jc w:val="both"/>
              <w:rPr>
                <w:sz w:val="24"/>
                <w:szCs w:val="24"/>
              </w:rPr>
            </w:pPr>
            <w:r>
              <w:rPr>
                <w:sz w:val="24"/>
                <w:szCs w:val="24"/>
              </w:rPr>
              <w:t>п/п</w:t>
            </w:r>
          </w:p>
        </w:tc>
        <w:tc>
          <w:tcPr>
            <w:tcW w:w="295" w:type="dxa"/>
            <w:vMerge w:val="restart"/>
            <w:textDirection w:val="btLr"/>
          </w:tcPr>
          <w:p w14:paraId="01DA3EF7" w14:textId="77777777" w:rsidR="00977FE2" w:rsidRDefault="00D46F42">
            <w:pPr>
              <w:ind w:firstLine="709"/>
              <w:jc w:val="both"/>
              <w:rPr>
                <w:sz w:val="24"/>
                <w:szCs w:val="24"/>
              </w:rPr>
            </w:pPr>
            <w:r>
              <w:rPr>
                <w:sz w:val="24"/>
                <w:szCs w:val="24"/>
              </w:rPr>
              <w:t>Схема сети</w:t>
            </w:r>
          </w:p>
        </w:tc>
        <w:tc>
          <w:tcPr>
            <w:tcW w:w="2640" w:type="dxa"/>
            <w:gridSpan w:val="4"/>
          </w:tcPr>
          <w:p w14:paraId="2CAE3C15" w14:textId="77777777" w:rsidR="00977FE2" w:rsidRDefault="00D46F42">
            <w:pPr>
              <w:rPr>
                <w:sz w:val="24"/>
                <w:szCs w:val="24"/>
              </w:rPr>
            </w:pPr>
            <w:r>
              <w:rPr>
                <w:sz w:val="24"/>
                <w:szCs w:val="24"/>
              </w:rPr>
              <w:t>Допустимый переток в нормальной схеме по критерию токовой загрузки</w:t>
            </w:r>
          </w:p>
        </w:tc>
        <w:tc>
          <w:tcPr>
            <w:tcW w:w="2126" w:type="dxa"/>
            <w:gridSpan w:val="3"/>
          </w:tcPr>
          <w:p w14:paraId="3343CDDE" w14:textId="77777777" w:rsidR="00977FE2" w:rsidRDefault="00D46F42">
            <w:pPr>
              <w:rPr>
                <w:sz w:val="24"/>
                <w:szCs w:val="24"/>
              </w:rPr>
            </w:pPr>
            <w:r>
              <w:rPr>
                <w:sz w:val="24"/>
                <w:szCs w:val="24"/>
              </w:rPr>
              <w:t>Допустимый переток в нормальной схеме по критерию статической устойчивости</w:t>
            </w:r>
          </w:p>
        </w:tc>
        <w:tc>
          <w:tcPr>
            <w:tcW w:w="3565" w:type="dxa"/>
            <w:gridSpan w:val="5"/>
          </w:tcPr>
          <w:p w14:paraId="4B3D9F21" w14:textId="77777777" w:rsidR="00977FE2" w:rsidRDefault="00D46F42">
            <w:pPr>
              <w:rPr>
                <w:sz w:val="24"/>
                <w:szCs w:val="24"/>
              </w:rPr>
            </w:pPr>
            <w:r>
              <w:rPr>
                <w:sz w:val="24"/>
                <w:szCs w:val="24"/>
              </w:rPr>
              <w:t>Длительно допустимый переток в послеаварийной схеме по критерию токовой загрузки</w:t>
            </w:r>
          </w:p>
        </w:tc>
        <w:tc>
          <w:tcPr>
            <w:tcW w:w="3295" w:type="dxa"/>
            <w:gridSpan w:val="5"/>
          </w:tcPr>
          <w:p w14:paraId="160E9AE5" w14:textId="77777777" w:rsidR="00977FE2" w:rsidRDefault="00D46F42">
            <w:pPr>
              <w:rPr>
                <w:sz w:val="24"/>
                <w:szCs w:val="24"/>
              </w:rPr>
            </w:pPr>
            <w:r>
              <w:rPr>
                <w:sz w:val="24"/>
                <w:szCs w:val="24"/>
              </w:rPr>
              <w:t>Длительно допустимый переток в послеаварийной схеме по критерию статической устойчивости</w:t>
            </w:r>
          </w:p>
        </w:tc>
        <w:tc>
          <w:tcPr>
            <w:tcW w:w="1177" w:type="dxa"/>
            <w:vMerge w:val="restart"/>
            <w:textDirection w:val="btLr"/>
          </w:tcPr>
          <w:p w14:paraId="4958F7DE" w14:textId="77777777" w:rsidR="00977FE2" w:rsidRDefault="00977FE2">
            <w:pPr>
              <w:ind w:firstLine="709"/>
              <w:jc w:val="both"/>
              <w:rPr>
                <w:sz w:val="24"/>
                <w:szCs w:val="24"/>
              </w:rPr>
            </w:pPr>
          </w:p>
          <w:p w14:paraId="7529CDB9" w14:textId="77777777" w:rsidR="00977FE2" w:rsidRDefault="00D46F42">
            <w:pPr>
              <w:ind w:firstLine="709"/>
              <w:jc w:val="both"/>
              <w:rPr>
                <w:sz w:val="24"/>
                <w:szCs w:val="24"/>
              </w:rPr>
            </w:pPr>
            <w:r>
              <w:rPr>
                <w:sz w:val="24"/>
                <w:szCs w:val="24"/>
              </w:rPr>
              <w:t>МДП без ПА</w:t>
            </w:r>
            <w:r>
              <w:rPr>
                <w:sz w:val="24"/>
                <w:szCs w:val="24"/>
                <w:vertAlign w:val="superscript"/>
              </w:rPr>
              <w:t xml:space="preserve">19 </w:t>
            </w:r>
            <w:r>
              <w:rPr>
                <w:sz w:val="24"/>
                <w:szCs w:val="24"/>
              </w:rPr>
              <w:t>Мвт</w:t>
            </w:r>
          </w:p>
        </w:tc>
        <w:tc>
          <w:tcPr>
            <w:tcW w:w="1177" w:type="dxa"/>
            <w:vMerge w:val="restart"/>
            <w:textDirection w:val="btLr"/>
          </w:tcPr>
          <w:p w14:paraId="5FC61662" w14:textId="77777777" w:rsidR="00977FE2" w:rsidRDefault="00977FE2">
            <w:pPr>
              <w:ind w:firstLine="709"/>
              <w:jc w:val="both"/>
              <w:rPr>
                <w:sz w:val="24"/>
                <w:szCs w:val="24"/>
              </w:rPr>
            </w:pPr>
          </w:p>
          <w:p w14:paraId="4D55A842" w14:textId="77777777" w:rsidR="00977FE2" w:rsidRDefault="00D46F42">
            <w:pPr>
              <w:ind w:firstLine="709"/>
              <w:jc w:val="both"/>
              <w:rPr>
                <w:sz w:val="24"/>
                <w:szCs w:val="24"/>
              </w:rPr>
            </w:pPr>
            <w:r>
              <w:rPr>
                <w:sz w:val="24"/>
                <w:szCs w:val="24"/>
              </w:rPr>
              <w:t>МДП без ПА</w:t>
            </w:r>
            <w:r>
              <w:rPr>
                <w:sz w:val="24"/>
                <w:szCs w:val="24"/>
                <w:vertAlign w:val="superscript"/>
              </w:rPr>
              <w:t xml:space="preserve">20 </w:t>
            </w:r>
            <w:r>
              <w:rPr>
                <w:sz w:val="24"/>
                <w:szCs w:val="24"/>
              </w:rPr>
              <w:t>Мвт</w:t>
            </w:r>
          </w:p>
        </w:tc>
      </w:tr>
      <w:tr w:rsidR="00977FE2" w14:paraId="05B15542" w14:textId="77777777">
        <w:trPr>
          <w:trHeight w:hRule="exact" w:val="576"/>
        </w:trPr>
        <w:tc>
          <w:tcPr>
            <w:tcW w:w="1176" w:type="dxa"/>
            <w:vMerge/>
          </w:tcPr>
          <w:p w14:paraId="21C27DB6" w14:textId="77777777" w:rsidR="00977FE2" w:rsidRDefault="00977FE2">
            <w:pPr>
              <w:ind w:firstLine="709"/>
              <w:jc w:val="both"/>
              <w:rPr>
                <w:sz w:val="24"/>
                <w:szCs w:val="24"/>
              </w:rPr>
            </w:pPr>
          </w:p>
        </w:tc>
        <w:tc>
          <w:tcPr>
            <w:tcW w:w="295" w:type="dxa"/>
            <w:vMerge/>
            <w:tcBorders>
              <w:top w:val="none" w:sz="4" w:space="0" w:color="000000"/>
            </w:tcBorders>
          </w:tcPr>
          <w:p w14:paraId="3D5D619F" w14:textId="77777777" w:rsidR="00977FE2" w:rsidRDefault="00977FE2">
            <w:pPr>
              <w:ind w:firstLine="709"/>
              <w:jc w:val="both"/>
              <w:rPr>
                <w:sz w:val="24"/>
                <w:szCs w:val="24"/>
              </w:rPr>
            </w:pPr>
          </w:p>
        </w:tc>
        <w:tc>
          <w:tcPr>
            <w:tcW w:w="797" w:type="dxa"/>
            <w:vMerge w:val="restart"/>
            <w:textDirection w:val="btLr"/>
          </w:tcPr>
          <w:p w14:paraId="4276D492" w14:textId="77777777" w:rsidR="00977FE2" w:rsidRDefault="00D46F42">
            <w:pPr>
              <w:ind w:firstLine="89"/>
              <w:rPr>
                <w:sz w:val="24"/>
                <w:szCs w:val="24"/>
              </w:rPr>
            </w:pPr>
            <w:r>
              <w:rPr>
                <w:sz w:val="24"/>
                <w:szCs w:val="24"/>
              </w:rPr>
              <w:t>Предельный переток по критерию токовой загрузки (Рток)</w:t>
            </w:r>
            <w:r>
              <w:rPr>
                <w:sz w:val="24"/>
                <w:szCs w:val="24"/>
                <w:vertAlign w:val="superscript"/>
              </w:rPr>
              <w:t xml:space="preserve"> 2</w:t>
            </w:r>
            <w:r>
              <w:rPr>
                <w:sz w:val="24"/>
                <w:szCs w:val="24"/>
              </w:rPr>
              <w:t>, МВт</w:t>
            </w:r>
          </w:p>
        </w:tc>
        <w:tc>
          <w:tcPr>
            <w:tcW w:w="426" w:type="dxa"/>
            <w:vMerge w:val="restart"/>
            <w:textDirection w:val="btLr"/>
          </w:tcPr>
          <w:p w14:paraId="63C5CDA3" w14:textId="77777777" w:rsidR="00977FE2" w:rsidRDefault="00D46F42">
            <w:pPr>
              <w:ind w:firstLine="89"/>
              <w:rPr>
                <w:sz w:val="24"/>
                <w:szCs w:val="24"/>
              </w:rPr>
            </w:pPr>
            <w:r>
              <w:rPr>
                <w:sz w:val="24"/>
                <w:szCs w:val="24"/>
              </w:rPr>
              <w:t>Рток- Рнк</w:t>
            </w:r>
            <w:r>
              <w:rPr>
                <w:sz w:val="24"/>
                <w:szCs w:val="24"/>
                <w:vertAlign w:val="superscript"/>
              </w:rPr>
              <w:t>3</w:t>
            </w:r>
            <w:r>
              <w:rPr>
                <w:sz w:val="24"/>
                <w:szCs w:val="24"/>
              </w:rPr>
              <w:t>, МВт</w:t>
            </w:r>
          </w:p>
        </w:tc>
        <w:tc>
          <w:tcPr>
            <w:tcW w:w="567" w:type="dxa"/>
            <w:vMerge w:val="restart"/>
            <w:textDirection w:val="btLr"/>
          </w:tcPr>
          <w:p w14:paraId="366ED5EF" w14:textId="77777777" w:rsidR="00977FE2" w:rsidRDefault="00D46F42">
            <w:pPr>
              <w:ind w:firstLine="89"/>
              <w:rPr>
                <w:sz w:val="24"/>
                <w:szCs w:val="24"/>
              </w:rPr>
            </w:pPr>
            <w:r>
              <w:rPr>
                <w:sz w:val="24"/>
                <w:szCs w:val="24"/>
              </w:rPr>
              <w:t>Ограничивающий элемент</w:t>
            </w:r>
            <w:r>
              <w:rPr>
                <w:sz w:val="24"/>
                <w:szCs w:val="24"/>
                <w:vertAlign w:val="superscript"/>
              </w:rPr>
              <w:t>4</w:t>
            </w:r>
          </w:p>
        </w:tc>
        <w:tc>
          <w:tcPr>
            <w:tcW w:w="850" w:type="dxa"/>
            <w:vMerge w:val="restart"/>
            <w:textDirection w:val="btLr"/>
          </w:tcPr>
          <w:p w14:paraId="551204FE" w14:textId="77777777" w:rsidR="00977FE2" w:rsidRDefault="00D46F42">
            <w:pPr>
              <w:ind w:firstLine="89"/>
              <w:rPr>
                <w:sz w:val="24"/>
                <w:szCs w:val="24"/>
              </w:rPr>
            </w:pPr>
            <w:r>
              <w:rPr>
                <w:sz w:val="24"/>
                <w:szCs w:val="24"/>
              </w:rPr>
              <w:t>Величина длительно допустимой токовой нагрузки</w:t>
            </w:r>
            <w:r>
              <w:rPr>
                <w:sz w:val="24"/>
                <w:szCs w:val="24"/>
                <w:vertAlign w:val="superscript"/>
              </w:rPr>
              <w:t xml:space="preserve">5 </w:t>
            </w:r>
            <w:r>
              <w:rPr>
                <w:sz w:val="24"/>
                <w:szCs w:val="24"/>
              </w:rPr>
              <w:t>,А</w:t>
            </w:r>
          </w:p>
        </w:tc>
        <w:tc>
          <w:tcPr>
            <w:tcW w:w="851" w:type="dxa"/>
            <w:vMerge w:val="restart"/>
            <w:textDirection w:val="btLr"/>
          </w:tcPr>
          <w:p w14:paraId="2F5675F1" w14:textId="77777777" w:rsidR="00977FE2" w:rsidRDefault="00D46F42">
            <w:pPr>
              <w:ind w:firstLine="89"/>
              <w:rPr>
                <w:sz w:val="24"/>
                <w:szCs w:val="24"/>
              </w:rPr>
            </w:pPr>
            <w:r>
              <w:rPr>
                <w:sz w:val="24"/>
                <w:szCs w:val="24"/>
              </w:rPr>
              <w:t>Предельный переток по статической устойчивости (Рпр)</w:t>
            </w:r>
            <w:r>
              <w:rPr>
                <w:sz w:val="24"/>
                <w:szCs w:val="24"/>
                <w:vertAlign w:val="superscript"/>
              </w:rPr>
              <w:t xml:space="preserve"> 6 </w:t>
            </w:r>
            <w:r>
              <w:rPr>
                <w:sz w:val="24"/>
                <w:szCs w:val="24"/>
              </w:rPr>
              <w:t>,Мвт</w:t>
            </w:r>
          </w:p>
        </w:tc>
        <w:tc>
          <w:tcPr>
            <w:tcW w:w="567" w:type="dxa"/>
            <w:vMerge w:val="restart"/>
            <w:textDirection w:val="btLr"/>
          </w:tcPr>
          <w:p w14:paraId="22F76715" w14:textId="77777777" w:rsidR="00977FE2" w:rsidRDefault="00D46F42">
            <w:pPr>
              <w:ind w:firstLine="89"/>
              <w:rPr>
                <w:sz w:val="24"/>
                <w:szCs w:val="24"/>
              </w:rPr>
            </w:pPr>
            <w:r>
              <w:rPr>
                <w:sz w:val="24"/>
                <w:szCs w:val="24"/>
              </w:rPr>
              <w:t xml:space="preserve">Рпр*0,8- РНК </w:t>
            </w:r>
            <w:r>
              <w:rPr>
                <w:sz w:val="24"/>
                <w:szCs w:val="24"/>
                <w:vertAlign w:val="superscript"/>
              </w:rPr>
              <w:t xml:space="preserve">7 </w:t>
            </w:r>
            <w:r>
              <w:rPr>
                <w:sz w:val="24"/>
                <w:szCs w:val="24"/>
              </w:rPr>
              <w:t>Мвт</w:t>
            </w:r>
          </w:p>
        </w:tc>
        <w:tc>
          <w:tcPr>
            <w:tcW w:w="708" w:type="dxa"/>
            <w:vMerge w:val="restart"/>
            <w:textDirection w:val="btLr"/>
          </w:tcPr>
          <w:p w14:paraId="083A63E1" w14:textId="77777777" w:rsidR="00977FE2" w:rsidRDefault="00D46F42">
            <w:pPr>
              <w:ind w:firstLine="89"/>
              <w:rPr>
                <w:sz w:val="24"/>
                <w:szCs w:val="24"/>
              </w:rPr>
            </w:pPr>
            <w:r>
              <w:rPr>
                <w:sz w:val="24"/>
                <w:szCs w:val="24"/>
              </w:rPr>
              <w:t>Р(</w:t>
            </w:r>
            <w:r>
              <w:rPr>
                <w:sz w:val="24"/>
                <w:szCs w:val="24"/>
                <w:lang w:val="en-US"/>
              </w:rPr>
              <w:t>U)</w:t>
            </w:r>
            <w:r>
              <w:rPr>
                <w:sz w:val="24"/>
                <w:szCs w:val="24"/>
              </w:rPr>
              <w:t xml:space="preserve">- РНК </w:t>
            </w:r>
            <w:r>
              <w:rPr>
                <w:sz w:val="24"/>
                <w:szCs w:val="24"/>
                <w:vertAlign w:val="superscript"/>
                <w:lang w:val="en-US"/>
              </w:rPr>
              <w:t>8</w:t>
            </w:r>
            <w:r>
              <w:rPr>
                <w:sz w:val="24"/>
                <w:szCs w:val="24"/>
                <w:vertAlign w:val="superscript"/>
              </w:rPr>
              <w:t xml:space="preserve"> </w:t>
            </w:r>
            <w:r>
              <w:rPr>
                <w:sz w:val="24"/>
                <w:szCs w:val="24"/>
              </w:rPr>
              <w:t>Мвт</w:t>
            </w:r>
          </w:p>
        </w:tc>
        <w:tc>
          <w:tcPr>
            <w:tcW w:w="709" w:type="dxa"/>
            <w:vMerge w:val="restart"/>
            <w:textDirection w:val="btLr"/>
          </w:tcPr>
          <w:p w14:paraId="43165AA5" w14:textId="77777777" w:rsidR="00977FE2" w:rsidRDefault="00D46F42">
            <w:pPr>
              <w:ind w:firstLine="89"/>
              <w:rPr>
                <w:sz w:val="24"/>
                <w:szCs w:val="24"/>
              </w:rPr>
            </w:pPr>
            <w:r>
              <w:rPr>
                <w:sz w:val="24"/>
                <w:szCs w:val="24"/>
              </w:rPr>
              <w:t xml:space="preserve">Нормативное аварийное возмущение </w:t>
            </w:r>
            <w:r>
              <w:rPr>
                <w:sz w:val="24"/>
                <w:szCs w:val="24"/>
                <w:vertAlign w:val="superscript"/>
                <w:lang w:val="en-US"/>
              </w:rPr>
              <w:t>8</w:t>
            </w:r>
          </w:p>
        </w:tc>
        <w:tc>
          <w:tcPr>
            <w:tcW w:w="853" w:type="dxa"/>
            <w:vMerge w:val="restart"/>
            <w:textDirection w:val="btLr"/>
          </w:tcPr>
          <w:p w14:paraId="4BA056B7" w14:textId="77777777" w:rsidR="00977FE2" w:rsidRDefault="00D46F42">
            <w:pPr>
              <w:ind w:firstLine="89"/>
              <w:rPr>
                <w:sz w:val="24"/>
                <w:szCs w:val="24"/>
              </w:rPr>
            </w:pPr>
            <w:r>
              <w:rPr>
                <w:sz w:val="24"/>
                <w:szCs w:val="24"/>
              </w:rPr>
              <w:t>Переток в доаварийной схеме (Р</w:t>
            </w:r>
            <w:r>
              <w:rPr>
                <w:sz w:val="24"/>
                <w:szCs w:val="24"/>
                <w:vertAlign w:val="superscript"/>
              </w:rPr>
              <w:t>д/ав ток)10</w:t>
            </w:r>
            <w:r>
              <w:rPr>
                <w:sz w:val="24"/>
                <w:szCs w:val="24"/>
              </w:rPr>
              <w:t xml:space="preserve"> Мвт</w:t>
            </w:r>
          </w:p>
        </w:tc>
        <w:tc>
          <w:tcPr>
            <w:tcW w:w="589" w:type="dxa"/>
            <w:vMerge w:val="restart"/>
          </w:tcPr>
          <w:p w14:paraId="612B7E19" w14:textId="77777777" w:rsidR="00977FE2" w:rsidRDefault="00977FE2">
            <w:pPr>
              <w:ind w:firstLine="709"/>
              <w:jc w:val="both"/>
              <w:rPr>
                <w:sz w:val="24"/>
                <w:szCs w:val="24"/>
              </w:rPr>
            </w:pPr>
          </w:p>
        </w:tc>
        <w:tc>
          <w:tcPr>
            <w:tcW w:w="1414" w:type="dxa"/>
            <w:gridSpan w:val="2"/>
          </w:tcPr>
          <w:p w14:paraId="5C917A32" w14:textId="77777777" w:rsidR="00977FE2" w:rsidRDefault="00977FE2">
            <w:pPr>
              <w:ind w:firstLine="709"/>
              <w:jc w:val="both"/>
              <w:rPr>
                <w:sz w:val="24"/>
                <w:szCs w:val="24"/>
              </w:rPr>
            </w:pPr>
          </w:p>
        </w:tc>
        <w:tc>
          <w:tcPr>
            <w:tcW w:w="513" w:type="dxa"/>
            <w:vMerge w:val="restart"/>
          </w:tcPr>
          <w:p w14:paraId="5409A655" w14:textId="77777777" w:rsidR="00977FE2" w:rsidRDefault="00977FE2">
            <w:pPr>
              <w:ind w:firstLine="709"/>
              <w:jc w:val="both"/>
              <w:rPr>
                <w:sz w:val="24"/>
                <w:szCs w:val="24"/>
              </w:rPr>
            </w:pPr>
          </w:p>
        </w:tc>
        <w:tc>
          <w:tcPr>
            <w:tcW w:w="527" w:type="dxa"/>
            <w:vMerge w:val="restart"/>
          </w:tcPr>
          <w:p w14:paraId="113EE060" w14:textId="77777777" w:rsidR="00977FE2" w:rsidRDefault="00977FE2">
            <w:pPr>
              <w:ind w:firstLine="709"/>
              <w:jc w:val="both"/>
              <w:rPr>
                <w:sz w:val="24"/>
                <w:szCs w:val="24"/>
              </w:rPr>
            </w:pPr>
          </w:p>
        </w:tc>
        <w:tc>
          <w:tcPr>
            <w:tcW w:w="453" w:type="dxa"/>
            <w:vMerge w:val="restart"/>
          </w:tcPr>
          <w:p w14:paraId="34328004" w14:textId="77777777" w:rsidR="00977FE2" w:rsidRDefault="00977FE2">
            <w:pPr>
              <w:ind w:firstLine="709"/>
              <w:jc w:val="both"/>
              <w:rPr>
                <w:sz w:val="24"/>
                <w:szCs w:val="24"/>
              </w:rPr>
            </w:pPr>
          </w:p>
        </w:tc>
        <w:tc>
          <w:tcPr>
            <w:tcW w:w="442" w:type="dxa"/>
            <w:vMerge w:val="restart"/>
          </w:tcPr>
          <w:p w14:paraId="1065FBB0" w14:textId="77777777" w:rsidR="00977FE2" w:rsidRDefault="00977FE2">
            <w:pPr>
              <w:ind w:firstLine="709"/>
              <w:jc w:val="both"/>
              <w:rPr>
                <w:sz w:val="24"/>
                <w:szCs w:val="24"/>
              </w:rPr>
            </w:pPr>
          </w:p>
        </w:tc>
        <w:tc>
          <w:tcPr>
            <w:tcW w:w="1360" w:type="dxa"/>
            <w:vMerge w:val="restart"/>
          </w:tcPr>
          <w:p w14:paraId="3375476F" w14:textId="77777777" w:rsidR="00977FE2" w:rsidRDefault="00977FE2">
            <w:pPr>
              <w:ind w:firstLine="709"/>
              <w:jc w:val="both"/>
              <w:rPr>
                <w:sz w:val="24"/>
                <w:szCs w:val="24"/>
              </w:rPr>
            </w:pPr>
          </w:p>
        </w:tc>
        <w:tc>
          <w:tcPr>
            <w:tcW w:w="1177" w:type="dxa"/>
            <w:vMerge/>
            <w:tcBorders>
              <w:top w:val="none" w:sz="4" w:space="0" w:color="000000"/>
            </w:tcBorders>
          </w:tcPr>
          <w:p w14:paraId="35424584" w14:textId="77777777" w:rsidR="00977FE2" w:rsidRDefault="00977FE2">
            <w:pPr>
              <w:ind w:firstLine="709"/>
              <w:jc w:val="both"/>
              <w:rPr>
                <w:sz w:val="24"/>
                <w:szCs w:val="24"/>
              </w:rPr>
            </w:pPr>
          </w:p>
        </w:tc>
        <w:tc>
          <w:tcPr>
            <w:tcW w:w="1177" w:type="dxa"/>
            <w:vMerge/>
            <w:tcBorders>
              <w:top w:val="none" w:sz="4" w:space="0" w:color="000000"/>
            </w:tcBorders>
          </w:tcPr>
          <w:p w14:paraId="4A71AAC6" w14:textId="77777777" w:rsidR="00977FE2" w:rsidRDefault="00977FE2">
            <w:pPr>
              <w:ind w:firstLine="709"/>
              <w:jc w:val="both"/>
              <w:rPr>
                <w:sz w:val="24"/>
                <w:szCs w:val="24"/>
              </w:rPr>
            </w:pPr>
          </w:p>
        </w:tc>
      </w:tr>
      <w:tr w:rsidR="00977FE2" w14:paraId="4EA6A523" w14:textId="77777777">
        <w:trPr>
          <w:trHeight w:val="2801"/>
        </w:trPr>
        <w:tc>
          <w:tcPr>
            <w:tcW w:w="1176" w:type="dxa"/>
            <w:vMerge/>
            <w:tcBorders>
              <w:bottom w:val="single" w:sz="6" w:space="0" w:color="000000"/>
            </w:tcBorders>
          </w:tcPr>
          <w:p w14:paraId="7F208AF5" w14:textId="77777777" w:rsidR="00977FE2" w:rsidRDefault="00977FE2">
            <w:pPr>
              <w:ind w:firstLine="709"/>
              <w:jc w:val="both"/>
              <w:rPr>
                <w:sz w:val="24"/>
                <w:szCs w:val="24"/>
              </w:rPr>
            </w:pPr>
          </w:p>
        </w:tc>
        <w:tc>
          <w:tcPr>
            <w:tcW w:w="295" w:type="dxa"/>
            <w:vMerge/>
            <w:tcBorders>
              <w:top w:val="none" w:sz="4" w:space="0" w:color="000000"/>
              <w:bottom w:val="single" w:sz="6" w:space="0" w:color="000000"/>
            </w:tcBorders>
          </w:tcPr>
          <w:p w14:paraId="1E7FCBDF" w14:textId="77777777" w:rsidR="00977FE2" w:rsidRDefault="00977FE2">
            <w:pPr>
              <w:ind w:firstLine="709"/>
              <w:jc w:val="both"/>
              <w:rPr>
                <w:sz w:val="24"/>
                <w:szCs w:val="24"/>
              </w:rPr>
            </w:pPr>
          </w:p>
        </w:tc>
        <w:tc>
          <w:tcPr>
            <w:tcW w:w="797" w:type="dxa"/>
            <w:vMerge/>
            <w:tcBorders>
              <w:top w:val="none" w:sz="4" w:space="0" w:color="000000"/>
              <w:bottom w:val="single" w:sz="6" w:space="0" w:color="000000"/>
            </w:tcBorders>
          </w:tcPr>
          <w:p w14:paraId="27BCEF06" w14:textId="77777777" w:rsidR="00977FE2" w:rsidRDefault="00977FE2">
            <w:pPr>
              <w:ind w:firstLine="709"/>
              <w:jc w:val="both"/>
              <w:rPr>
                <w:sz w:val="24"/>
                <w:szCs w:val="24"/>
              </w:rPr>
            </w:pPr>
          </w:p>
        </w:tc>
        <w:tc>
          <w:tcPr>
            <w:tcW w:w="426" w:type="dxa"/>
            <w:vMerge/>
            <w:tcBorders>
              <w:top w:val="none" w:sz="4" w:space="0" w:color="000000"/>
              <w:bottom w:val="single" w:sz="6" w:space="0" w:color="000000"/>
            </w:tcBorders>
          </w:tcPr>
          <w:p w14:paraId="162A77D3" w14:textId="77777777" w:rsidR="00977FE2" w:rsidRDefault="00977FE2">
            <w:pPr>
              <w:ind w:firstLine="709"/>
              <w:jc w:val="both"/>
              <w:rPr>
                <w:sz w:val="24"/>
                <w:szCs w:val="24"/>
              </w:rPr>
            </w:pPr>
          </w:p>
        </w:tc>
        <w:tc>
          <w:tcPr>
            <w:tcW w:w="567" w:type="dxa"/>
            <w:vMerge/>
            <w:tcBorders>
              <w:top w:val="none" w:sz="4" w:space="0" w:color="000000"/>
              <w:bottom w:val="single" w:sz="6" w:space="0" w:color="000000"/>
            </w:tcBorders>
          </w:tcPr>
          <w:p w14:paraId="7643876E" w14:textId="77777777" w:rsidR="00977FE2" w:rsidRDefault="00977FE2">
            <w:pPr>
              <w:ind w:firstLine="709"/>
              <w:jc w:val="both"/>
              <w:rPr>
                <w:sz w:val="24"/>
                <w:szCs w:val="24"/>
              </w:rPr>
            </w:pPr>
          </w:p>
        </w:tc>
        <w:tc>
          <w:tcPr>
            <w:tcW w:w="850" w:type="dxa"/>
            <w:vMerge/>
            <w:tcBorders>
              <w:top w:val="none" w:sz="4" w:space="0" w:color="000000"/>
              <w:bottom w:val="single" w:sz="6" w:space="0" w:color="000000"/>
            </w:tcBorders>
          </w:tcPr>
          <w:p w14:paraId="17AF867E" w14:textId="77777777" w:rsidR="00977FE2" w:rsidRDefault="00977FE2">
            <w:pPr>
              <w:ind w:firstLine="709"/>
              <w:jc w:val="both"/>
              <w:rPr>
                <w:sz w:val="24"/>
                <w:szCs w:val="24"/>
              </w:rPr>
            </w:pPr>
          </w:p>
        </w:tc>
        <w:tc>
          <w:tcPr>
            <w:tcW w:w="851" w:type="dxa"/>
            <w:vMerge/>
            <w:tcBorders>
              <w:top w:val="none" w:sz="4" w:space="0" w:color="000000"/>
              <w:bottom w:val="single" w:sz="6" w:space="0" w:color="000000"/>
            </w:tcBorders>
          </w:tcPr>
          <w:p w14:paraId="43C7493E" w14:textId="77777777" w:rsidR="00977FE2" w:rsidRDefault="00977FE2">
            <w:pPr>
              <w:ind w:firstLine="709"/>
              <w:jc w:val="both"/>
              <w:rPr>
                <w:sz w:val="24"/>
                <w:szCs w:val="24"/>
              </w:rPr>
            </w:pPr>
          </w:p>
        </w:tc>
        <w:tc>
          <w:tcPr>
            <w:tcW w:w="567" w:type="dxa"/>
            <w:vMerge/>
            <w:tcBorders>
              <w:top w:val="none" w:sz="4" w:space="0" w:color="000000"/>
              <w:bottom w:val="single" w:sz="6" w:space="0" w:color="000000"/>
            </w:tcBorders>
          </w:tcPr>
          <w:p w14:paraId="4F51B593" w14:textId="77777777" w:rsidR="00977FE2" w:rsidRDefault="00977FE2">
            <w:pPr>
              <w:ind w:firstLine="709"/>
              <w:jc w:val="both"/>
              <w:rPr>
                <w:sz w:val="24"/>
                <w:szCs w:val="24"/>
              </w:rPr>
            </w:pPr>
          </w:p>
        </w:tc>
        <w:tc>
          <w:tcPr>
            <w:tcW w:w="708" w:type="dxa"/>
            <w:vMerge/>
            <w:tcBorders>
              <w:top w:val="none" w:sz="4" w:space="0" w:color="000000"/>
              <w:bottom w:val="single" w:sz="6" w:space="0" w:color="000000"/>
            </w:tcBorders>
          </w:tcPr>
          <w:p w14:paraId="0CAFB161" w14:textId="77777777" w:rsidR="00977FE2" w:rsidRDefault="00977FE2">
            <w:pPr>
              <w:ind w:firstLine="709"/>
              <w:jc w:val="both"/>
              <w:rPr>
                <w:sz w:val="24"/>
                <w:szCs w:val="24"/>
              </w:rPr>
            </w:pPr>
          </w:p>
        </w:tc>
        <w:tc>
          <w:tcPr>
            <w:tcW w:w="709" w:type="dxa"/>
            <w:vMerge/>
            <w:tcBorders>
              <w:top w:val="none" w:sz="4" w:space="0" w:color="000000"/>
              <w:bottom w:val="single" w:sz="6" w:space="0" w:color="000000"/>
            </w:tcBorders>
          </w:tcPr>
          <w:p w14:paraId="4B349C12" w14:textId="77777777" w:rsidR="00977FE2" w:rsidRDefault="00977FE2">
            <w:pPr>
              <w:ind w:firstLine="709"/>
              <w:jc w:val="both"/>
              <w:rPr>
                <w:sz w:val="24"/>
                <w:szCs w:val="24"/>
              </w:rPr>
            </w:pPr>
          </w:p>
        </w:tc>
        <w:tc>
          <w:tcPr>
            <w:tcW w:w="853" w:type="dxa"/>
            <w:vMerge/>
            <w:tcBorders>
              <w:top w:val="none" w:sz="4" w:space="0" w:color="000000"/>
              <w:bottom w:val="single" w:sz="6" w:space="0" w:color="000000"/>
            </w:tcBorders>
          </w:tcPr>
          <w:p w14:paraId="3C544378" w14:textId="77777777" w:rsidR="00977FE2" w:rsidRDefault="00977FE2">
            <w:pPr>
              <w:ind w:firstLine="709"/>
              <w:jc w:val="both"/>
              <w:rPr>
                <w:sz w:val="24"/>
                <w:szCs w:val="24"/>
              </w:rPr>
            </w:pPr>
          </w:p>
        </w:tc>
        <w:tc>
          <w:tcPr>
            <w:tcW w:w="589" w:type="dxa"/>
            <w:vMerge/>
            <w:tcBorders>
              <w:top w:val="none" w:sz="4" w:space="0" w:color="000000"/>
              <w:bottom w:val="single" w:sz="6" w:space="0" w:color="000000"/>
            </w:tcBorders>
          </w:tcPr>
          <w:p w14:paraId="07AD1FC6" w14:textId="77777777" w:rsidR="00977FE2" w:rsidRDefault="00977FE2">
            <w:pPr>
              <w:ind w:firstLine="709"/>
              <w:jc w:val="both"/>
              <w:rPr>
                <w:sz w:val="24"/>
                <w:szCs w:val="24"/>
              </w:rPr>
            </w:pPr>
          </w:p>
        </w:tc>
        <w:tc>
          <w:tcPr>
            <w:tcW w:w="736" w:type="dxa"/>
            <w:tcBorders>
              <w:bottom w:val="single" w:sz="6" w:space="0" w:color="000000"/>
            </w:tcBorders>
          </w:tcPr>
          <w:p w14:paraId="17A8A5DB" w14:textId="77777777" w:rsidR="00977FE2" w:rsidRDefault="00977FE2">
            <w:pPr>
              <w:ind w:firstLine="709"/>
              <w:jc w:val="both"/>
              <w:rPr>
                <w:sz w:val="24"/>
                <w:szCs w:val="24"/>
              </w:rPr>
            </w:pPr>
          </w:p>
        </w:tc>
        <w:tc>
          <w:tcPr>
            <w:tcW w:w="678" w:type="dxa"/>
            <w:tcBorders>
              <w:bottom w:val="single" w:sz="6" w:space="0" w:color="000000"/>
            </w:tcBorders>
          </w:tcPr>
          <w:p w14:paraId="3BEF7B81" w14:textId="77777777" w:rsidR="00977FE2" w:rsidRDefault="00977FE2">
            <w:pPr>
              <w:ind w:firstLine="709"/>
              <w:jc w:val="both"/>
              <w:rPr>
                <w:sz w:val="24"/>
                <w:szCs w:val="24"/>
              </w:rPr>
            </w:pPr>
          </w:p>
        </w:tc>
        <w:tc>
          <w:tcPr>
            <w:tcW w:w="513" w:type="dxa"/>
            <w:vMerge/>
            <w:tcBorders>
              <w:top w:val="none" w:sz="4" w:space="0" w:color="000000"/>
              <w:bottom w:val="single" w:sz="6" w:space="0" w:color="000000"/>
            </w:tcBorders>
          </w:tcPr>
          <w:p w14:paraId="6D61DF80" w14:textId="77777777" w:rsidR="00977FE2" w:rsidRDefault="00977FE2">
            <w:pPr>
              <w:ind w:firstLine="709"/>
              <w:jc w:val="both"/>
              <w:rPr>
                <w:sz w:val="24"/>
                <w:szCs w:val="24"/>
              </w:rPr>
            </w:pPr>
          </w:p>
        </w:tc>
        <w:tc>
          <w:tcPr>
            <w:tcW w:w="527" w:type="dxa"/>
            <w:vMerge/>
            <w:tcBorders>
              <w:top w:val="none" w:sz="4" w:space="0" w:color="000000"/>
              <w:bottom w:val="single" w:sz="6" w:space="0" w:color="000000"/>
            </w:tcBorders>
          </w:tcPr>
          <w:p w14:paraId="5EC810F5" w14:textId="77777777" w:rsidR="00977FE2" w:rsidRDefault="00977FE2">
            <w:pPr>
              <w:ind w:firstLine="709"/>
              <w:jc w:val="both"/>
              <w:rPr>
                <w:sz w:val="24"/>
                <w:szCs w:val="24"/>
              </w:rPr>
            </w:pPr>
          </w:p>
        </w:tc>
        <w:tc>
          <w:tcPr>
            <w:tcW w:w="453" w:type="dxa"/>
            <w:vMerge/>
            <w:tcBorders>
              <w:top w:val="none" w:sz="4" w:space="0" w:color="000000"/>
              <w:bottom w:val="single" w:sz="6" w:space="0" w:color="000000"/>
            </w:tcBorders>
          </w:tcPr>
          <w:p w14:paraId="3C3F70BA" w14:textId="77777777" w:rsidR="00977FE2" w:rsidRDefault="00977FE2">
            <w:pPr>
              <w:ind w:firstLine="709"/>
              <w:jc w:val="both"/>
              <w:rPr>
                <w:sz w:val="24"/>
                <w:szCs w:val="24"/>
              </w:rPr>
            </w:pPr>
          </w:p>
        </w:tc>
        <w:tc>
          <w:tcPr>
            <w:tcW w:w="442" w:type="dxa"/>
            <w:vMerge/>
            <w:tcBorders>
              <w:bottom w:val="single" w:sz="6" w:space="0" w:color="000000"/>
            </w:tcBorders>
          </w:tcPr>
          <w:p w14:paraId="68D474B9" w14:textId="77777777" w:rsidR="00977FE2" w:rsidRDefault="00977FE2">
            <w:pPr>
              <w:ind w:firstLine="709"/>
              <w:jc w:val="both"/>
              <w:rPr>
                <w:sz w:val="24"/>
                <w:szCs w:val="24"/>
              </w:rPr>
            </w:pPr>
          </w:p>
        </w:tc>
        <w:tc>
          <w:tcPr>
            <w:tcW w:w="1360" w:type="dxa"/>
            <w:vMerge/>
            <w:tcBorders>
              <w:top w:val="none" w:sz="4" w:space="0" w:color="000000"/>
              <w:bottom w:val="single" w:sz="6" w:space="0" w:color="000000"/>
            </w:tcBorders>
          </w:tcPr>
          <w:p w14:paraId="398EBF4A" w14:textId="77777777" w:rsidR="00977FE2" w:rsidRDefault="00977FE2">
            <w:pPr>
              <w:ind w:firstLine="709"/>
              <w:jc w:val="both"/>
              <w:rPr>
                <w:sz w:val="24"/>
                <w:szCs w:val="24"/>
              </w:rPr>
            </w:pPr>
          </w:p>
        </w:tc>
        <w:tc>
          <w:tcPr>
            <w:tcW w:w="1177" w:type="dxa"/>
            <w:vMerge/>
            <w:tcBorders>
              <w:top w:val="none" w:sz="4" w:space="0" w:color="000000"/>
              <w:bottom w:val="single" w:sz="6" w:space="0" w:color="000000"/>
            </w:tcBorders>
          </w:tcPr>
          <w:p w14:paraId="344D4ACE" w14:textId="77777777" w:rsidR="00977FE2" w:rsidRDefault="00977FE2">
            <w:pPr>
              <w:ind w:firstLine="709"/>
              <w:jc w:val="both"/>
              <w:rPr>
                <w:sz w:val="24"/>
                <w:szCs w:val="24"/>
              </w:rPr>
            </w:pPr>
          </w:p>
        </w:tc>
        <w:tc>
          <w:tcPr>
            <w:tcW w:w="1177" w:type="dxa"/>
            <w:vMerge/>
            <w:tcBorders>
              <w:top w:val="none" w:sz="4" w:space="0" w:color="000000"/>
              <w:bottom w:val="single" w:sz="6" w:space="0" w:color="000000"/>
            </w:tcBorders>
          </w:tcPr>
          <w:p w14:paraId="143BA146" w14:textId="77777777" w:rsidR="00977FE2" w:rsidRDefault="00977FE2">
            <w:pPr>
              <w:ind w:firstLine="709"/>
              <w:jc w:val="both"/>
              <w:rPr>
                <w:sz w:val="24"/>
                <w:szCs w:val="24"/>
              </w:rPr>
            </w:pPr>
          </w:p>
        </w:tc>
      </w:tr>
      <w:tr w:rsidR="00977FE2" w14:paraId="6416F4F1" w14:textId="77777777">
        <w:trPr>
          <w:trHeight w:hRule="exact" w:val="235"/>
        </w:trPr>
        <w:tc>
          <w:tcPr>
            <w:tcW w:w="1176" w:type="dxa"/>
          </w:tcPr>
          <w:p w14:paraId="6A1A1E15" w14:textId="77777777" w:rsidR="00977FE2" w:rsidRDefault="00D46F42">
            <w:pPr>
              <w:ind w:firstLine="709"/>
              <w:jc w:val="both"/>
              <w:rPr>
                <w:sz w:val="24"/>
                <w:szCs w:val="24"/>
              </w:rPr>
            </w:pPr>
            <w:r>
              <w:rPr>
                <w:sz w:val="24"/>
                <w:szCs w:val="24"/>
              </w:rPr>
              <w:t>1</w:t>
            </w:r>
          </w:p>
        </w:tc>
        <w:tc>
          <w:tcPr>
            <w:tcW w:w="295" w:type="dxa"/>
          </w:tcPr>
          <w:p w14:paraId="0700FAD4" w14:textId="77777777" w:rsidR="00977FE2" w:rsidRDefault="00D46F42">
            <w:pPr>
              <w:ind w:firstLine="709"/>
              <w:jc w:val="both"/>
              <w:rPr>
                <w:sz w:val="24"/>
                <w:szCs w:val="24"/>
              </w:rPr>
            </w:pPr>
            <w:r>
              <w:rPr>
                <w:sz w:val="24"/>
                <w:szCs w:val="24"/>
              </w:rPr>
              <w:t>2</w:t>
            </w:r>
          </w:p>
        </w:tc>
        <w:tc>
          <w:tcPr>
            <w:tcW w:w="797" w:type="dxa"/>
          </w:tcPr>
          <w:p w14:paraId="4BA33968" w14:textId="77777777" w:rsidR="00977FE2" w:rsidRDefault="00D46F42">
            <w:pPr>
              <w:ind w:firstLine="709"/>
              <w:jc w:val="both"/>
              <w:rPr>
                <w:sz w:val="24"/>
                <w:szCs w:val="24"/>
              </w:rPr>
            </w:pPr>
            <w:r>
              <w:rPr>
                <w:sz w:val="24"/>
                <w:szCs w:val="24"/>
              </w:rPr>
              <w:t>3</w:t>
            </w:r>
          </w:p>
        </w:tc>
        <w:tc>
          <w:tcPr>
            <w:tcW w:w="426" w:type="dxa"/>
          </w:tcPr>
          <w:p w14:paraId="4FDE32EE" w14:textId="77777777" w:rsidR="00977FE2" w:rsidRDefault="00D46F42">
            <w:pPr>
              <w:ind w:firstLine="709"/>
              <w:jc w:val="both"/>
              <w:rPr>
                <w:sz w:val="24"/>
                <w:szCs w:val="24"/>
              </w:rPr>
            </w:pPr>
            <w:r>
              <w:rPr>
                <w:sz w:val="24"/>
                <w:szCs w:val="24"/>
              </w:rPr>
              <w:t>4</w:t>
            </w:r>
          </w:p>
        </w:tc>
        <w:tc>
          <w:tcPr>
            <w:tcW w:w="567" w:type="dxa"/>
            <w:tcBorders>
              <w:right w:val="single" w:sz="2" w:space="0" w:color="000000"/>
            </w:tcBorders>
          </w:tcPr>
          <w:p w14:paraId="1A54C0BC" w14:textId="77777777" w:rsidR="00977FE2" w:rsidRDefault="00D46F42">
            <w:pPr>
              <w:ind w:firstLine="709"/>
              <w:jc w:val="both"/>
              <w:rPr>
                <w:sz w:val="24"/>
                <w:szCs w:val="24"/>
              </w:rPr>
            </w:pPr>
            <w:r>
              <w:rPr>
                <w:sz w:val="24"/>
                <w:szCs w:val="24"/>
              </w:rPr>
              <w:t>5</w:t>
            </w:r>
          </w:p>
        </w:tc>
        <w:tc>
          <w:tcPr>
            <w:tcW w:w="850" w:type="dxa"/>
            <w:tcBorders>
              <w:left w:val="single" w:sz="2" w:space="0" w:color="000000"/>
            </w:tcBorders>
          </w:tcPr>
          <w:p w14:paraId="4072B1D5" w14:textId="77777777" w:rsidR="00977FE2" w:rsidRDefault="00D46F42">
            <w:pPr>
              <w:ind w:firstLine="709"/>
              <w:jc w:val="both"/>
              <w:rPr>
                <w:sz w:val="24"/>
                <w:szCs w:val="24"/>
              </w:rPr>
            </w:pPr>
            <w:r>
              <w:rPr>
                <w:sz w:val="24"/>
                <w:szCs w:val="24"/>
              </w:rPr>
              <w:t>6</w:t>
            </w:r>
          </w:p>
        </w:tc>
        <w:tc>
          <w:tcPr>
            <w:tcW w:w="851" w:type="dxa"/>
          </w:tcPr>
          <w:p w14:paraId="0B1D0170" w14:textId="77777777" w:rsidR="00977FE2" w:rsidRDefault="00D46F42">
            <w:pPr>
              <w:ind w:firstLine="709"/>
              <w:jc w:val="both"/>
              <w:rPr>
                <w:sz w:val="24"/>
                <w:szCs w:val="24"/>
              </w:rPr>
            </w:pPr>
            <w:r>
              <w:rPr>
                <w:sz w:val="24"/>
                <w:szCs w:val="24"/>
              </w:rPr>
              <w:t>7</w:t>
            </w:r>
          </w:p>
        </w:tc>
        <w:tc>
          <w:tcPr>
            <w:tcW w:w="567" w:type="dxa"/>
          </w:tcPr>
          <w:p w14:paraId="72CCDCFB" w14:textId="77777777" w:rsidR="00977FE2" w:rsidRDefault="00D46F42">
            <w:pPr>
              <w:ind w:firstLine="709"/>
              <w:jc w:val="both"/>
              <w:rPr>
                <w:sz w:val="24"/>
                <w:szCs w:val="24"/>
              </w:rPr>
            </w:pPr>
            <w:r>
              <w:rPr>
                <w:sz w:val="24"/>
                <w:szCs w:val="24"/>
              </w:rPr>
              <w:t>8</w:t>
            </w:r>
          </w:p>
        </w:tc>
        <w:tc>
          <w:tcPr>
            <w:tcW w:w="708" w:type="dxa"/>
          </w:tcPr>
          <w:p w14:paraId="38468B56" w14:textId="77777777" w:rsidR="00977FE2" w:rsidRDefault="00D46F42">
            <w:pPr>
              <w:ind w:firstLine="709"/>
              <w:jc w:val="both"/>
              <w:rPr>
                <w:sz w:val="24"/>
                <w:szCs w:val="24"/>
              </w:rPr>
            </w:pPr>
            <w:r>
              <w:rPr>
                <w:sz w:val="24"/>
                <w:szCs w:val="24"/>
              </w:rPr>
              <w:t>9</w:t>
            </w:r>
          </w:p>
        </w:tc>
        <w:tc>
          <w:tcPr>
            <w:tcW w:w="709" w:type="dxa"/>
          </w:tcPr>
          <w:p w14:paraId="055C295A" w14:textId="77777777" w:rsidR="00977FE2" w:rsidRDefault="00D46F42">
            <w:pPr>
              <w:ind w:firstLine="709"/>
              <w:jc w:val="both"/>
              <w:rPr>
                <w:sz w:val="24"/>
                <w:szCs w:val="24"/>
              </w:rPr>
            </w:pPr>
            <w:r>
              <w:rPr>
                <w:sz w:val="24"/>
                <w:szCs w:val="24"/>
              </w:rPr>
              <w:t>10</w:t>
            </w:r>
          </w:p>
        </w:tc>
        <w:tc>
          <w:tcPr>
            <w:tcW w:w="853" w:type="dxa"/>
          </w:tcPr>
          <w:p w14:paraId="3BAB23A2" w14:textId="77777777" w:rsidR="00977FE2" w:rsidRDefault="00D46F42">
            <w:pPr>
              <w:ind w:firstLine="709"/>
              <w:jc w:val="both"/>
              <w:rPr>
                <w:sz w:val="24"/>
                <w:szCs w:val="24"/>
              </w:rPr>
            </w:pPr>
            <w:r>
              <w:rPr>
                <w:sz w:val="24"/>
                <w:szCs w:val="24"/>
              </w:rPr>
              <w:t>11</w:t>
            </w:r>
          </w:p>
        </w:tc>
        <w:tc>
          <w:tcPr>
            <w:tcW w:w="589" w:type="dxa"/>
          </w:tcPr>
          <w:p w14:paraId="2F82D1B3" w14:textId="77777777" w:rsidR="00977FE2" w:rsidRDefault="00D46F42">
            <w:pPr>
              <w:ind w:firstLine="709"/>
              <w:jc w:val="both"/>
              <w:rPr>
                <w:sz w:val="24"/>
                <w:szCs w:val="24"/>
              </w:rPr>
            </w:pPr>
            <w:r>
              <w:rPr>
                <w:sz w:val="24"/>
                <w:szCs w:val="24"/>
              </w:rPr>
              <w:t>12</w:t>
            </w:r>
          </w:p>
        </w:tc>
        <w:tc>
          <w:tcPr>
            <w:tcW w:w="736" w:type="dxa"/>
          </w:tcPr>
          <w:p w14:paraId="48B37D52" w14:textId="77777777" w:rsidR="00977FE2" w:rsidRDefault="00D46F42">
            <w:pPr>
              <w:ind w:firstLine="709"/>
              <w:jc w:val="both"/>
              <w:rPr>
                <w:sz w:val="24"/>
                <w:szCs w:val="24"/>
              </w:rPr>
            </w:pPr>
            <w:r>
              <w:rPr>
                <w:sz w:val="24"/>
                <w:szCs w:val="24"/>
              </w:rPr>
              <w:t>13</w:t>
            </w:r>
          </w:p>
        </w:tc>
        <w:tc>
          <w:tcPr>
            <w:tcW w:w="678" w:type="dxa"/>
          </w:tcPr>
          <w:p w14:paraId="28DB7C98" w14:textId="77777777" w:rsidR="00977FE2" w:rsidRDefault="00D46F42">
            <w:pPr>
              <w:ind w:firstLine="709"/>
              <w:jc w:val="both"/>
              <w:rPr>
                <w:sz w:val="24"/>
                <w:szCs w:val="24"/>
              </w:rPr>
            </w:pPr>
            <w:r>
              <w:rPr>
                <w:sz w:val="24"/>
                <w:szCs w:val="24"/>
              </w:rPr>
              <w:t>14</w:t>
            </w:r>
          </w:p>
        </w:tc>
        <w:tc>
          <w:tcPr>
            <w:tcW w:w="513" w:type="dxa"/>
            <w:tcBorders>
              <w:right w:val="single" w:sz="2" w:space="0" w:color="000000"/>
            </w:tcBorders>
          </w:tcPr>
          <w:p w14:paraId="0747A9D7" w14:textId="77777777" w:rsidR="00977FE2" w:rsidRDefault="00D46F42">
            <w:pPr>
              <w:ind w:firstLine="709"/>
              <w:jc w:val="both"/>
              <w:rPr>
                <w:sz w:val="24"/>
                <w:szCs w:val="24"/>
              </w:rPr>
            </w:pPr>
            <w:r>
              <w:rPr>
                <w:sz w:val="24"/>
                <w:szCs w:val="24"/>
              </w:rPr>
              <w:t>15</w:t>
            </w:r>
          </w:p>
        </w:tc>
        <w:tc>
          <w:tcPr>
            <w:tcW w:w="527" w:type="dxa"/>
            <w:tcBorders>
              <w:left w:val="single" w:sz="2" w:space="0" w:color="000000"/>
            </w:tcBorders>
          </w:tcPr>
          <w:p w14:paraId="634B4FAE" w14:textId="77777777" w:rsidR="00977FE2" w:rsidRDefault="00D46F42">
            <w:pPr>
              <w:ind w:firstLine="709"/>
              <w:jc w:val="both"/>
              <w:rPr>
                <w:sz w:val="24"/>
                <w:szCs w:val="24"/>
              </w:rPr>
            </w:pPr>
            <w:r>
              <w:rPr>
                <w:sz w:val="24"/>
                <w:szCs w:val="24"/>
              </w:rPr>
              <w:t>16</w:t>
            </w:r>
          </w:p>
        </w:tc>
        <w:tc>
          <w:tcPr>
            <w:tcW w:w="453" w:type="dxa"/>
          </w:tcPr>
          <w:p w14:paraId="5B3CB75A" w14:textId="77777777" w:rsidR="00977FE2" w:rsidRDefault="00D46F42">
            <w:pPr>
              <w:ind w:firstLine="709"/>
              <w:jc w:val="both"/>
              <w:rPr>
                <w:sz w:val="24"/>
                <w:szCs w:val="24"/>
              </w:rPr>
            </w:pPr>
            <w:r>
              <w:rPr>
                <w:sz w:val="24"/>
                <w:szCs w:val="24"/>
              </w:rPr>
              <w:t>17</w:t>
            </w:r>
          </w:p>
        </w:tc>
        <w:tc>
          <w:tcPr>
            <w:tcW w:w="442" w:type="dxa"/>
          </w:tcPr>
          <w:p w14:paraId="4352DC2D" w14:textId="77777777" w:rsidR="00977FE2" w:rsidRDefault="00D46F42">
            <w:pPr>
              <w:ind w:firstLine="709"/>
              <w:jc w:val="both"/>
              <w:rPr>
                <w:sz w:val="24"/>
                <w:szCs w:val="24"/>
              </w:rPr>
            </w:pPr>
            <w:r>
              <w:rPr>
                <w:sz w:val="24"/>
                <w:szCs w:val="24"/>
              </w:rPr>
              <w:t>18</w:t>
            </w:r>
          </w:p>
        </w:tc>
        <w:tc>
          <w:tcPr>
            <w:tcW w:w="1360" w:type="dxa"/>
          </w:tcPr>
          <w:p w14:paraId="5CD57413" w14:textId="77777777" w:rsidR="00977FE2" w:rsidRDefault="00D46F42">
            <w:pPr>
              <w:ind w:firstLine="709"/>
              <w:jc w:val="both"/>
              <w:rPr>
                <w:sz w:val="24"/>
                <w:szCs w:val="24"/>
              </w:rPr>
            </w:pPr>
            <w:r>
              <w:rPr>
                <w:sz w:val="24"/>
                <w:szCs w:val="24"/>
              </w:rPr>
              <w:t>19</w:t>
            </w:r>
          </w:p>
        </w:tc>
        <w:tc>
          <w:tcPr>
            <w:tcW w:w="1177" w:type="dxa"/>
            <w:tcBorders>
              <w:right w:val="single" w:sz="2" w:space="0" w:color="000000"/>
            </w:tcBorders>
          </w:tcPr>
          <w:p w14:paraId="03D2F2EB" w14:textId="77777777" w:rsidR="00977FE2" w:rsidRDefault="00D46F42">
            <w:pPr>
              <w:ind w:firstLine="709"/>
              <w:jc w:val="both"/>
              <w:rPr>
                <w:sz w:val="24"/>
                <w:szCs w:val="24"/>
              </w:rPr>
            </w:pPr>
            <w:r>
              <w:rPr>
                <w:sz w:val="24"/>
                <w:szCs w:val="24"/>
              </w:rPr>
              <w:t>20</w:t>
            </w:r>
          </w:p>
        </w:tc>
        <w:tc>
          <w:tcPr>
            <w:tcW w:w="1177" w:type="dxa"/>
            <w:tcBorders>
              <w:left w:val="single" w:sz="2" w:space="0" w:color="000000"/>
            </w:tcBorders>
          </w:tcPr>
          <w:p w14:paraId="4EBDD811" w14:textId="77777777" w:rsidR="00977FE2" w:rsidRDefault="00D46F42">
            <w:pPr>
              <w:ind w:firstLine="709"/>
              <w:jc w:val="both"/>
              <w:rPr>
                <w:sz w:val="24"/>
                <w:szCs w:val="24"/>
              </w:rPr>
            </w:pPr>
            <w:r>
              <w:rPr>
                <w:sz w:val="24"/>
                <w:szCs w:val="24"/>
              </w:rPr>
              <w:t>21</w:t>
            </w:r>
          </w:p>
        </w:tc>
      </w:tr>
      <w:tr w:rsidR="00977FE2" w14:paraId="70965826" w14:textId="77777777">
        <w:trPr>
          <w:trHeight w:hRule="exact" w:val="177"/>
        </w:trPr>
        <w:tc>
          <w:tcPr>
            <w:tcW w:w="1176" w:type="dxa"/>
            <w:vMerge w:val="restart"/>
          </w:tcPr>
          <w:p w14:paraId="5FBFA98D" w14:textId="77777777" w:rsidR="00977FE2" w:rsidRDefault="00D46F42">
            <w:pPr>
              <w:ind w:firstLine="709"/>
              <w:jc w:val="both"/>
              <w:rPr>
                <w:sz w:val="24"/>
                <w:szCs w:val="24"/>
              </w:rPr>
            </w:pPr>
            <w:r>
              <w:rPr>
                <w:sz w:val="24"/>
                <w:szCs w:val="24"/>
              </w:rPr>
              <w:t>1</w:t>
            </w:r>
          </w:p>
        </w:tc>
        <w:tc>
          <w:tcPr>
            <w:tcW w:w="295" w:type="dxa"/>
            <w:vMerge w:val="restart"/>
            <w:textDirection w:val="btLr"/>
          </w:tcPr>
          <w:p w14:paraId="56D8648E" w14:textId="77777777" w:rsidR="00977FE2" w:rsidRDefault="00D46F42">
            <w:pPr>
              <w:ind w:firstLine="709"/>
              <w:jc w:val="both"/>
              <w:rPr>
                <w:sz w:val="24"/>
                <w:szCs w:val="24"/>
              </w:rPr>
            </w:pPr>
            <w:r>
              <w:rPr>
                <w:sz w:val="24"/>
                <w:szCs w:val="24"/>
              </w:rPr>
              <w:t>Нормальная</w:t>
            </w:r>
          </w:p>
        </w:tc>
        <w:tc>
          <w:tcPr>
            <w:tcW w:w="797" w:type="dxa"/>
            <w:vMerge w:val="restart"/>
          </w:tcPr>
          <w:p w14:paraId="46968FBA" w14:textId="77777777" w:rsidR="00977FE2" w:rsidRDefault="00977FE2">
            <w:pPr>
              <w:ind w:firstLine="709"/>
              <w:jc w:val="both"/>
              <w:rPr>
                <w:sz w:val="24"/>
                <w:szCs w:val="24"/>
              </w:rPr>
            </w:pPr>
          </w:p>
        </w:tc>
        <w:tc>
          <w:tcPr>
            <w:tcW w:w="426" w:type="dxa"/>
            <w:vMerge w:val="restart"/>
          </w:tcPr>
          <w:p w14:paraId="19149AE1" w14:textId="77777777" w:rsidR="00977FE2" w:rsidRDefault="00977FE2">
            <w:pPr>
              <w:ind w:firstLine="709"/>
              <w:jc w:val="both"/>
              <w:rPr>
                <w:sz w:val="24"/>
                <w:szCs w:val="24"/>
              </w:rPr>
            </w:pPr>
          </w:p>
        </w:tc>
        <w:tc>
          <w:tcPr>
            <w:tcW w:w="567" w:type="dxa"/>
            <w:vMerge w:val="restart"/>
            <w:tcBorders>
              <w:right w:val="single" w:sz="2" w:space="0" w:color="000000"/>
            </w:tcBorders>
          </w:tcPr>
          <w:p w14:paraId="46866814" w14:textId="77777777" w:rsidR="00977FE2" w:rsidRDefault="00977FE2">
            <w:pPr>
              <w:ind w:firstLine="709"/>
              <w:jc w:val="both"/>
              <w:rPr>
                <w:sz w:val="24"/>
                <w:szCs w:val="24"/>
              </w:rPr>
            </w:pPr>
          </w:p>
        </w:tc>
        <w:tc>
          <w:tcPr>
            <w:tcW w:w="850" w:type="dxa"/>
            <w:vMerge w:val="restart"/>
            <w:tcBorders>
              <w:left w:val="single" w:sz="2" w:space="0" w:color="000000"/>
            </w:tcBorders>
          </w:tcPr>
          <w:p w14:paraId="2D53A5E7" w14:textId="77777777" w:rsidR="00977FE2" w:rsidRDefault="00977FE2">
            <w:pPr>
              <w:ind w:firstLine="709"/>
              <w:jc w:val="both"/>
              <w:rPr>
                <w:sz w:val="24"/>
                <w:szCs w:val="24"/>
              </w:rPr>
            </w:pPr>
          </w:p>
        </w:tc>
        <w:tc>
          <w:tcPr>
            <w:tcW w:w="851" w:type="dxa"/>
            <w:vMerge w:val="restart"/>
          </w:tcPr>
          <w:p w14:paraId="7D105233" w14:textId="77777777" w:rsidR="00977FE2" w:rsidRDefault="00977FE2">
            <w:pPr>
              <w:ind w:firstLine="709"/>
              <w:jc w:val="both"/>
              <w:rPr>
                <w:sz w:val="24"/>
                <w:szCs w:val="24"/>
              </w:rPr>
            </w:pPr>
          </w:p>
        </w:tc>
        <w:tc>
          <w:tcPr>
            <w:tcW w:w="567" w:type="dxa"/>
            <w:vMerge w:val="restart"/>
          </w:tcPr>
          <w:p w14:paraId="762E7313" w14:textId="77777777" w:rsidR="00977FE2" w:rsidRDefault="00977FE2">
            <w:pPr>
              <w:ind w:firstLine="709"/>
              <w:jc w:val="both"/>
              <w:rPr>
                <w:sz w:val="24"/>
                <w:szCs w:val="24"/>
              </w:rPr>
            </w:pPr>
          </w:p>
        </w:tc>
        <w:tc>
          <w:tcPr>
            <w:tcW w:w="708" w:type="dxa"/>
            <w:vMerge w:val="restart"/>
          </w:tcPr>
          <w:p w14:paraId="6F01862D" w14:textId="77777777" w:rsidR="00977FE2" w:rsidRDefault="00977FE2">
            <w:pPr>
              <w:ind w:firstLine="709"/>
              <w:jc w:val="both"/>
              <w:rPr>
                <w:sz w:val="24"/>
                <w:szCs w:val="24"/>
              </w:rPr>
            </w:pPr>
          </w:p>
        </w:tc>
        <w:tc>
          <w:tcPr>
            <w:tcW w:w="709" w:type="dxa"/>
            <w:tcBorders>
              <w:bottom w:val="single" w:sz="2" w:space="0" w:color="000000"/>
              <w:right w:val="single" w:sz="2" w:space="0" w:color="000000"/>
            </w:tcBorders>
          </w:tcPr>
          <w:p w14:paraId="28856A4E" w14:textId="77777777" w:rsidR="00977FE2" w:rsidRDefault="00977FE2">
            <w:pPr>
              <w:ind w:firstLine="709"/>
              <w:jc w:val="both"/>
              <w:rPr>
                <w:sz w:val="24"/>
                <w:szCs w:val="24"/>
              </w:rPr>
            </w:pPr>
          </w:p>
        </w:tc>
        <w:tc>
          <w:tcPr>
            <w:tcW w:w="853" w:type="dxa"/>
            <w:tcBorders>
              <w:left w:val="single" w:sz="2" w:space="0" w:color="000000"/>
              <w:bottom w:val="single" w:sz="2" w:space="0" w:color="000000"/>
            </w:tcBorders>
          </w:tcPr>
          <w:p w14:paraId="214BF2DA" w14:textId="77777777" w:rsidR="00977FE2" w:rsidRDefault="00977FE2">
            <w:pPr>
              <w:ind w:firstLine="709"/>
              <w:jc w:val="both"/>
              <w:rPr>
                <w:sz w:val="24"/>
                <w:szCs w:val="24"/>
              </w:rPr>
            </w:pPr>
          </w:p>
        </w:tc>
        <w:tc>
          <w:tcPr>
            <w:tcW w:w="589" w:type="dxa"/>
            <w:tcBorders>
              <w:bottom w:val="single" w:sz="2" w:space="0" w:color="000000"/>
            </w:tcBorders>
          </w:tcPr>
          <w:p w14:paraId="79B057BA" w14:textId="77777777" w:rsidR="00977FE2" w:rsidRDefault="00977FE2">
            <w:pPr>
              <w:ind w:firstLine="709"/>
              <w:jc w:val="both"/>
              <w:rPr>
                <w:sz w:val="24"/>
                <w:szCs w:val="24"/>
              </w:rPr>
            </w:pPr>
          </w:p>
        </w:tc>
        <w:tc>
          <w:tcPr>
            <w:tcW w:w="736" w:type="dxa"/>
            <w:tcBorders>
              <w:bottom w:val="single" w:sz="2" w:space="0" w:color="000000"/>
            </w:tcBorders>
          </w:tcPr>
          <w:p w14:paraId="7D228629" w14:textId="77777777" w:rsidR="00977FE2" w:rsidRDefault="00977FE2">
            <w:pPr>
              <w:ind w:firstLine="709"/>
              <w:jc w:val="both"/>
              <w:rPr>
                <w:sz w:val="24"/>
                <w:szCs w:val="24"/>
              </w:rPr>
            </w:pPr>
          </w:p>
        </w:tc>
        <w:tc>
          <w:tcPr>
            <w:tcW w:w="678" w:type="dxa"/>
            <w:tcBorders>
              <w:bottom w:val="single" w:sz="2" w:space="0" w:color="000000"/>
            </w:tcBorders>
          </w:tcPr>
          <w:p w14:paraId="3081BC05" w14:textId="77777777" w:rsidR="00977FE2" w:rsidRDefault="00977FE2">
            <w:pPr>
              <w:ind w:firstLine="709"/>
              <w:jc w:val="both"/>
              <w:rPr>
                <w:sz w:val="24"/>
                <w:szCs w:val="24"/>
              </w:rPr>
            </w:pPr>
          </w:p>
        </w:tc>
        <w:tc>
          <w:tcPr>
            <w:tcW w:w="513" w:type="dxa"/>
            <w:tcBorders>
              <w:bottom w:val="single" w:sz="2" w:space="0" w:color="000000"/>
              <w:right w:val="single" w:sz="2" w:space="0" w:color="000000"/>
            </w:tcBorders>
          </w:tcPr>
          <w:p w14:paraId="7C16DFA8" w14:textId="77777777" w:rsidR="00977FE2" w:rsidRDefault="00977FE2">
            <w:pPr>
              <w:ind w:firstLine="709"/>
              <w:jc w:val="both"/>
              <w:rPr>
                <w:sz w:val="24"/>
                <w:szCs w:val="24"/>
              </w:rPr>
            </w:pPr>
          </w:p>
        </w:tc>
        <w:tc>
          <w:tcPr>
            <w:tcW w:w="527" w:type="dxa"/>
            <w:tcBorders>
              <w:left w:val="single" w:sz="2" w:space="0" w:color="000000"/>
              <w:bottom w:val="single" w:sz="2" w:space="0" w:color="000000"/>
            </w:tcBorders>
          </w:tcPr>
          <w:p w14:paraId="148F3A0D" w14:textId="77777777" w:rsidR="00977FE2" w:rsidRDefault="00977FE2">
            <w:pPr>
              <w:ind w:firstLine="709"/>
              <w:jc w:val="both"/>
              <w:rPr>
                <w:sz w:val="24"/>
                <w:szCs w:val="24"/>
              </w:rPr>
            </w:pPr>
          </w:p>
        </w:tc>
        <w:tc>
          <w:tcPr>
            <w:tcW w:w="453" w:type="dxa"/>
            <w:tcBorders>
              <w:bottom w:val="single" w:sz="2" w:space="0" w:color="000000"/>
            </w:tcBorders>
          </w:tcPr>
          <w:p w14:paraId="55B2CEAD" w14:textId="77777777" w:rsidR="00977FE2" w:rsidRDefault="00977FE2">
            <w:pPr>
              <w:ind w:firstLine="709"/>
              <w:jc w:val="both"/>
              <w:rPr>
                <w:sz w:val="24"/>
                <w:szCs w:val="24"/>
              </w:rPr>
            </w:pPr>
          </w:p>
        </w:tc>
        <w:tc>
          <w:tcPr>
            <w:tcW w:w="442" w:type="dxa"/>
            <w:tcBorders>
              <w:bottom w:val="single" w:sz="2" w:space="0" w:color="000000"/>
            </w:tcBorders>
          </w:tcPr>
          <w:p w14:paraId="47AFA767" w14:textId="77777777" w:rsidR="00977FE2" w:rsidRDefault="00977FE2">
            <w:pPr>
              <w:ind w:firstLine="709"/>
              <w:jc w:val="both"/>
              <w:rPr>
                <w:sz w:val="24"/>
                <w:szCs w:val="24"/>
              </w:rPr>
            </w:pPr>
          </w:p>
        </w:tc>
        <w:tc>
          <w:tcPr>
            <w:tcW w:w="1360" w:type="dxa"/>
            <w:tcBorders>
              <w:bottom w:val="single" w:sz="2" w:space="0" w:color="000000"/>
            </w:tcBorders>
          </w:tcPr>
          <w:p w14:paraId="38B5EB1E" w14:textId="77777777" w:rsidR="00977FE2" w:rsidRDefault="00977FE2">
            <w:pPr>
              <w:ind w:firstLine="709"/>
              <w:jc w:val="both"/>
              <w:rPr>
                <w:sz w:val="24"/>
                <w:szCs w:val="24"/>
              </w:rPr>
            </w:pPr>
          </w:p>
        </w:tc>
        <w:tc>
          <w:tcPr>
            <w:tcW w:w="1177" w:type="dxa"/>
            <w:tcBorders>
              <w:bottom w:val="single" w:sz="2" w:space="0" w:color="000000"/>
              <w:right w:val="single" w:sz="2" w:space="0" w:color="000000"/>
            </w:tcBorders>
          </w:tcPr>
          <w:p w14:paraId="3609A96D" w14:textId="77777777" w:rsidR="00977FE2" w:rsidRDefault="00977FE2">
            <w:pPr>
              <w:ind w:firstLine="709"/>
              <w:jc w:val="both"/>
              <w:rPr>
                <w:sz w:val="24"/>
                <w:szCs w:val="24"/>
              </w:rPr>
            </w:pPr>
          </w:p>
        </w:tc>
        <w:tc>
          <w:tcPr>
            <w:tcW w:w="1177" w:type="dxa"/>
            <w:tcBorders>
              <w:left w:val="single" w:sz="2" w:space="0" w:color="000000"/>
              <w:bottom w:val="single" w:sz="2" w:space="0" w:color="000000"/>
            </w:tcBorders>
          </w:tcPr>
          <w:p w14:paraId="2BB59809" w14:textId="77777777" w:rsidR="00977FE2" w:rsidRDefault="00977FE2">
            <w:pPr>
              <w:ind w:firstLine="709"/>
              <w:jc w:val="both"/>
              <w:rPr>
                <w:sz w:val="24"/>
                <w:szCs w:val="24"/>
              </w:rPr>
            </w:pPr>
          </w:p>
        </w:tc>
      </w:tr>
      <w:tr w:rsidR="00977FE2" w14:paraId="7F46B32C" w14:textId="77777777">
        <w:trPr>
          <w:trHeight w:hRule="exact" w:val="317"/>
        </w:trPr>
        <w:tc>
          <w:tcPr>
            <w:tcW w:w="1176" w:type="dxa"/>
            <w:vMerge/>
            <w:tcBorders>
              <w:top w:val="none" w:sz="4" w:space="0" w:color="000000"/>
            </w:tcBorders>
          </w:tcPr>
          <w:p w14:paraId="52C0A390" w14:textId="77777777" w:rsidR="00977FE2" w:rsidRDefault="00977FE2">
            <w:pPr>
              <w:ind w:firstLine="709"/>
              <w:jc w:val="both"/>
              <w:rPr>
                <w:sz w:val="24"/>
                <w:szCs w:val="24"/>
              </w:rPr>
            </w:pPr>
          </w:p>
        </w:tc>
        <w:tc>
          <w:tcPr>
            <w:tcW w:w="295" w:type="dxa"/>
            <w:vMerge/>
            <w:tcBorders>
              <w:top w:val="none" w:sz="4" w:space="0" w:color="000000"/>
            </w:tcBorders>
          </w:tcPr>
          <w:p w14:paraId="434FAB98" w14:textId="77777777" w:rsidR="00977FE2" w:rsidRDefault="00977FE2">
            <w:pPr>
              <w:ind w:firstLine="709"/>
              <w:jc w:val="both"/>
              <w:rPr>
                <w:sz w:val="24"/>
                <w:szCs w:val="24"/>
              </w:rPr>
            </w:pPr>
          </w:p>
        </w:tc>
        <w:tc>
          <w:tcPr>
            <w:tcW w:w="797" w:type="dxa"/>
            <w:vMerge/>
            <w:tcBorders>
              <w:top w:val="none" w:sz="4" w:space="0" w:color="000000"/>
            </w:tcBorders>
          </w:tcPr>
          <w:p w14:paraId="6276CFB7" w14:textId="77777777" w:rsidR="00977FE2" w:rsidRDefault="00977FE2">
            <w:pPr>
              <w:ind w:firstLine="709"/>
              <w:jc w:val="both"/>
              <w:rPr>
                <w:sz w:val="24"/>
                <w:szCs w:val="24"/>
              </w:rPr>
            </w:pPr>
          </w:p>
        </w:tc>
        <w:tc>
          <w:tcPr>
            <w:tcW w:w="426" w:type="dxa"/>
            <w:vMerge/>
            <w:tcBorders>
              <w:top w:val="none" w:sz="4" w:space="0" w:color="000000"/>
            </w:tcBorders>
          </w:tcPr>
          <w:p w14:paraId="030B9619" w14:textId="77777777" w:rsidR="00977FE2" w:rsidRDefault="00977FE2">
            <w:pPr>
              <w:ind w:firstLine="709"/>
              <w:jc w:val="both"/>
              <w:rPr>
                <w:sz w:val="24"/>
                <w:szCs w:val="24"/>
              </w:rPr>
            </w:pPr>
          </w:p>
        </w:tc>
        <w:tc>
          <w:tcPr>
            <w:tcW w:w="567" w:type="dxa"/>
            <w:vMerge/>
            <w:tcBorders>
              <w:top w:val="none" w:sz="4" w:space="0" w:color="000000"/>
              <w:right w:val="single" w:sz="2" w:space="0" w:color="000000"/>
            </w:tcBorders>
          </w:tcPr>
          <w:p w14:paraId="6E89DECC" w14:textId="77777777" w:rsidR="00977FE2" w:rsidRDefault="00977FE2">
            <w:pPr>
              <w:ind w:firstLine="709"/>
              <w:jc w:val="both"/>
              <w:rPr>
                <w:sz w:val="24"/>
                <w:szCs w:val="24"/>
              </w:rPr>
            </w:pPr>
          </w:p>
        </w:tc>
        <w:tc>
          <w:tcPr>
            <w:tcW w:w="850" w:type="dxa"/>
            <w:vMerge/>
            <w:tcBorders>
              <w:top w:val="none" w:sz="4" w:space="0" w:color="000000"/>
              <w:left w:val="single" w:sz="2" w:space="0" w:color="000000"/>
            </w:tcBorders>
          </w:tcPr>
          <w:p w14:paraId="3A352E46" w14:textId="77777777" w:rsidR="00977FE2" w:rsidRDefault="00977FE2">
            <w:pPr>
              <w:ind w:firstLine="709"/>
              <w:jc w:val="both"/>
              <w:rPr>
                <w:sz w:val="24"/>
                <w:szCs w:val="24"/>
              </w:rPr>
            </w:pPr>
          </w:p>
        </w:tc>
        <w:tc>
          <w:tcPr>
            <w:tcW w:w="851" w:type="dxa"/>
            <w:vMerge/>
            <w:tcBorders>
              <w:top w:val="none" w:sz="4" w:space="0" w:color="000000"/>
            </w:tcBorders>
          </w:tcPr>
          <w:p w14:paraId="253D0F12" w14:textId="77777777" w:rsidR="00977FE2" w:rsidRDefault="00977FE2">
            <w:pPr>
              <w:ind w:firstLine="709"/>
              <w:jc w:val="both"/>
              <w:rPr>
                <w:sz w:val="24"/>
                <w:szCs w:val="24"/>
              </w:rPr>
            </w:pPr>
          </w:p>
        </w:tc>
        <w:tc>
          <w:tcPr>
            <w:tcW w:w="567" w:type="dxa"/>
            <w:vMerge/>
            <w:tcBorders>
              <w:top w:val="none" w:sz="4" w:space="0" w:color="000000"/>
            </w:tcBorders>
          </w:tcPr>
          <w:p w14:paraId="3277DEA3" w14:textId="77777777" w:rsidR="00977FE2" w:rsidRDefault="00977FE2">
            <w:pPr>
              <w:ind w:firstLine="709"/>
              <w:jc w:val="both"/>
              <w:rPr>
                <w:sz w:val="24"/>
                <w:szCs w:val="24"/>
              </w:rPr>
            </w:pPr>
          </w:p>
        </w:tc>
        <w:tc>
          <w:tcPr>
            <w:tcW w:w="708" w:type="dxa"/>
            <w:vMerge/>
            <w:tcBorders>
              <w:top w:val="none" w:sz="4" w:space="0" w:color="000000"/>
            </w:tcBorders>
          </w:tcPr>
          <w:p w14:paraId="3BA4D66D" w14:textId="77777777" w:rsidR="00977FE2" w:rsidRDefault="00977FE2">
            <w:pPr>
              <w:ind w:firstLine="709"/>
              <w:jc w:val="both"/>
              <w:rPr>
                <w:sz w:val="24"/>
                <w:szCs w:val="24"/>
              </w:rPr>
            </w:pPr>
          </w:p>
        </w:tc>
        <w:tc>
          <w:tcPr>
            <w:tcW w:w="709" w:type="dxa"/>
            <w:tcBorders>
              <w:top w:val="single" w:sz="2" w:space="0" w:color="000000"/>
              <w:right w:val="single" w:sz="2" w:space="0" w:color="000000"/>
            </w:tcBorders>
          </w:tcPr>
          <w:p w14:paraId="3DC2EAD1" w14:textId="77777777" w:rsidR="00977FE2" w:rsidRDefault="00977FE2">
            <w:pPr>
              <w:ind w:firstLine="709"/>
              <w:jc w:val="both"/>
              <w:rPr>
                <w:sz w:val="24"/>
                <w:szCs w:val="24"/>
              </w:rPr>
            </w:pPr>
          </w:p>
        </w:tc>
        <w:tc>
          <w:tcPr>
            <w:tcW w:w="853" w:type="dxa"/>
            <w:tcBorders>
              <w:top w:val="single" w:sz="2" w:space="0" w:color="000000"/>
              <w:left w:val="single" w:sz="2" w:space="0" w:color="000000"/>
            </w:tcBorders>
          </w:tcPr>
          <w:p w14:paraId="79B717E2" w14:textId="77777777" w:rsidR="00977FE2" w:rsidRDefault="00977FE2">
            <w:pPr>
              <w:ind w:firstLine="709"/>
              <w:jc w:val="both"/>
              <w:rPr>
                <w:sz w:val="24"/>
                <w:szCs w:val="24"/>
              </w:rPr>
            </w:pPr>
          </w:p>
        </w:tc>
        <w:tc>
          <w:tcPr>
            <w:tcW w:w="589" w:type="dxa"/>
            <w:tcBorders>
              <w:top w:val="single" w:sz="2" w:space="0" w:color="000000"/>
            </w:tcBorders>
          </w:tcPr>
          <w:p w14:paraId="001C2FA4" w14:textId="77777777" w:rsidR="00977FE2" w:rsidRDefault="00977FE2">
            <w:pPr>
              <w:ind w:firstLine="709"/>
              <w:jc w:val="both"/>
              <w:rPr>
                <w:sz w:val="24"/>
                <w:szCs w:val="24"/>
              </w:rPr>
            </w:pPr>
          </w:p>
        </w:tc>
        <w:tc>
          <w:tcPr>
            <w:tcW w:w="736" w:type="dxa"/>
            <w:tcBorders>
              <w:top w:val="single" w:sz="2" w:space="0" w:color="000000"/>
            </w:tcBorders>
          </w:tcPr>
          <w:p w14:paraId="545C67D7" w14:textId="77777777" w:rsidR="00977FE2" w:rsidRDefault="00977FE2">
            <w:pPr>
              <w:ind w:firstLine="709"/>
              <w:jc w:val="both"/>
              <w:rPr>
                <w:sz w:val="24"/>
                <w:szCs w:val="24"/>
              </w:rPr>
            </w:pPr>
          </w:p>
        </w:tc>
        <w:tc>
          <w:tcPr>
            <w:tcW w:w="678" w:type="dxa"/>
            <w:tcBorders>
              <w:top w:val="single" w:sz="2" w:space="0" w:color="000000"/>
            </w:tcBorders>
          </w:tcPr>
          <w:p w14:paraId="780884F6" w14:textId="77777777" w:rsidR="00977FE2" w:rsidRDefault="00977FE2">
            <w:pPr>
              <w:ind w:firstLine="709"/>
              <w:jc w:val="both"/>
              <w:rPr>
                <w:sz w:val="24"/>
                <w:szCs w:val="24"/>
              </w:rPr>
            </w:pPr>
          </w:p>
        </w:tc>
        <w:tc>
          <w:tcPr>
            <w:tcW w:w="513" w:type="dxa"/>
            <w:tcBorders>
              <w:top w:val="single" w:sz="2" w:space="0" w:color="000000"/>
              <w:right w:val="single" w:sz="2" w:space="0" w:color="000000"/>
            </w:tcBorders>
          </w:tcPr>
          <w:p w14:paraId="79E1C222" w14:textId="77777777" w:rsidR="00977FE2" w:rsidRDefault="00977FE2">
            <w:pPr>
              <w:ind w:firstLine="709"/>
              <w:jc w:val="both"/>
              <w:rPr>
                <w:sz w:val="24"/>
                <w:szCs w:val="24"/>
              </w:rPr>
            </w:pPr>
          </w:p>
        </w:tc>
        <w:tc>
          <w:tcPr>
            <w:tcW w:w="527" w:type="dxa"/>
            <w:tcBorders>
              <w:top w:val="single" w:sz="2" w:space="0" w:color="000000"/>
              <w:left w:val="single" w:sz="2" w:space="0" w:color="000000"/>
            </w:tcBorders>
          </w:tcPr>
          <w:p w14:paraId="64E17A6D" w14:textId="77777777" w:rsidR="00977FE2" w:rsidRDefault="00977FE2">
            <w:pPr>
              <w:ind w:firstLine="709"/>
              <w:jc w:val="both"/>
              <w:rPr>
                <w:sz w:val="24"/>
                <w:szCs w:val="24"/>
              </w:rPr>
            </w:pPr>
          </w:p>
        </w:tc>
        <w:tc>
          <w:tcPr>
            <w:tcW w:w="453" w:type="dxa"/>
            <w:tcBorders>
              <w:top w:val="single" w:sz="2" w:space="0" w:color="000000"/>
            </w:tcBorders>
          </w:tcPr>
          <w:p w14:paraId="39228CFA" w14:textId="77777777" w:rsidR="00977FE2" w:rsidRDefault="00977FE2">
            <w:pPr>
              <w:ind w:firstLine="709"/>
              <w:jc w:val="both"/>
              <w:rPr>
                <w:sz w:val="24"/>
                <w:szCs w:val="24"/>
              </w:rPr>
            </w:pPr>
          </w:p>
        </w:tc>
        <w:tc>
          <w:tcPr>
            <w:tcW w:w="442" w:type="dxa"/>
            <w:tcBorders>
              <w:top w:val="single" w:sz="2" w:space="0" w:color="000000"/>
            </w:tcBorders>
          </w:tcPr>
          <w:p w14:paraId="7D872371" w14:textId="77777777" w:rsidR="00977FE2" w:rsidRDefault="00977FE2">
            <w:pPr>
              <w:ind w:firstLine="709"/>
              <w:jc w:val="both"/>
              <w:rPr>
                <w:sz w:val="24"/>
                <w:szCs w:val="24"/>
              </w:rPr>
            </w:pPr>
          </w:p>
        </w:tc>
        <w:tc>
          <w:tcPr>
            <w:tcW w:w="1360" w:type="dxa"/>
            <w:tcBorders>
              <w:top w:val="single" w:sz="2" w:space="0" w:color="000000"/>
            </w:tcBorders>
          </w:tcPr>
          <w:p w14:paraId="446790F9" w14:textId="77777777" w:rsidR="00977FE2" w:rsidRDefault="00977FE2">
            <w:pPr>
              <w:ind w:firstLine="709"/>
              <w:jc w:val="both"/>
              <w:rPr>
                <w:sz w:val="24"/>
                <w:szCs w:val="24"/>
              </w:rPr>
            </w:pPr>
          </w:p>
        </w:tc>
        <w:tc>
          <w:tcPr>
            <w:tcW w:w="1177" w:type="dxa"/>
            <w:tcBorders>
              <w:top w:val="single" w:sz="2" w:space="0" w:color="000000"/>
              <w:right w:val="single" w:sz="2" w:space="0" w:color="000000"/>
            </w:tcBorders>
          </w:tcPr>
          <w:p w14:paraId="54318216" w14:textId="77777777" w:rsidR="00977FE2" w:rsidRDefault="00977FE2">
            <w:pPr>
              <w:ind w:firstLine="709"/>
              <w:jc w:val="both"/>
              <w:rPr>
                <w:sz w:val="24"/>
                <w:szCs w:val="24"/>
              </w:rPr>
            </w:pPr>
          </w:p>
        </w:tc>
        <w:tc>
          <w:tcPr>
            <w:tcW w:w="1177" w:type="dxa"/>
            <w:tcBorders>
              <w:top w:val="single" w:sz="2" w:space="0" w:color="000000"/>
              <w:left w:val="single" w:sz="2" w:space="0" w:color="000000"/>
            </w:tcBorders>
          </w:tcPr>
          <w:p w14:paraId="0A5879D6" w14:textId="77777777" w:rsidR="00977FE2" w:rsidRDefault="00977FE2">
            <w:pPr>
              <w:ind w:firstLine="709"/>
              <w:jc w:val="both"/>
              <w:rPr>
                <w:sz w:val="24"/>
                <w:szCs w:val="24"/>
              </w:rPr>
            </w:pPr>
          </w:p>
        </w:tc>
      </w:tr>
      <w:tr w:rsidR="00977FE2" w14:paraId="3B0821BB" w14:textId="77777777">
        <w:trPr>
          <w:trHeight w:hRule="exact" w:val="249"/>
        </w:trPr>
        <w:tc>
          <w:tcPr>
            <w:tcW w:w="1176" w:type="dxa"/>
            <w:vMerge/>
            <w:tcBorders>
              <w:top w:val="none" w:sz="4" w:space="0" w:color="000000"/>
            </w:tcBorders>
          </w:tcPr>
          <w:p w14:paraId="5654942C" w14:textId="77777777" w:rsidR="00977FE2" w:rsidRDefault="00977FE2">
            <w:pPr>
              <w:ind w:firstLine="709"/>
              <w:jc w:val="both"/>
              <w:rPr>
                <w:sz w:val="24"/>
                <w:szCs w:val="24"/>
              </w:rPr>
            </w:pPr>
          </w:p>
        </w:tc>
        <w:tc>
          <w:tcPr>
            <w:tcW w:w="295" w:type="dxa"/>
            <w:vMerge/>
            <w:tcBorders>
              <w:top w:val="none" w:sz="4" w:space="0" w:color="000000"/>
            </w:tcBorders>
          </w:tcPr>
          <w:p w14:paraId="05C53920" w14:textId="77777777" w:rsidR="00977FE2" w:rsidRDefault="00977FE2">
            <w:pPr>
              <w:ind w:firstLine="709"/>
              <w:jc w:val="both"/>
              <w:rPr>
                <w:sz w:val="24"/>
                <w:szCs w:val="24"/>
              </w:rPr>
            </w:pPr>
          </w:p>
        </w:tc>
        <w:tc>
          <w:tcPr>
            <w:tcW w:w="797" w:type="dxa"/>
            <w:vMerge/>
            <w:tcBorders>
              <w:top w:val="none" w:sz="4" w:space="0" w:color="000000"/>
            </w:tcBorders>
          </w:tcPr>
          <w:p w14:paraId="7A2D2BA1" w14:textId="77777777" w:rsidR="00977FE2" w:rsidRDefault="00977FE2">
            <w:pPr>
              <w:ind w:firstLine="709"/>
              <w:jc w:val="both"/>
              <w:rPr>
                <w:sz w:val="24"/>
                <w:szCs w:val="24"/>
              </w:rPr>
            </w:pPr>
          </w:p>
        </w:tc>
        <w:tc>
          <w:tcPr>
            <w:tcW w:w="426" w:type="dxa"/>
            <w:vMerge/>
            <w:tcBorders>
              <w:top w:val="none" w:sz="4" w:space="0" w:color="000000"/>
            </w:tcBorders>
          </w:tcPr>
          <w:p w14:paraId="31EFC9BB" w14:textId="77777777" w:rsidR="00977FE2" w:rsidRDefault="00977FE2">
            <w:pPr>
              <w:ind w:firstLine="709"/>
              <w:jc w:val="both"/>
              <w:rPr>
                <w:sz w:val="24"/>
                <w:szCs w:val="24"/>
              </w:rPr>
            </w:pPr>
          </w:p>
        </w:tc>
        <w:tc>
          <w:tcPr>
            <w:tcW w:w="567" w:type="dxa"/>
            <w:vMerge/>
            <w:tcBorders>
              <w:top w:val="none" w:sz="4" w:space="0" w:color="000000"/>
              <w:right w:val="single" w:sz="2" w:space="0" w:color="000000"/>
            </w:tcBorders>
          </w:tcPr>
          <w:p w14:paraId="571AE9B8" w14:textId="77777777" w:rsidR="00977FE2" w:rsidRDefault="00977FE2">
            <w:pPr>
              <w:ind w:firstLine="709"/>
              <w:jc w:val="both"/>
              <w:rPr>
                <w:sz w:val="24"/>
                <w:szCs w:val="24"/>
              </w:rPr>
            </w:pPr>
          </w:p>
        </w:tc>
        <w:tc>
          <w:tcPr>
            <w:tcW w:w="850" w:type="dxa"/>
            <w:vMerge/>
            <w:tcBorders>
              <w:top w:val="none" w:sz="4" w:space="0" w:color="000000"/>
              <w:left w:val="single" w:sz="2" w:space="0" w:color="000000"/>
            </w:tcBorders>
          </w:tcPr>
          <w:p w14:paraId="3E850911" w14:textId="77777777" w:rsidR="00977FE2" w:rsidRDefault="00977FE2">
            <w:pPr>
              <w:ind w:firstLine="709"/>
              <w:jc w:val="both"/>
              <w:rPr>
                <w:sz w:val="24"/>
                <w:szCs w:val="24"/>
              </w:rPr>
            </w:pPr>
          </w:p>
        </w:tc>
        <w:tc>
          <w:tcPr>
            <w:tcW w:w="851" w:type="dxa"/>
            <w:vMerge/>
            <w:tcBorders>
              <w:top w:val="none" w:sz="4" w:space="0" w:color="000000"/>
            </w:tcBorders>
          </w:tcPr>
          <w:p w14:paraId="10B9A71F" w14:textId="77777777" w:rsidR="00977FE2" w:rsidRDefault="00977FE2">
            <w:pPr>
              <w:ind w:firstLine="709"/>
              <w:jc w:val="both"/>
              <w:rPr>
                <w:sz w:val="24"/>
                <w:szCs w:val="24"/>
              </w:rPr>
            </w:pPr>
          </w:p>
        </w:tc>
        <w:tc>
          <w:tcPr>
            <w:tcW w:w="567" w:type="dxa"/>
            <w:vMerge/>
            <w:tcBorders>
              <w:top w:val="none" w:sz="4" w:space="0" w:color="000000"/>
            </w:tcBorders>
          </w:tcPr>
          <w:p w14:paraId="3D4D10DA" w14:textId="77777777" w:rsidR="00977FE2" w:rsidRDefault="00977FE2">
            <w:pPr>
              <w:ind w:firstLine="709"/>
              <w:jc w:val="both"/>
              <w:rPr>
                <w:sz w:val="24"/>
                <w:szCs w:val="24"/>
              </w:rPr>
            </w:pPr>
          </w:p>
        </w:tc>
        <w:tc>
          <w:tcPr>
            <w:tcW w:w="708" w:type="dxa"/>
            <w:vMerge/>
            <w:tcBorders>
              <w:top w:val="none" w:sz="4" w:space="0" w:color="000000"/>
            </w:tcBorders>
          </w:tcPr>
          <w:p w14:paraId="508C44B3" w14:textId="77777777" w:rsidR="00977FE2" w:rsidRDefault="00977FE2">
            <w:pPr>
              <w:ind w:firstLine="709"/>
              <w:jc w:val="both"/>
              <w:rPr>
                <w:sz w:val="24"/>
                <w:szCs w:val="24"/>
              </w:rPr>
            </w:pPr>
          </w:p>
        </w:tc>
        <w:tc>
          <w:tcPr>
            <w:tcW w:w="709" w:type="dxa"/>
            <w:tcBorders>
              <w:right w:val="single" w:sz="2" w:space="0" w:color="000000"/>
            </w:tcBorders>
          </w:tcPr>
          <w:p w14:paraId="30346823" w14:textId="77777777" w:rsidR="00977FE2" w:rsidRDefault="00977FE2">
            <w:pPr>
              <w:ind w:firstLine="709"/>
              <w:jc w:val="both"/>
              <w:rPr>
                <w:sz w:val="24"/>
                <w:szCs w:val="24"/>
              </w:rPr>
            </w:pPr>
          </w:p>
        </w:tc>
        <w:tc>
          <w:tcPr>
            <w:tcW w:w="853" w:type="dxa"/>
            <w:tcBorders>
              <w:left w:val="single" w:sz="2" w:space="0" w:color="000000"/>
            </w:tcBorders>
          </w:tcPr>
          <w:p w14:paraId="658BC9C6" w14:textId="77777777" w:rsidR="00977FE2" w:rsidRDefault="00977FE2">
            <w:pPr>
              <w:ind w:firstLine="709"/>
              <w:jc w:val="both"/>
              <w:rPr>
                <w:sz w:val="24"/>
                <w:szCs w:val="24"/>
              </w:rPr>
            </w:pPr>
          </w:p>
        </w:tc>
        <w:tc>
          <w:tcPr>
            <w:tcW w:w="589" w:type="dxa"/>
          </w:tcPr>
          <w:p w14:paraId="3EC8A093" w14:textId="77777777" w:rsidR="00977FE2" w:rsidRDefault="00977FE2">
            <w:pPr>
              <w:ind w:firstLine="709"/>
              <w:jc w:val="both"/>
              <w:rPr>
                <w:sz w:val="24"/>
                <w:szCs w:val="24"/>
              </w:rPr>
            </w:pPr>
          </w:p>
        </w:tc>
        <w:tc>
          <w:tcPr>
            <w:tcW w:w="736" w:type="dxa"/>
          </w:tcPr>
          <w:p w14:paraId="31C4F39B" w14:textId="77777777" w:rsidR="00977FE2" w:rsidRDefault="00977FE2">
            <w:pPr>
              <w:ind w:firstLine="709"/>
              <w:jc w:val="both"/>
              <w:rPr>
                <w:sz w:val="24"/>
                <w:szCs w:val="24"/>
              </w:rPr>
            </w:pPr>
          </w:p>
        </w:tc>
        <w:tc>
          <w:tcPr>
            <w:tcW w:w="678" w:type="dxa"/>
          </w:tcPr>
          <w:p w14:paraId="6BC250BB" w14:textId="77777777" w:rsidR="00977FE2" w:rsidRDefault="00977FE2">
            <w:pPr>
              <w:ind w:firstLine="709"/>
              <w:jc w:val="both"/>
              <w:rPr>
                <w:sz w:val="24"/>
                <w:szCs w:val="24"/>
              </w:rPr>
            </w:pPr>
          </w:p>
        </w:tc>
        <w:tc>
          <w:tcPr>
            <w:tcW w:w="513" w:type="dxa"/>
            <w:tcBorders>
              <w:right w:val="single" w:sz="2" w:space="0" w:color="000000"/>
            </w:tcBorders>
          </w:tcPr>
          <w:p w14:paraId="18A00475" w14:textId="77777777" w:rsidR="00977FE2" w:rsidRDefault="00977FE2">
            <w:pPr>
              <w:ind w:firstLine="709"/>
              <w:jc w:val="both"/>
              <w:rPr>
                <w:sz w:val="24"/>
                <w:szCs w:val="24"/>
              </w:rPr>
            </w:pPr>
          </w:p>
        </w:tc>
        <w:tc>
          <w:tcPr>
            <w:tcW w:w="527" w:type="dxa"/>
            <w:tcBorders>
              <w:left w:val="single" w:sz="2" w:space="0" w:color="000000"/>
            </w:tcBorders>
          </w:tcPr>
          <w:p w14:paraId="4DD7ACFB" w14:textId="77777777" w:rsidR="00977FE2" w:rsidRDefault="00977FE2">
            <w:pPr>
              <w:ind w:firstLine="709"/>
              <w:jc w:val="both"/>
              <w:rPr>
                <w:sz w:val="24"/>
                <w:szCs w:val="24"/>
              </w:rPr>
            </w:pPr>
          </w:p>
        </w:tc>
        <w:tc>
          <w:tcPr>
            <w:tcW w:w="453" w:type="dxa"/>
          </w:tcPr>
          <w:p w14:paraId="66140707" w14:textId="77777777" w:rsidR="00977FE2" w:rsidRDefault="00977FE2">
            <w:pPr>
              <w:ind w:firstLine="709"/>
              <w:jc w:val="both"/>
              <w:rPr>
                <w:sz w:val="24"/>
                <w:szCs w:val="24"/>
              </w:rPr>
            </w:pPr>
          </w:p>
        </w:tc>
        <w:tc>
          <w:tcPr>
            <w:tcW w:w="442" w:type="dxa"/>
          </w:tcPr>
          <w:p w14:paraId="295E7C53" w14:textId="77777777" w:rsidR="00977FE2" w:rsidRDefault="00977FE2">
            <w:pPr>
              <w:ind w:firstLine="709"/>
              <w:jc w:val="both"/>
              <w:rPr>
                <w:sz w:val="24"/>
                <w:szCs w:val="24"/>
              </w:rPr>
            </w:pPr>
          </w:p>
        </w:tc>
        <w:tc>
          <w:tcPr>
            <w:tcW w:w="1360" w:type="dxa"/>
          </w:tcPr>
          <w:p w14:paraId="28D43B65" w14:textId="77777777" w:rsidR="00977FE2" w:rsidRDefault="00977FE2">
            <w:pPr>
              <w:ind w:firstLine="709"/>
              <w:jc w:val="both"/>
              <w:rPr>
                <w:sz w:val="24"/>
                <w:szCs w:val="24"/>
              </w:rPr>
            </w:pPr>
          </w:p>
        </w:tc>
        <w:tc>
          <w:tcPr>
            <w:tcW w:w="1177" w:type="dxa"/>
            <w:tcBorders>
              <w:right w:val="single" w:sz="2" w:space="0" w:color="000000"/>
            </w:tcBorders>
          </w:tcPr>
          <w:p w14:paraId="70F750DA"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5AE5C01E" w14:textId="77777777" w:rsidR="00977FE2" w:rsidRDefault="00977FE2">
            <w:pPr>
              <w:ind w:firstLine="709"/>
              <w:jc w:val="both"/>
              <w:rPr>
                <w:sz w:val="24"/>
                <w:szCs w:val="24"/>
              </w:rPr>
            </w:pPr>
          </w:p>
        </w:tc>
      </w:tr>
      <w:tr w:rsidR="00977FE2" w14:paraId="36D3C642" w14:textId="77777777">
        <w:trPr>
          <w:trHeight w:hRule="exact" w:val="163"/>
        </w:trPr>
        <w:tc>
          <w:tcPr>
            <w:tcW w:w="1176" w:type="dxa"/>
            <w:vMerge/>
            <w:tcBorders>
              <w:top w:val="none" w:sz="4" w:space="0" w:color="000000"/>
            </w:tcBorders>
          </w:tcPr>
          <w:p w14:paraId="4202CCD0" w14:textId="77777777" w:rsidR="00977FE2" w:rsidRDefault="00977FE2">
            <w:pPr>
              <w:ind w:firstLine="709"/>
              <w:jc w:val="both"/>
              <w:rPr>
                <w:sz w:val="24"/>
                <w:szCs w:val="24"/>
              </w:rPr>
            </w:pPr>
          </w:p>
        </w:tc>
        <w:tc>
          <w:tcPr>
            <w:tcW w:w="295" w:type="dxa"/>
            <w:vMerge/>
            <w:tcBorders>
              <w:top w:val="none" w:sz="4" w:space="0" w:color="000000"/>
            </w:tcBorders>
          </w:tcPr>
          <w:p w14:paraId="00782527" w14:textId="77777777" w:rsidR="00977FE2" w:rsidRDefault="00977FE2">
            <w:pPr>
              <w:ind w:firstLine="709"/>
              <w:jc w:val="both"/>
              <w:rPr>
                <w:sz w:val="24"/>
                <w:szCs w:val="24"/>
              </w:rPr>
            </w:pPr>
          </w:p>
        </w:tc>
        <w:tc>
          <w:tcPr>
            <w:tcW w:w="797" w:type="dxa"/>
            <w:vMerge/>
            <w:tcBorders>
              <w:top w:val="none" w:sz="4" w:space="0" w:color="000000"/>
            </w:tcBorders>
          </w:tcPr>
          <w:p w14:paraId="1C35F7A0" w14:textId="77777777" w:rsidR="00977FE2" w:rsidRDefault="00977FE2">
            <w:pPr>
              <w:ind w:firstLine="709"/>
              <w:jc w:val="both"/>
              <w:rPr>
                <w:sz w:val="24"/>
                <w:szCs w:val="24"/>
              </w:rPr>
            </w:pPr>
          </w:p>
        </w:tc>
        <w:tc>
          <w:tcPr>
            <w:tcW w:w="426" w:type="dxa"/>
            <w:vMerge/>
            <w:tcBorders>
              <w:top w:val="none" w:sz="4" w:space="0" w:color="000000"/>
            </w:tcBorders>
          </w:tcPr>
          <w:p w14:paraId="5D698047" w14:textId="77777777" w:rsidR="00977FE2" w:rsidRDefault="00977FE2">
            <w:pPr>
              <w:ind w:firstLine="709"/>
              <w:jc w:val="both"/>
              <w:rPr>
                <w:sz w:val="24"/>
                <w:szCs w:val="24"/>
              </w:rPr>
            </w:pPr>
          </w:p>
        </w:tc>
        <w:tc>
          <w:tcPr>
            <w:tcW w:w="567" w:type="dxa"/>
            <w:vMerge/>
            <w:tcBorders>
              <w:top w:val="none" w:sz="4" w:space="0" w:color="000000"/>
              <w:right w:val="single" w:sz="2" w:space="0" w:color="000000"/>
            </w:tcBorders>
          </w:tcPr>
          <w:p w14:paraId="336B1041" w14:textId="77777777" w:rsidR="00977FE2" w:rsidRDefault="00977FE2">
            <w:pPr>
              <w:ind w:firstLine="709"/>
              <w:jc w:val="both"/>
              <w:rPr>
                <w:sz w:val="24"/>
                <w:szCs w:val="24"/>
              </w:rPr>
            </w:pPr>
          </w:p>
        </w:tc>
        <w:tc>
          <w:tcPr>
            <w:tcW w:w="850" w:type="dxa"/>
            <w:vMerge/>
            <w:tcBorders>
              <w:top w:val="none" w:sz="4" w:space="0" w:color="000000"/>
              <w:left w:val="single" w:sz="2" w:space="0" w:color="000000"/>
            </w:tcBorders>
          </w:tcPr>
          <w:p w14:paraId="2D5B515A" w14:textId="77777777" w:rsidR="00977FE2" w:rsidRDefault="00977FE2">
            <w:pPr>
              <w:ind w:firstLine="709"/>
              <w:jc w:val="both"/>
              <w:rPr>
                <w:sz w:val="24"/>
                <w:szCs w:val="24"/>
              </w:rPr>
            </w:pPr>
          </w:p>
        </w:tc>
        <w:tc>
          <w:tcPr>
            <w:tcW w:w="851" w:type="dxa"/>
            <w:vMerge/>
            <w:tcBorders>
              <w:top w:val="none" w:sz="4" w:space="0" w:color="000000"/>
            </w:tcBorders>
          </w:tcPr>
          <w:p w14:paraId="234CA4F7" w14:textId="77777777" w:rsidR="00977FE2" w:rsidRDefault="00977FE2">
            <w:pPr>
              <w:ind w:firstLine="709"/>
              <w:jc w:val="both"/>
              <w:rPr>
                <w:sz w:val="24"/>
                <w:szCs w:val="24"/>
              </w:rPr>
            </w:pPr>
          </w:p>
        </w:tc>
        <w:tc>
          <w:tcPr>
            <w:tcW w:w="567" w:type="dxa"/>
            <w:vMerge/>
            <w:tcBorders>
              <w:top w:val="none" w:sz="4" w:space="0" w:color="000000"/>
            </w:tcBorders>
          </w:tcPr>
          <w:p w14:paraId="4E616535" w14:textId="77777777" w:rsidR="00977FE2" w:rsidRDefault="00977FE2">
            <w:pPr>
              <w:ind w:firstLine="709"/>
              <w:jc w:val="both"/>
              <w:rPr>
                <w:sz w:val="24"/>
                <w:szCs w:val="24"/>
              </w:rPr>
            </w:pPr>
          </w:p>
        </w:tc>
        <w:tc>
          <w:tcPr>
            <w:tcW w:w="708" w:type="dxa"/>
            <w:vMerge/>
            <w:tcBorders>
              <w:top w:val="none" w:sz="4" w:space="0" w:color="000000"/>
            </w:tcBorders>
          </w:tcPr>
          <w:p w14:paraId="0974750E" w14:textId="77777777" w:rsidR="00977FE2" w:rsidRDefault="00977FE2">
            <w:pPr>
              <w:ind w:firstLine="709"/>
              <w:jc w:val="both"/>
              <w:rPr>
                <w:sz w:val="24"/>
                <w:szCs w:val="24"/>
              </w:rPr>
            </w:pPr>
          </w:p>
        </w:tc>
        <w:tc>
          <w:tcPr>
            <w:tcW w:w="709" w:type="dxa"/>
            <w:tcBorders>
              <w:bottom w:val="single" w:sz="2" w:space="0" w:color="000000"/>
              <w:right w:val="single" w:sz="2" w:space="0" w:color="000000"/>
            </w:tcBorders>
          </w:tcPr>
          <w:p w14:paraId="53BB428C" w14:textId="77777777" w:rsidR="00977FE2" w:rsidRDefault="00977FE2">
            <w:pPr>
              <w:ind w:firstLine="709"/>
              <w:jc w:val="both"/>
              <w:rPr>
                <w:sz w:val="24"/>
                <w:szCs w:val="24"/>
              </w:rPr>
            </w:pPr>
          </w:p>
        </w:tc>
        <w:tc>
          <w:tcPr>
            <w:tcW w:w="853" w:type="dxa"/>
            <w:tcBorders>
              <w:left w:val="single" w:sz="2" w:space="0" w:color="000000"/>
              <w:bottom w:val="single" w:sz="2" w:space="0" w:color="000000"/>
            </w:tcBorders>
          </w:tcPr>
          <w:p w14:paraId="51F4D1FF" w14:textId="77777777" w:rsidR="00977FE2" w:rsidRDefault="00977FE2">
            <w:pPr>
              <w:ind w:firstLine="709"/>
              <w:jc w:val="both"/>
              <w:rPr>
                <w:sz w:val="24"/>
                <w:szCs w:val="24"/>
              </w:rPr>
            </w:pPr>
          </w:p>
        </w:tc>
        <w:tc>
          <w:tcPr>
            <w:tcW w:w="589" w:type="dxa"/>
            <w:tcBorders>
              <w:bottom w:val="single" w:sz="2" w:space="0" w:color="000000"/>
            </w:tcBorders>
          </w:tcPr>
          <w:p w14:paraId="3828F502" w14:textId="77777777" w:rsidR="00977FE2" w:rsidRDefault="00977FE2">
            <w:pPr>
              <w:ind w:firstLine="709"/>
              <w:jc w:val="both"/>
              <w:rPr>
                <w:sz w:val="24"/>
                <w:szCs w:val="24"/>
              </w:rPr>
            </w:pPr>
          </w:p>
        </w:tc>
        <w:tc>
          <w:tcPr>
            <w:tcW w:w="736" w:type="dxa"/>
            <w:tcBorders>
              <w:bottom w:val="single" w:sz="2" w:space="0" w:color="000000"/>
            </w:tcBorders>
          </w:tcPr>
          <w:p w14:paraId="164C319C" w14:textId="77777777" w:rsidR="00977FE2" w:rsidRDefault="00977FE2">
            <w:pPr>
              <w:ind w:firstLine="709"/>
              <w:jc w:val="both"/>
              <w:rPr>
                <w:sz w:val="24"/>
                <w:szCs w:val="24"/>
              </w:rPr>
            </w:pPr>
          </w:p>
        </w:tc>
        <w:tc>
          <w:tcPr>
            <w:tcW w:w="678" w:type="dxa"/>
            <w:tcBorders>
              <w:bottom w:val="single" w:sz="2" w:space="0" w:color="000000"/>
            </w:tcBorders>
          </w:tcPr>
          <w:p w14:paraId="0417E606" w14:textId="77777777" w:rsidR="00977FE2" w:rsidRDefault="00977FE2">
            <w:pPr>
              <w:ind w:firstLine="709"/>
              <w:jc w:val="both"/>
              <w:rPr>
                <w:sz w:val="24"/>
                <w:szCs w:val="24"/>
              </w:rPr>
            </w:pPr>
          </w:p>
        </w:tc>
        <w:tc>
          <w:tcPr>
            <w:tcW w:w="513" w:type="dxa"/>
            <w:tcBorders>
              <w:bottom w:val="single" w:sz="2" w:space="0" w:color="000000"/>
              <w:right w:val="single" w:sz="2" w:space="0" w:color="000000"/>
            </w:tcBorders>
          </w:tcPr>
          <w:p w14:paraId="23E01813" w14:textId="77777777" w:rsidR="00977FE2" w:rsidRDefault="00977FE2">
            <w:pPr>
              <w:ind w:firstLine="709"/>
              <w:jc w:val="both"/>
              <w:rPr>
                <w:sz w:val="24"/>
                <w:szCs w:val="24"/>
              </w:rPr>
            </w:pPr>
          </w:p>
        </w:tc>
        <w:tc>
          <w:tcPr>
            <w:tcW w:w="527" w:type="dxa"/>
            <w:tcBorders>
              <w:left w:val="single" w:sz="2" w:space="0" w:color="000000"/>
              <w:bottom w:val="single" w:sz="2" w:space="0" w:color="000000"/>
            </w:tcBorders>
          </w:tcPr>
          <w:p w14:paraId="6708449A" w14:textId="77777777" w:rsidR="00977FE2" w:rsidRDefault="00977FE2">
            <w:pPr>
              <w:ind w:firstLine="709"/>
              <w:jc w:val="both"/>
              <w:rPr>
                <w:sz w:val="24"/>
                <w:szCs w:val="24"/>
              </w:rPr>
            </w:pPr>
          </w:p>
        </w:tc>
        <w:tc>
          <w:tcPr>
            <w:tcW w:w="453" w:type="dxa"/>
            <w:tcBorders>
              <w:bottom w:val="single" w:sz="2" w:space="0" w:color="000000"/>
            </w:tcBorders>
          </w:tcPr>
          <w:p w14:paraId="433CAE86" w14:textId="77777777" w:rsidR="00977FE2" w:rsidRDefault="00977FE2">
            <w:pPr>
              <w:ind w:firstLine="709"/>
              <w:jc w:val="both"/>
              <w:rPr>
                <w:sz w:val="24"/>
                <w:szCs w:val="24"/>
              </w:rPr>
            </w:pPr>
          </w:p>
        </w:tc>
        <w:tc>
          <w:tcPr>
            <w:tcW w:w="442" w:type="dxa"/>
            <w:tcBorders>
              <w:bottom w:val="single" w:sz="2" w:space="0" w:color="000000"/>
            </w:tcBorders>
          </w:tcPr>
          <w:p w14:paraId="0A0017B6" w14:textId="77777777" w:rsidR="00977FE2" w:rsidRDefault="00977FE2">
            <w:pPr>
              <w:ind w:firstLine="709"/>
              <w:jc w:val="both"/>
              <w:rPr>
                <w:sz w:val="24"/>
                <w:szCs w:val="24"/>
              </w:rPr>
            </w:pPr>
          </w:p>
        </w:tc>
        <w:tc>
          <w:tcPr>
            <w:tcW w:w="1360" w:type="dxa"/>
            <w:tcBorders>
              <w:bottom w:val="single" w:sz="2" w:space="0" w:color="000000"/>
            </w:tcBorders>
          </w:tcPr>
          <w:p w14:paraId="409A4A1A" w14:textId="77777777" w:rsidR="00977FE2" w:rsidRDefault="00977FE2">
            <w:pPr>
              <w:ind w:firstLine="709"/>
              <w:jc w:val="both"/>
              <w:rPr>
                <w:sz w:val="24"/>
                <w:szCs w:val="24"/>
              </w:rPr>
            </w:pPr>
          </w:p>
        </w:tc>
        <w:tc>
          <w:tcPr>
            <w:tcW w:w="1177" w:type="dxa"/>
            <w:tcBorders>
              <w:bottom w:val="single" w:sz="2" w:space="0" w:color="000000"/>
              <w:right w:val="single" w:sz="2" w:space="0" w:color="000000"/>
            </w:tcBorders>
          </w:tcPr>
          <w:p w14:paraId="7A19AEFE" w14:textId="77777777" w:rsidR="00977FE2" w:rsidRDefault="00977FE2">
            <w:pPr>
              <w:ind w:firstLine="709"/>
              <w:jc w:val="both"/>
              <w:rPr>
                <w:sz w:val="24"/>
                <w:szCs w:val="24"/>
              </w:rPr>
            </w:pPr>
          </w:p>
        </w:tc>
        <w:tc>
          <w:tcPr>
            <w:tcW w:w="1177" w:type="dxa"/>
            <w:tcBorders>
              <w:left w:val="single" w:sz="2" w:space="0" w:color="000000"/>
              <w:bottom w:val="single" w:sz="2" w:space="0" w:color="000000"/>
              <w:right w:val="single" w:sz="2" w:space="0" w:color="000000"/>
            </w:tcBorders>
          </w:tcPr>
          <w:p w14:paraId="465B4786" w14:textId="77777777" w:rsidR="00977FE2" w:rsidRDefault="00977FE2">
            <w:pPr>
              <w:ind w:firstLine="709"/>
              <w:jc w:val="both"/>
              <w:rPr>
                <w:sz w:val="24"/>
                <w:szCs w:val="24"/>
              </w:rPr>
            </w:pPr>
          </w:p>
        </w:tc>
      </w:tr>
      <w:tr w:rsidR="00977FE2" w14:paraId="79DC063A" w14:textId="77777777">
        <w:trPr>
          <w:trHeight w:hRule="exact" w:val="418"/>
        </w:trPr>
        <w:tc>
          <w:tcPr>
            <w:tcW w:w="1176" w:type="dxa"/>
            <w:vMerge/>
            <w:tcBorders>
              <w:top w:val="none" w:sz="4" w:space="0" w:color="000000"/>
            </w:tcBorders>
          </w:tcPr>
          <w:p w14:paraId="75699F00" w14:textId="77777777" w:rsidR="00977FE2" w:rsidRDefault="00977FE2">
            <w:pPr>
              <w:ind w:firstLine="709"/>
              <w:jc w:val="both"/>
              <w:rPr>
                <w:sz w:val="24"/>
                <w:szCs w:val="24"/>
              </w:rPr>
            </w:pPr>
          </w:p>
        </w:tc>
        <w:tc>
          <w:tcPr>
            <w:tcW w:w="295" w:type="dxa"/>
            <w:vMerge/>
            <w:tcBorders>
              <w:top w:val="none" w:sz="4" w:space="0" w:color="000000"/>
            </w:tcBorders>
          </w:tcPr>
          <w:p w14:paraId="7005B8B6" w14:textId="77777777" w:rsidR="00977FE2" w:rsidRDefault="00977FE2">
            <w:pPr>
              <w:ind w:firstLine="709"/>
              <w:jc w:val="both"/>
              <w:rPr>
                <w:sz w:val="24"/>
                <w:szCs w:val="24"/>
              </w:rPr>
            </w:pPr>
          </w:p>
        </w:tc>
        <w:tc>
          <w:tcPr>
            <w:tcW w:w="797" w:type="dxa"/>
            <w:vMerge/>
            <w:tcBorders>
              <w:top w:val="none" w:sz="4" w:space="0" w:color="000000"/>
            </w:tcBorders>
          </w:tcPr>
          <w:p w14:paraId="268C05BF" w14:textId="77777777" w:rsidR="00977FE2" w:rsidRDefault="00977FE2">
            <w:pPr>
              <w:ind w:firstLine="709"/>
              <w:jc w:val="both"/>
              <w:rPr>
                <w:sz w:val="24"/>
                <w:szCs w:val="24"/>
              </w:rPr>
            </w:pPr>
          </w:p>
        </w:tc>
        <w:tc>
          <w:tcPr>
            <w:tcW w:w="426" w:type="dxa"/>
            <w:vMerge/>
            <w:tcBorders>
              <w:top w:val="none" w:sz="4" w:space="0" w:color="000000"/>
            </w:tcBorders>
          </w:tcPr>
          <w:p w14:paraId="64C52BF4" w14:textId="77777777" w:rsidR="00977FE2" w:rsidRDefault="00977FE2">
            <w:pPr>
              <w:ind w:firstLine="709"/>
              <w:jc w:val="both"/>
              <w:rPr>
                <w:sz w:val="24"/>
                <w:szCs w:val="24"/>
              </w:rPr>
            </w:pPr>
          </w:p>
        </w:tc>
        <w:tc>
          <w:tcPr>
            <w:tcW w:w="567" w:type="dxa"/>
            <w:vMerge/>
            <w:tcBorders>
              <w:top w:val="none" w:sz="4" w:space="0" w:color="000000"/>
              <w:right w:val="single" w:sz="2" w:space="0" w:color="000000"/>
            </w:tcBorders>
          </w:tcPr>
          <w:p w14:paraId="7B3418FD" w14:textId="77777777" w:rsidR="00977FE2" w:rsidRDefault="00977FE2">
            <w:pPr>
              <w:ind w:firstLine="709"/>
              <w:jc w:val="both"/>
              <w:rPr>
                <w:sz w:val="24"/>
                <w:szCs w:val="24"/>
              </w:rPr>
            </w:pPr>
          </w:p>
        </w:tc>
        <w:tc>
          <w:tcPr>
            <w:tcW w:w="850" w:type="dxa"/>
            <w:vMerge/>
            <w:tcBorders>
              <w:top w:val="none" w:sz="4" w:space="0" w:color="000000"/>
              <w:left w:val="single" w:sz="2" w:space="0" w:color="000000"/>
            </w:tcBorders>
          </w:tcPr>
          <w:p w14:paraId="18AF8A96" w14:textId="77777777" w:rsidR="00977FE2" w:rsidRDefault="00977FE2">
            <w:pPr>
              <w:ind w:firstLine="709"/>
              <w:jc w:val="both"/>
              <w:rPr>
                <w:sz w:val="24"/>
                <w:szCs w:val="24"/>
              </w:rPr>
            </w:pPr>
          </w:p>
        </w:tc>
        <w:tc>
          <w:tcPr>
            <w:tcW w:w="851" w:type="dxa"/>
            <w:vMerge/>
            <w:tcBorders>
              <w:top w:val="none" w:sz="4" w:space="0" w:color="000000"/>
            </w:tcBorders>
          </w:tcPr>
          <w:p w14:paraId="21646CE4" w14:textId="77777777" w:rsidR="00977FE2" w:rsidRDefault="00977FE2">
            <w:pPr>
              <w:ind w:firstLine="709"/>
              <w:jc w:val="both"/>
              <w:rPr>
                <w:sz w:val="24"/>
                <w:szCs w:val="24"/>
              </w:rPr>
            </w:pPr>
          </w:p>
        </w:tc>
        <w:tc>
          <w:tcPr>
            <w:tcW w:w="567" w:type="dxa"/>
            <w:vMerge/>
            <w:tcBorders>
              <w:top w:val="none" w:sz="4" w:space="0" w:color="000000"/>
            </w:tcBorders>
          </w:tcPr>
          <w:p w14:paraId="24B23CD9" w14:textId="77777777" w:rsidR="00977FE2" w:rsidRDefault="00977FE2">
            <w:pPr>
              <w:ind w:firstLine="709"/>
              <w:jc w:val="both"/>
              <w:rPr>
                <w:sz w:val="24"/>
                <w:szCs w:val="24"/>
              </w:rPr>
            </w:pPr>
          </w:p>
        </w:tc>
        <w:tc>
          <w:tcPr>
            <w:tcW w:w="708" w:type="dxa"/>
            <w:vMerge/>
            <w:tcBorders>
              <w:top w:val="none" w:sz="4" w:space="0" w:color="000000"/>
            </w:tcBorders>
          </w:tcPr>
          <w:p w14:paraId="64D51863" w14:textId="77777777" w:rsidR="00977FE2" w:rsidRDefault="00977FE2">
            <w:pPr>
              <w:ind w:firstLine="709"/>
              <w:jc w:val="both"/>
              <w:rPr>
                <w:sz w:val="24"/>
                <w:szCs w:val="24"/>
              </w:rPr>
            </w:pPr>
          </w:p>
        </w:tc>
        <w:tc>
          <w:tcPr>
            <w:tcW w:w="709" w:type="dxa"/>
            <w:tcBorders>
              <w:top w:val="single" w:sz="2" w:space="0" w:color="000000"/>
              <w:right w:val="single" w:sz="2" w:space="0" w:color="000000"/>
            </w:tcBorders>
          </w:tcPr>
          <w:p w14:paraId="5E1579B6" w14:textId="77777777" w:rsidR="00977FE2" w:rsidRDefault="00977FE2">
            <w:pPr>
              <w:ind w:firstLine="709"/>
              <w:jc w:val="both"/>
              <w:rPr>
                <w:sz w:val="24"/>
                <w:szCs w:val="24"/>
              </w:rPr>
            </w:pPr>
          </w:p>
        </w:tc>
        <w:tc>
          <w:tcPr>
            <w:tcW w:w="853" w:type="dxa"/>
            <w:tcBorders>
              <w:top w:val="single" w:sz="2" w:space="0" w:color="000000"/>
              <w:left w:val="single" w:sz="2" w:space="0" w:color="000000"/>
            </w:tcBorders>
          </w:tcPr>
          <w:p w14:paraId="78EB1C99" w14:textId="77777777" w:rsidR="00977FE2" w:rsidRDefault="00977FE2">
            <w:pPr>
              <w:ind w:firstLine="709"/>
              <w:jc w:val="both"/>
              <w:rPr>
                <w:sz w:val="24"/>
                <w:szCs w:val="24"/>
              </w:rPr>
            </w:pPr>
          </w:p>
        </w:tc>
        <w:tc>
          <w:tcPr>
            <w:tcW w:w="589" w:type="dxa"/>
            <w:tcBorders>
              <w:top w:val="single" w:sz="2" w:space="0" w:color="000000"/>
            </w:tcBorders>
          </w:tcPr>
          <w:p w14:paraId="6EB4FF7B" w14:textId="77777777" w:rsidR="00977FE2" w:rsidRDefault="00977FE2">
            <w:pPr>
              <w:ind w:firstLine="709"/>
              <w:jc w:val="both"/>
              <w:rPr>
                <w:sz w:val="24"/>
                <w:szCs w:val="24"/>
              </w:rPr>
            </w:pPr>
          </w:p>
        </w:tc>
        <w:tc>
          <w:tcPr>
            <w:tcW w:w="736" w:type="dxa"/>
            <w:tcBorders>
              <w:top w:val="single" w:sz="2" w:space="0" w:color="000000"/>
            </w:tcBorders>
          </w:tcPr>
          <w:p w14:paraId="30BA1316" w14:textId="77777777" w:rsidR="00977FE2" w:rsidRDefault="00977FE2">
            <w:pPr>
              <w:ind w:firstLine="709"/>
              <w:jc w:val="both"/>
              <w:rPr>
                <w:sz w:val="24"/>
                <w:szCs w:val="24"/>
              </w:rPr>
            </w:pPr>
          </w:p>
        </w:tc>
        <w:tc>
          <w:tcPr>
            <w:tcW w:w="678" w:type="dxa"/>
            <w:tcBorders>
              <w:top w:val="single" w:sz="2" w:space="0" w:color="000000"/>
            </w:tcBorders>
          </w:tcPr>
          <w:p w14:paraId="6D7B0124" w14:textId="77777777" w:rsidR="00977FE2" w:rsidRDefault="00977FE2">
            <w:pPr>
              <w:ind w:firstLine="709"/>
              <w:jc w:val="both"/>
              <w:rPr>
                <w:sz w:val="24"/>
                <w:szCs w:val="24"/>
              </w:rPr>
            </w:pPr>
          </w:p>
        </w:tc>
        <w:tc>
          <w:tcPr>
            <w:tcW w:w="513" w:type="dxa"/>
            <w:tcBorders>
              <w:top w:val="single" w:sz="2" w:space="0" w:color="000000"/>
              <w:right w:val="single" w:sz="2" w:space="0" w:color="000000"/>
            </w:tcBorders>
          </w:tcPr>
          <w:p w14:paraId="22E7AD3A" w14:textId="77777777" w:rsidR="00977FE2" w:rsidRDefault="00977FE2">
            <w:pPr>
              <w:ind w:firstLine="709"/>
              <w:jc w:val="both"/>
              <w:rPr>
                <w:sz w:val="24"/>
                <w:szCs w:val="24"/>
              </w:rPr>
            </w:pPr>
          </w:p>
        </w:tc>
        <w:tc>
          <w:tcPr>
            <w:tcW w:w="527" w:type="dxa"/>
            <w:tcBorders>
              <w:top w:val="single" w:sz="2" w:space="0" w:color="000000"/>
              <w:left w:val="single" w:sz="2" w:space="0" w:color="000000"/>
            </w:tcBorders>
          </w:tcPr>
          <w:p w14:paraId="2CED5A52" w14:textId="77777777" w:rsidR="00977FE2" w:rsidRDefault="00977FE2">
            <w:pPr>
              <w:ind w:firstLine="709"/>
              <w:jc w:val="both"/>
              <w:rPr>
                <w:sz w:val="24"/>
                <w:szCs w:val="24"/>
              </w:rPr>
            </w:pPr>
          </w:p>
        </w:tc>
        <w:tc>
          <w:tcPr>
            <w:tcW w:w="453" w:type="dxa"/>
            <w:tcBorders>
              <w:top w:val="single" w:sz="2" w:space="0" w:color="000000"/>
            </w:tcBorders>
          </w:tcPr>
          <w:p w14:paraId="28AEC3DF" w14:textId="77777777" w:rsidR="00977FE2" w:rsidRDefault="00977FE2">
            <w:pPr>
              <w:ind w:firstLine="709"/>
              <w:jc w:val="both"/>
              <w:rPr>
                <w:sz w:val="24"/>
                <w:szCs w:val="24"/>
              </w:rPr>
            </w:pPr>
          </w:p>
        </w:tc>
        <w:tc>
          <w:tcPr>
            <w:tcW w:w="442" w:type="dxa"/>
            <w:tcBorders>
              <w:top w:val="single" w:sz="2" w:space="0" w:color="000000"/>
            </w:tcBorders>
          </w:tcPr>
          <w:p w14:paraId="539D11CF" w14:textId="77777777" w:rsidR="00977FE2" w:rsidRDefault="00977FE2">
            <w:pPr>
              <w:ind w:firstLine="709"/>
              <w:jc w:val="both"/>
              <w:rPr>
                <w:sz w:val="24"/>
                <w:szCs w:val="24"/>
              </w:rPr>
            </w:pPr>
          </w:p>
        </w:tc>
        <w:tc>
          <w:tcPr>
            <w:tcW w:w="1360" w:type="dxa"/>
            <w:tcBorders>
              <w:top w:val="single" w:sz="2" w:space="0" w:color="000000"/>
              <w:right w:val="single" w:sz="2" w:space="0" w:color="000000"/>
            </w:tcBorders>
          </w:tcPr>
          <w:p w14:paraId="4BC11D32" w14:textId="77777777" w:rsidR="00977FE2" w:rsidRDefault="00977FE2">
            <w:pPr>
              <w:ind w:firstLine="709"/>
              <w:jc w:val="both"/>
              <w:rPr>
                <w:sz w:val="24"/>
                <w:szCs w:val="24"/>
              </w:rPr>
            </w:pPr>
          </w:p>
        </w:tc>
        <w:tc>
          <w:tcPr>
            <w:tcW w:w="1177" w:type="dxa"/>
            <w:tcBorders>
              <w:top w:val="single" w:sz="2" w:space="0" w:color="000000"/>
              <w:left w:val="single" w:sz="2" w:space="0" w:color="000000"/>
              <w:right w:val="single" w:sz="2" w:space="0" w:color="000000"/>
            </w:tcBorders>
          </w:tcPr>
          <w:p w14:paraId="4A89EFB0" w14:textId="77777777" w:rsidR="00977FE2" w:rsidRDefault="00977FE2">
            <w:pPr>
              <w:ind w:firstLine="709"/>
              <w:jc w:val="both"/>
              <w:rPr>
                <w:sz w:val="24"/>
                <w:szCs w:val="24"/>
              </w:rPr>
            </w:pPr>
          </w:p>
        </w:tc>
        <w:tc>
          <w:tcPr>
            <w:tcW w:w="1177" w:type="dxa"/>
            <w:tcBorders>
              <w:top w:val="single" w:sz="2" w:space="0" w:color="000000"/>
              <w:left w:val="single" w:sz="2" w:space="0" w:color="000000"/>
              <w:right w:val="single" w:sz="2" w:space="0" w:color="000000"/>
            </w:tcBorders>
          </w:tcPr>
          <w:p w14:paraId="28BD1BB0" w14:textId="77777777" w:rsidR="00977FE2" w:rsidRDefault="00977FE2">
            <w:pPr>
              <w:ind w:firstLine="709"/>
              <w:jc w:val="both"/>
              <w:rPr>
                <w:sz w:val="24"/>
                <w:szCs w:val="24"/>
              </w:rPr>
            </w:pPr>
          </w:p>
        </w:tc>
      </w:tr>
      <w:tr w:rsidR="00977FE2" w14:paraId="3E373898" w14:textId="77777777">
        <w:trPr>
          <w:trHeight w:hRule="exact" w:val="240"/>
        </w:trPr>
        <w:tc>
          <w:tcPr>
            <w:tcW w:w="1176" w:type="dxa"/>
          </w:tcPr>
          <w:p w14:paraId="08E7D05E" w14:textId="77777777" w:rsidR="00977FE2" w:rsidRDefault="00D46F42">
            <w:pPr>
              <w:ind w:firstLine="709"/>
              <w:jc w:val="both"/>
              <w:rPr>
                <w:sz w:val="24"/>
                <w:szCs w:val="24"/>
              </w:rPr>
            </w:pPr>
            <w:r>
              <w:rPr>
                <w:sz w:val="24"/>
                <w:szCs w:val="24"/>
              </w:rPr>
              <w:t>2</w:t>
            </w:r>
          </w:p>
        </w:tc>
        <w:tc>
          <w:tcPr>
            <w:tcW w:w="14275" w:type="dxa"/>
            <w:gridSpan w:val="20"/>
            <w:tcBorders>
              <w:right w:val="single" w:sz="2" w:space="0" w:color="000000"/>
            </w:tcBorders>
          </w:tcPr>
          <w:p w14:paraId="40314BD6" w14:textId="77777777" w:rsidR="00977FE2" w:rsidRDefault="00D46F42">
            <w:pPr>
              <w:ind w:firstLine="709"/>
              <w:jc w:val="both"/>
              <w:rPr>
                <w:sz w:val="24"/>
                <w:szCs w:val="24"/>
              </w:rPr>
            </w:pPr>
            <w:r>
              <w:rPr>
                <w:sz w:val="24"/>
                <w:szCs w:val="24"/>
              </w:rPr>
              <w:t>Ремонт одного элемента сети:</w:t>
            </w:r>
          </w:p>
        </w:tc>
      </w:tr>
      <w:tr w:rsidR="00977FE2" w14:paraId="5E177E6A" w14:textId="77777777">
        <w:trPr>
          <w:trHeight w:hRule="exact" w:val="235"/>
        </w:trPr>
        <w:tc>
          <w:tcPr>
            <w:tcW w:w="1176" w:type="dxa"/>
            <w:vMerge w:val="restart"/>
          </w:tcPr>
          <w:p w14:paraId="6782EF9D" w14:textId="77777777" w:rsidR="00977FE2" w:rsidRDefault="00D46F42">
            <w:pPr>
              <w:ind w:firstLine="709"/>
              <w:jc w:val="both"/>
              <w:rPr>
                <w:sz w:val="24"/>
                <w:szCs w:val="24"/>
              </w:rPr>
            </w:pPr>
            <w:r>
              <w:rPr>
                <w:sz w:val="24"/>
                <w:szCs w:val="24"/>
              </w:rPr>
              <w:t>2.1</w:t>
            </w:r>
          </w:p>
        </w:tc>
        <w:tc>
          <w:tcPr>
            <w:tcW w:w="295" w:type="dxa"/>
            <w:vMerge w:val="restart"/>
          </w:tcPr>
          <w:p w14:paraId="252F566B" w14:textId="77777777" w:rsidR="00977FE2" w:rsidRDefault="00977FE2">
            <w:pPr>
              <w:ind w:firstLine="709"/>
              <w:jc w:val="both"/>
              <w:rPr>
                <w:sz w:val="24"/>
                <w:szCs w:val="24"/>
              </w:rPr>
            </w:pPr>
          </w:p>
        </w:tc>
        <w:tc>
          <w:tcPr>
            <w:tcW w:w="797" w:type="dxa"/>
            <w:vMerge w:val="restart"/>
          </w:tcPr>
          <w:p w14:paraId="24130E6E" w14:textId="77777777" w:rsidR="00977FE2" w:rsidRDefault="00977FE2">
            <w:pPr>
              <w:ind w:firstLine="709"/>
              <w:jc w:val="both"/>
              <w:rPr>
                <w:sz w:val="24"/>
                <w:szCs w:val="24"/>
              </w:rPr>
            </w:pPr>
          </w:p>
        </w:tc>
        <w:tc>
          <w:tcPr>
            <w:tcW w:w="426" w:type="dxa"/>
            <w:vMerge w:val="restart"/>
          </w:tcPr>
          <w:p w14:paraId="0A1D5759" w14:textId="77777777" w:rsidR="00977FE2" w:rsidRDefault="00977FE2">
            <w:pPr>
              <w:ind w:firstLine="709"/>
              <w:jc w:val="both"/>
              <w:rPr>
                <w:sz w:val="24"/>
                <w:szCs w:val="24"/>
              </w:rPr>
            </w:pPr>
          </w:p>
        </w:tc>
        <w:tc>
          <w:tcPr>
            <w:tcW w:w="567" w:type="dxa"/>
            <w:vMerge w:val="restart"/>
            <w:tcBorders>
              <w:right w:val="single" w:sz="2" w:space="0" w:color="000000"/>
            </w:tcBorders>
          </w:tcPr>
          <w:p w14:paraId="22ACAC74" w14:textId="77777777" w:rsidR="00977FE2" w:rsidRDefault="00977FE2">
            <w:pPr>
              <w:ind w:firstLine="709"/>
              <w:jc w:val="both"/>
              <w:rPr>
                <w:sz w:val="24"/>
                <w:szCs w:val="24"/>
              </w:rPr>
            </w:pPr>
          </w:p>
        </w:tc>
        <w:tc>
          <w:tcPr>
            <w:tcW w:w="850" w:type="dxa"/>
            <w:vMerge w:val="restart"/>
            <w:tcBorders>
              <w:left w:val="single" w:sz="2" w:space="0" w:color="000000"/>
            </w:tcBorders>
          </w:tcPr>
          <w:p w14:paraId="55609DAE" w14:textId="77777777" w:rsidR="00977FE2" w:rsidRDefault="00977FE2">
            <w:pPr>
              <w:ind w:firstLine="709"/>
              <w:jc w:val="both"/>
              <w:rPr>
                <w:sz w:val="24"/>
                <w:szCs w:val="24"/>
              </w:rPr>
            </w:pPr>
          </w:p>
        </w:tc>
        <w:tc>
          <w:tcPr>
            <w:tcW w:w="851" w:type="dxa"/>
            <w:vMerge w:val="restart"/>
            <w:tcBorders>
              <w:right w:val="single" w:sz="2" w:space="0" w:color="000000"/>
            </w:tcBorders>
          </w:tcPr>
          <w:p w14:paraId="768DF73F" w14:textId="77777777" w:rsidR="00977FE2" w:rsidRDefault="00977FE2">
            <w:pPr>
              <w:ind w:firstLine="709"/>
              <w:jc w:val="both"/>
              <w:rPr>
                <w:sz w:val="24"/>
                <w:szCs w:val="24"/>
              </w:rPr>
            </w:pPr>
          </w:p>
        </w:tc>
        <w:tc>
          <w:tcPr>
            <w:tcW w:w="567" w:type="dxa"/>
            <w:vMerge w:val="restart"/>
            <w:tcBorders>
              <w:left w:val="single" w:sz="2" w:space="0" w:color="000000"/>
            </w:tcBorders>
          </w:tcPr>
          <w:p w14:paraId="3F532053" w14:textId="77777777" w:rsidR="00977FE2" w:rsidRDefault="00977FE2">
            <w:pPr>
              <w:ind w:firstLine="709"/>
              <w:jc w:val="both"/>
              <w:rPr>
                <w:sz w:val="24"/>
                <w:szCs w:val="24"/>
              </w:rPr>
            </w:pPr>
          </w:p>
        </w:tc>
        <w:tc>
          <w:tcPr>
            <w:tcW w:w="708" w:type="dxa"/>
            <w:vMerge w:val="restart"/>
          </w:tcPr>
          <w:p w14:paraId="730BF47B" w14:textId="77777777" w:rsidR="00977FE2" w:rsidRDefault="00977FE2">
            <w:pPr>
              <w:ind w:firstLine="709"/>
              <w:jc w:val="both"/>
              <w:rPr>
                <w:sz w:val="24"/>
                <w:szCs w:val="24"/>
              </w:rPr>
            </w:pPr>
          </w:p>
        </w:tc>
        <w:tc>
          <w:tcPr>
            <w:tcW w:w="709" w:type="dxa"/>
            <w:tcBorders>
              <w:right w:val="single" w:sz="2" w:space="0" w:color="000000"/>
            </w:tcBorders>
          </w:tcPr>
          <w:p w14:paraId="2CAEF4D7" w14:textId="77777777" w:rsidR="00977FE2" w:rsidRDefault="00977FE2">
            <w:pPr>
              <w:ind w:firstLine="709"/>
              <w:jc w:val="both"/>
              <w:rPr>
                <w:sz w:val="24"/>
                <w:szCs w:val="24"/>
              </w:rPr>
            </w:pPr>
          </w:p>
        </w:tc>
        <w:tc>
          <w:tcPr>
            <w:tcW w:w="853" w:type="dxa"/>
            <w:tcBorders>
              <w:left w:val="single" w:sz="2" w:space="0" w:color="000000"/>
            </w:tcBorders>
          </w:tcPr>
          <w:p w14:paraId="4EF3B425" w14:textId="77777777" w:rsidR="00977FE2" w:rsidRDefault="00977FE2">
            <w:pPr>
              <w:ind w:firstLine="709"/>
              <w:jc w:val="both"/>
              <w:rPr>
                <w:sz w:val="24"/>
                <w:szCs w:val="24"/>
              </w:rPr>
            </w:pPr>
          </w:p>
        </w:tc>
        <w:tc>
          <w:tcPr>
            <w:tcW w:w="589" w:type="dxa"/>
          </w:tcPr>
          <w:p w14:paraId="7652D9B0" w14:textId="77777777" w:rsidR="00977FE2" w:rsidRDefault="00977FE2">
            <w:pPr>
              <w:ind w:firstLine="709"/>
              <w:jc w:val="both"/>
              <w:rPr>
                <w:sz w:val="24"/>
                <w:szCs w:val="24"/>
              </w:rPr>
            </w:pPr>
          </w:p>
        </w:tc>
        <w:tc>
          <w:tcPr>
            <w:tcW w:w="736" w:type="dxa"/>
          </w:tcPr>
          <w:p w14:paraId="63762481" w14:textId="77777777" w:rsidR="00977FE2" w:rsidRDefault="00977FE2">
            <w:pPr>
              <w:ind w:firstLine="709"/>
              <w:jc w:val="both"/>
              <w:rPr>
                <w:sz w:val="24"/>
                <w:szCs w:val="24"/>
              </w:rPr>
            </w:pPr>
          </w:p>
        </w:tc>
        <w:tc>
          <w:tcPr>
            <w:tcW w:w="678" w:type="dxa"/>
          </w:tcPr>
          <w:p w14:paraId="46635489" w14:textId="77777777" w:rsidR="00977FE2" w:rsidRDefault="00977FE2">
            <w:pPr>
              <w:ind w:firstLine="709"/>
              <w:jc w:val="both"/>
              <w:rPr>
                <w:sz w:val="24"/>
                <w:szCs w:val="24"/>
              </w:rPr>
            </w:pPr>
          </w:p>
        </w:tc>
        <w:tc>
          <w:tcPr>
            <w:tcW w:w="513" w:type="dxa"/>
            <w:tcBorders>
              <w:right w:val="single" w:sz="2" w:space="0" w:color="000000"/>
            </w:tcBorders>
          </w:tcPr>
          <w:p w14:paraId="6BAEE648" w14:textId="77777777" w:rsidR="00977FE2" w:rsidRDefault="00977FE2">
            <w:pPr>
              <w:ind w:firstLine="709"/>
              <w:jc w:val="both"/>
              <w:rPr>
                <w:sz w:val="24"/>
                <w:szCs w:val="24"/>
              </w:rPr>
            </w:pPr>
          </w:p>
        </w:tc>
        <w:tc>
          <w:tcPr>
            <w:tcW w:w="527" w:type="dxa"/>
            <w:tcBorders>
              <w:left w:val="single" w:sz="2" w:space="0" w:color="000000"/>
            </w:tcBorders>
          </w:tcPr>
          <w:p w14:paraId="2FC5422E" w14:textId="77777777" w:rsidR="00977FE2" w:rsidRDefault="00977FE2">
            <w:pPr>
              <w:ind w:firstLine="709"/>
              <w:jc w:val="both"/>
              <w:rPr>
                <w:sz w:val="24"/>
                <w:szCs w:val="24"/>
              </w:rPr>
            </w:pPr>
          </w:p>
        </w:tc>
        <w:tc>
          <w:tcPr>
            <w:tcW w:w="453" w:type="dxa"/>
          </w:tcPr>
          <w:p w14:paraId="3D88B973" w14:textId="77777777" w:rsidR="00977FE2" w:rsidRDefault="00977FE2">
            <w:pPr>
              <w:ind w:firstLine="709"/>
              <w:jc w:val="both"/>
              <w:rPr>
                <w:sz w:val="24"/>
                <w:szCs w:val="24"/>
              </w:rPr>
            </w:pPr>
          </w:p>
        </w:tc>
        <w:tc>
          <w:tcPr>
            <w:tcW w:w="442" w:type="dxa"/>
          </w:tcPr>
          <w:p w14:paraId="413F4958" w14:textId="77777777" w:rsidR="00977FE2" w:rsidRDefault="00977FE2">
            <w:pPr>
              <w:ind w:firstLine="709"/>
              <w:jc w:val="both"/>
              <w:rPr>
                <w:sz w:val="24"/>
                <w:szCs w:val="24"/>
              </w:rPr>
            </w:pPr>
          </w:p>
        </w:tc>
        <w:tc>
          <w:tcPr>
            <w:tcW w:w="1360" w:type="dxa"/>
          </w:tcPr>
          <w:p w14:paraId="33ED8345" w14:textId="77777777" w:rsidR="00977FE2" w:rsidRDefault="00977FE2">
            <w:pPr>
              <w:ind w:firstLine="709"/>
              <w:jc w:val="both"/>
              <w:rPr>
                <w:sz w:val="24"/>
                <w:szCs w:val="24"/>
              </w:rPr>
            </w:pPr>
          </w:p>
        </w:tc>
        <w:tc>
          <w:tcPr>
            <w:tcW w:w="1177" w:type="dxa"/>
            <w:tcBorders>
              <w:right w:val="single" w:sz="2" w:space="0" w:color="000000"/>
            </w:tcBorders>
          </w:tcPr>
          <w:p w14:paraId="39D1C0CA"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3EDDCD3D" w14:textId="77777777" w:rsidR="00977FE2" w:rsidRDefault="00977FE2">
            <w:pPr>
              <w:ind w:firstLine="709"/>
              <w:jc w:val="both"/>
              <w:rPr>
                <w:sz w:val="24"/>
                <w:szCs w:val="24"/>
              </w:rPr>
            </w:pPr>
          </w:p>
        </w:tc>
      </w:tr>
      <w:tr w:rsidR="00977FE2" w14:paraId="27F886DB" w14:textId="77777777">
        <w:trPr>
          <w:trHeight w:hRule="exact" w:val="240"/>
        </w:trPr>
        <w:tc>
          <w:tcPr>
            <w:tcW w:w="1176" w:type="dxa"/>
            <w:vMerge/>
            <w:tcBorders>
              <w:top w:val="none" w:sz="4" w:space="0" w:color="000000"/>
            </w:tcBorders>
          </w:tcPr>
          <w:p w14:paraId="46599FDE" w14:textId="77777777" w:rsidR="00977FE2" w:rsidRDefault="00977FE2">
            <w:pPr>
              <w:ind w:firstLine="709"/>
              <w:jc w:val="both"/>
              <w:rPr>
                <w:sz w:val="24"/>
                <w:szCs w:val="24"/>
              </w:rPr>
            </w:pPr>
          </w:p>
        </w:tc>
        <w:tc>
          <w:tcPr>
            <w:tcW w:w="295" w:type="dxa"/>
            <w:vMerge/>
            <w:tcBorders>
              <w:top w:val="none" w:sz="4" w:space="0" w:color="000000"/>
            </w:tcBorders>
          </w:tcPr>
          <w:p w14:paraId="7756EF0C" w14:textId="77777777" w:rsidR="00977FE2" w:rsidRDefault="00977FE2">
            <w:pPr>
              <w:ind w:firstLine="709"/>
              <w:jc w:val="both"/>
              <w:rPr>
                <w:sz w:val="24"/>
                <w:szCs w:val="24"/>
              </w:rPr>
            </w:pPr>
          </w:p>
        </w:tc>
        <w:tc>
          <w:tcPr>
            <w:tcW w:w="797" w:type="dxa"/>
            <w:vMerge/>
            <w:tcBorders>
              <w:top w:val="none" w:sz="4" w:space="0" w:color="000000"/>
            </w:tcBorders>
          </w:tcPr>
          <w:p w14:paraId="5D1D92AC" w14:textId="77777777" w:rsidR="00977FE2" w:rsidRDefault="00977FE2">
            <w:pPr>
              <w:ind w:firstLine="709"/>
              <w:jc w:val="both"/>
              <w:rPr>
                <w:sz w:val="24"/>
                <w:szCs w:val="24"/>
              </w:rPr>
            </w:pPr>
          </w:p>
        </w:tc>
        <w:tc>
          <w:tcPr>
            <w:tcW w:w="426" w:type="dxa"/>
            <w:vMerge/>
            <w:tcBorders>
              <w:top w:val="none" w:sz="4" w:space="0" w:color="000000"/>
            </w:tcBorders>
          </w:tcPr>
          <w:p w14:paraId="5290BF4D" w14:textId="77777777" w:rsidR="00977FE2" w:rsidRDefault="00977FE2">
            <w:pPr>
              <w:ind w:firstLine="709"/>
              <w:jc w:val="both"/>
              <w:rPr>
                <w:sz w:val="24"/>
                <w:szCs w:val="24"/>
              </w:rPr>
            </w:pPr>
          </w:p>
        </w:tc>
        <w:tc>
          <w:tcPr>
            <w:tcW w:w="567" w:type="dxa"/>
            <w:vMerge/>
            <w:tcBorders>
              <w:top w:val="none" w:sz="4" w:space="0" w:color="000000"/>
              <w:right w:val="single" w:sz="2" w:space="0" w:color="000000"/>
            </w:tcBorders>
          </w:tcPr>
          <w:p w14:paraId="1607DF9E" w14:textId="77777777" w:rsidR="00977FE2" w:rsidRDefault="00977FE2">
            <w:pPr>
              <w:ind w:firstLine="709"/>
              <w:jc w:val="both"/>
              <w:rPr>
                <w:sz w:val="24"/>
                <w:szCs w:val="24"/>
              </w:rPr>
            </w:pPr>
          </w:p>
        </w:tc>
        <w:tc>
          <w:tcPr>
            <w:tcW w:w="850" w:type="dxa"/>
            <w:vMerge/>
            <w:tcBorders>
              <w:top w:val="none" w:sz="4" w:space="0" w:color="000000"/>
              <w:left w:val="single" w:sz="2" w:space="0" w:color="000000"/>
            </w:tcBorders>
          </w:tcPr>
          <w:p w14:paraId="471A606D" w14:textId="77777777" w:rsidR="00977FE2" w:rsidRDefault="00977FE2">
            <w:pPr>
              <w:ind w:firstLine="709"/>
              <w:jc w:val="both"/>
              <w:rPr>
                <w:sz w:val="24"/>
                <w:szCs w:val="24"/>
              </w:rPr>
            </w:pPr>
          </w:p>
        </w:tc>
        <w:tc>
          <w:tcPr>
            <w:tcW w:w="851" w:type="dxa"/>
            <w:vMerge/>
            <w:tcBorders>
              <w:top w:val="none" w:sz="4" w:space="0" w:color="000000"/>
              <w:right w:val="single" w:sz="2" w:space="0" w:color="000000"/>
            </w:tcBorders>
          </w:tcPr>
          <w:p w14:paraId="59F21FFF" w14:textId="77777777" w:rsidR="00977FE2" w:rsidRDefault="00977FE2">
            <w:pPr>
              <w:ind w:firstLine="709"/>
              <w:jc w:val="both"/>
              <w:rPr>
                <w:sz w:val="24"/>
                <w:szCs w:val="24"/>
              </w:rPr>
            </w:pPr>
          </w:p>
        </w:tc>
        <w:tc>
          <w:tcPr>
            <w:tcW w:w="567" w:type="dxa"/>
            <w:vMerge/>
            <w:tcBorders>
              <w:top w:val="none" w:sz="4" w:space="0" w:color="000000"/>
              <w:left w:val="single" w:sz="2" w:space="0" w:color="000000"/>
            </w:tcBorders>
          </w:tcPr>
          <w:p w14:paraId="38C250C7" w14:textId="77777777" w:rsidR="00977FE2" w:rsidRDefault="00977FE2">
            <w:pPr>
              <w:ind w:firstLine="709"/>
              <w:jc w:val="both"/>
              <w:rPr>
                <w:sz w:val="24"/>
                <w:szCs w:val="24"/>
              </w:rPr>
            </w:pPr>
          </w:p>
        </w:tc>
        <w:tc>
          <w:tcPr>
            <w:tcW w:w="708" w:type="dxa"/>
            <w:vMerge/>
            <w:tcBorders>
              <w:top w:val="none" w:sz="4" w:space="0" w:color="000000"/>
            </w:tcBorders>
          </w:tcPr>
          <w:p w14:paraId="11A1C5A7" w14:textId="77777777" w:rsidR="00977FE2" w:rsidRDefault="00977FE2">
            <w:pPr>
              <w:ind w:firstLine="709"/>
              <w:jc w:val="both"/>
              <w:rPr>
                <w:sz w:val="24"/>
                <w:szCs w:val="24"/>
              </w:rPr>
            </w:pPr>
          </w:p>
        </w:tc>
        <w:tc>
          <w:tcPr>
            <w:tcW w:w="709" w:type="dxa"/>
            <w:tcBorders>
              <w:right w:val="single" w:sz="2" w:space="0" w:color="000000"/>
            </w:tcBorders>
          </w:tcPr>
          <w:p w14:paraId="0628459A" w14:textId="77777777" w:rsidR="00977FE2" w:rsidRDefault="00977FE2">
            <w:pPr>
              <w:ind w:firstLine="709"/>
              <w:jc w:val="both"/>
              <w:rPr>
                <w:sz w:val="24"/>
                <w:szCs w:val="24"/>
              </w:rPr>
            </w:pPr>
          </w:p>
        </w:tc>
        <w:tc>
          <w:tcPr>
            <w:tcW w:w="853" w:type="dxa"/>
            <w:tcBorders>
              <w:left w:val="single" w:sz="2" w:space="0" w:color="000000"/>
            </w:tcBorders>
          </w:tcPr>
          <w:p w14:paraId="5202E5AF" w14:textId="77777777" w:rsidR="00977FE2" w:rsidRDefault="00977FE2">
            <w:pPr>
              <w:ind w:firstLine="709"/>
              <w:jc w:val="both"/>
              <w:rPr>
                <w:sz w:val="24"/>
                <w:szCs w:val="24"/>
              </w:rPr>
            </w:pPr>
          </w:p>
        </w:tc>
        <w:tc>
          <w:tcPr>
            <w:tcW w:w="589" w:type="dxa"/>
          </w:tcPr>
          <w:p w14:paraId="54324204" w14:textId="77777777" w:rsidR="00977FE2" w:rsidRDefault="00977FE2">
            <w:pPr>
              <w:ind w:firstLine="709"/>
              <w:jc w:val="both"/>
              <w:rPr>
                <w:sz w:val="24"/>
                <w:szCs w:val="24"/>
              </w:rPr>
            </w:pPr>
          </w:p>
        </w:tc>
        <w:tc>
          <w:tcPr>
            <w:tcW w:w="736" w:type="dxa"/>
          </w:tcPr>
          <w:p w14:paraId="271B6C52" w14:textId="77777777" w:rsidR="00977FE2" w:rsidRDefault="00977FE2">
            <w:pPr>
              <w:ind w:firstLine="709"/>
              <w:jc w:val="both"/>
              <w:rPr>
                <w:sz w:val="24"/>
                <w:szCs w:val="24"/>
              </w:rPr>
            </w:pPr>
          </w:p>
        </w:tc>
        <w:tc>
          <w:tcPr>
            <w:tcW w:w="678" w:type="dxa"/>
          </w:tcPr>
          <w:p w14:paraId="62174999" w14:textId="77777777" w:rsidR="00977FE2" w:rsidRDefault="00977FE2">
            <w:pPr>
              <w:ind w:firstLine="709"/>
              <w:jc w:val="both"/>
              <w:rPr>
                <w:sz w:val="24"/>
                <w:szCs w:val="24"/>
              </w:rPr>
            </w:pPr>
          </w:p>
        </w:tc>
        <w:tc>
          <w:tcPr>
            <w:tcW w:w="513" w:type="dxa"/>
            <w:tcBorders>
              <w:right w:val="single" w:sz="2" w:space="0" w:color="000000"/>
            </w:tcBorders>
          </w:tcPr>
          <w:p w14:paraId="326F5B2F" w14:textId="77777777" w:rsidR="00977FE2" w:rsidRDefault="00977FE2">
            <w:pPr>
              <w:ind w:firstLine="709"/>
              <w:jc w:val="both"/>
              <w:rPr>
                <w:sz w:val="24"/>
                <w:szCs w:val="24"/>
              </w:rPr>
            </w:pPr>
          </w:p>
        </w:tc>
        <w:tc>
          <w:tcPr>
            <w:tcW w:w="527" w:type="dxa"/>
            <w:tcBorders>
              <w:left w:val="single" w:sz="2" w:space="0" w:color="000000"/>
            </w:tcBorders>
          </w:tcPr>
          <w:p w14:paraId="7509E36D" w14:textId="77777777" w:rsidR="00977FE2" w:rsidRDefault="00977FE2">
            <w:pPr>
              <w:ind w:firstLine="709"/>
              <w:jc w:val="both"/>
              <w:rPr>
                <w:sz w:val="24"/>
                <w:szCs w:val="24"/>
              </w:rPr>
            </w:pPr>
          </w:p>
        </w:tc>
        <w:tc>
          <w:tcPr>
            <w:tcW w:w="453" w:type="dxa"/>
          </w:tcPr>
          <w:p w14:paraId="1766C622" w14:textId="77777777" w:rsidR="00977FE2" w:rsidRDefault="00977FE2">
            <w:pPr>
              <w:ind w:firstLine="709"/>
              <w:jc w:val="both"/>
              <w:rPr>
                <w:sz w:val="24"/>
                <w:szCs w:val="24"/>
              </w:rPr>
            </w:pPr>
          </w:p>
        </w:tc>
        <w:tc>
          <w:tcPr>
            <w:tcW w:w="442" w:type="dxa"/>
          </w:tcPr>
          <w:p w14:paraId="5CCBD1CE" w14:textId="77777777" w:rsidR="00977FE2" w:rsidRDefault="00977FE2">
            <w:pPr>
              <w:ind w:firstLine="709"/>
              <w:jc w:val="both"/>
              <w:rPr>
                <w:sz w:val="24"/>
                <w:szCs w:val="24"/>
              </w:rPr>
            </w:pPr>
          </w:p>
        </w:tc>
        <w:tc>
          <w:tcPr>
            <w:tcW w:w="1360" w:type="dxa"/>
          </w:tcPr>
          <w:p w14:paraId="123CA24E" w14:textId="77777777" w:rsidR="00977FE2" w:rsidRDefault="00977FE2">
            <w:pPr>
              <w:ind w:firstLine="709"/>
              <w:jc w:val="both"/>
              <w:rPr>
                <w:sz w:val="24"/>
                <w:szCs w:val="24"/>
              </w:rPr>
            </w:pPr>
          </w:p>
        </w:tc>
        <w:tc>
          <w:tcPr>
            <w:tcW w:w="1177" w:type="dxa"/>
            <w:tcBorders>
              <w:right w:val="single" w:sz="2" w:space="0" w:color="000000"/>
            </w:tcBorders>
          </w:tcPr>
          <w:p w14:paraId="3B2B5557"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0875BDA1" w14:textId="77777777" w:rsidR="00977FE2" w:rsidRDefault="00977FE2">
            <w:pPr>
              <w:ind w:firstLine="709"/>
              <w:jc w:val="both"/>
              <w:rPr>
                <w:sz w:val="24"/>
                <w:szCs w:val="24"/>
              </w:rPr>
            </w:pPr>
          </w:p>
        </w:tc>
      </w:tr>
      <w:tr w:rsidR="00977FE2" w14:paraId="63C187E3" w14:textId="77777777">
        <w:trPr>
          <w:trHeight w:hRule="exact" w:val="230"/>
        </w:trPr>
        <w:tc>
          <w:tcPr>
            <w:tcW w:w="1176" w:type="dxa"/>
            <w:vMerge/>
            <w:tcBorders>
              <w:top w:val="none" w:sz="4" w:space="0" w:color="000000"/>
            </w:tcBorders>
          </w:tcPr>
          <w:p w14:paraId="045A5056" w14:textId="77777777" w:rsidR="00977FE2" w:rsidRDefault="00977FE2">
            <w:pPr>
              <w:ind w:firstLine="709"/>
              <w:jc w:val="both"/>
              <w:rPr>
                <w:sz w:val="24"/>
                <w:szCs w:val="24"/>
              </w:rPr>
            </w:pPr>
          </w:p>
        </w:tc>
        <w:tc>
          <w:tcPr>
            <w:tcW w:w="295" w:type="dxa"/>
            <w:vMerge/>
            <w:tcBorders>
              <w:top w:val="none" w:sz="4" w:space="0" w:color="000000"/>
            </w:tcBorders>
          </w:tcPr>
          <w:p w14:paraId="17C89F61" w14:textId="77777777" w:rsidR="00977FE2" w:rsidRDefault="00977FE2">
            <w:pPr>
              <w:ind w:firstLine="709"/>
              <w:jc w:val="both"/>
              <w:rPr>
                <w:sz w:val="24"/>
                <w:szCs w:val="24"/>
              </w:rPr>
            </w:pPr>
          </w:p>
        </w:tc>
        <w:tc>
          <w:tcPr>
            <w:tcW w:w="797" w:type="dxa"/>
            <w:vMerge/>
            <w:tcBorders>
              <w:top w:val="none" w:sz="4" w:space="0" w:color="000000"/>
            </w:tcBorders>
          </w:tcPr>
          <w:p w14:paraId="0696FF31" w14:textId="77777777" w:rsidR="00977FE2" w:rsidRDefault="00977FE2">
            <w:pPr>
              <w:ind w:firstLine="709"/>
              <w:jc w:val="both"/>
              <w:rPr>
                <w:sz w:val="24"/>
                <w:szCs w:val="24"/>
              </w:rPr>
            </w:pPr>
          </w:p>
        </w:tc>
        <w:tc>
          <w:tcPr>
            <w:tcW w:w="426" w:type="dxa"/>
            <w:vMerge/>
            <w:tcBorders>
              <w:top w:val="none" w:sz="4" w:space="0" w:color="000000"/>
            </w:tcBorders>
          </w:tcPr>
          <w:p w14:paraId="69C8C20E" w14:textId="77777777" w:rsidR="00977FE2" w:rsidRDefault="00977FE2">
            <w:pPr>
              <w:ind w:firstLine="709"/>
              <w:jc w:val="both"/>
              <w:rPr>
                <w:sz w:val="24"/>
                <w:szCs w:val="24"/>
              </w:rPr>
            </w:pPr>
          </w:p>
        </w:tc>
        <w:tc>
          <w:tcPr>
            <w:tcW w:w="567" w:type="dxa"/>
            <w:vMerge/>
            <w:tcBorders>
              <w:top w:val="none" w:sz="4" w:space="0" w:color="000000"/>
              <w:right w:val="single" w:sz="2" w:space="0" w:color="000000"/>
            </w:tcBorders>
          </w:tcPr>
          <w:p w14:paraId="55C98952" w14:textId="77777777" w:rsidR="00977FE2" w:rsidRDefault="00977FE2">
            <w:pPr>
              <w:ind w:firstLine="709"/>
              <w:jc w:val="both"/>
              <w:rPr>
                <w:sz w:val="24"/>
                <w:szCs w:val="24"/>
              </w:rPr>
            </w:pPr>
          </w:p>
        </w:tc>
        <w:tc>
          <w:tcPr>
            <w:tcW w:w="850" w:type="dxa"/>
            <w:vMerge/>
            <w:tcBorders>
              <w:top w:val="none" w:sz="4" w:space="0" w:color="000000"/>
              <w:left w:val="single" w:sz="2" w:space="0" w:color="000000"/>
            </w:tcBorders>
          </w:tcPr>
          <w:p w14:paraId="2FA600C2" w14:textId="77777777" w:rsidR="00977FE2" w:rsidRDefault="00977FE2">
            <w:pPr>
              <w:ind w:firstLine="709"/>
              <w:jc w:val="both"/>
              <w:rPr>
                <w:sz w:val="24"/>
                <w:szCs w:val="24"/>
              </w:rPr>
            </w:pPr>
          </w:p>
        </w:tc>
        <w:tc>
          <w:tcPr>
            <w:tcW w:w="851" w:type="dxa"/>
            <w:vMerge/>
            <w:tcBorders>
              <w:top w:val="none" w:sz="4" w:space="0" w:color="000000"/>
              <w:right w:val="single" w:sz="2" w:space="0" w:color="000000"/>
            </w:tcBorders>
          </w:tcPr>
          <w:p w14:paraId="0E77D085" w14:textId="77777777" w:rsidR="00977FE2" w:rsidRDefault="00977FE2">
            <w:pPr>
              <w:ind w:firstLine="709"/>
              <w:jc w:val="both"/>
              <w:rPr>
                <w:sz w:val="24"/>
                <w:szCs w:val="24"/>
              </w:rPr>
            </w:pPr>
          </w:p>
        </w:tc>
        <w:tc>
          <w:tcPr>
            <w:tcW w:w="567" w:type="dxa"/>
            <w:vMerge/>
            <w:tcBorders>
              <w:top w:val="none" w:sz="4" w:space="0" w:color="000000"/>
              <w:left w:val="single" w:sz="2" w:space="0" w:color="000000"/>
            </w:tcBorders>
          </w:tcPr>
          <w:p w14:paraId="25874114" w14:textId="77777777" w:rsidR="00977FE2" w:rsidRDefault="00977FE2">
            <w:pPr>
              <w:ind w:firstLine="709"/>
              <w:jc w:val="both"/>
              <w:rPr>
                <w:sz w:val="24"/>
                <w:szCs w:val="24"/>
              </w:rPr>
            </w:pPr>
          </w:p>
        </w:tc>
        <w:tc>
          <w:tcPr>
            <w:tcW w:w="708" w:type="dxa"/>
            <w:vMerge/>
            <w:tcBorders>
              <w:top w:val="none" w:sz="4" w:space="0" w:color="000000"/>
            </w:tcBorders>
          </w:tcPr>
          <w:p w14:paraId="50D87009" w14:textId="77777777" w:rsidR="00977FE2" w:rsidRDefault="00977FE2">
            <w:pPr>
              <w:ind w:firstLine="709"/>
              <w:jc w:val="both"/>
              <w:rPr>
                <w:sz w:val="24"/>
                <w:szCs w:val="24"/>
              </w:rPr>
            </w:pPr>
          </w:p>
        </w:tc>
        <w:tc>
          <w:tcPr>
            <w:tcW w:w="709" w:type="dxa"/>
            <w:tcBorders>
              <w:right w:val="single" w:sz="2" w:space="0" w:color="000000"/>
            </w:tcBorders>
          </w:tcPr>
          <w:p w14:paraId="1A4EE5F5" w14:textId="77777777" w:rsidR="00977FE2" w:rsidRDefault="00977FE2">
            <w:pPr>
              <w:ind w:firstLine="709"/>
              <w:jc w:val="both"/>
              <w:rPr>
                <w:sz w:val="24"/>
                <w:szCs w:val="24"/>
              </w:rPr>
            </w:pPr>
          </w:p>
        </w:tc>
        <w:tc>
          <w:tcPr>
            <w:tcW w:w="853" w:type="dxa"/>
            <w:tcBorders>
              <w:left w:val="single" w:sz="2" w:space="0" w:color="000000"/>
            </w:tcBorders>
          </w:tcPr>
          <w:p w14:paraId="5FD8B5ED" w14:textId="77777777" w:rsidR="00977FE2" w:rsidRDefault="00977FE2">
            <w:pPr>
              <w:ind w:firstLine="709"/>
              <w:jc w:val="both"/>
              <w:rPr>
                <w:sz w:val="24"/>
                <w:szCs w:val="24"/>
              </w:rPr>
            </w:pPr>
          </w:p>
        </w:tc>
        <w:tc>
          <w:tcPr>
            <w:tcW w:w="589" w:type="dxa"/>
          </w:tcPr>
          <w:p w14:paraId="17C841B5" w14:textId="77777777" w:rsidR="00977FE2" w:rsidRDefault="00977FE2">
            <w:pPr>
              <w:ind w:firstLine="709"/>
              <w:jc w:val="both"/>
              <w:rPr>
                <w:sz w:val="24"/>
                <w:szCs w:val="24"/>
              </w:rPr>
            </w:pPr>
          </w:p>
        </w:tc>
        <w:tc>
          <w:tcPr>
            <w:tcW w:w="736" w:type="dxa"/>
          </w:tcPr>
          <w:p w14:paraId="788D72D9" w14:textId="77777777" w:rsidR="00977FE2" w:rsidRDefault="00977FE2">
            <w:pPr>
              <w:ind w:firstLine="709"/>
              <w:jc w:val="both"/>
              <w:rPr>
                <w:sz w:val="24"/>
                <w:szCs w:val="24"/>
              </w:rPr>
            </w:pPr>
          </w:p>
        </w:tc>
        <w:tc>
          <w:tcPr>
            <w:tcW w:w="678" w:type="dxa"/>
          </w:tcPr>
          <w:p w14:paraId="657BF494" w14:textId="77777777" w:rsidR="00977FE2" w:rsidRDefault="00977FE2">
            <w:pPr>
              <w:ind w:firstLine="709"/>
              <w:jc w:val="both"/>
              <w:rPr>
                <w:sz w:val="24"/>
                <w:szCs w:val="24"/>
              </w:rPr>
            </w:pPr>
          </w:p>
        </w:tc>
        <w:tc>
          <w:tcPr>
            <w:tcW w:w="513" w:type="dxa"/>
            <w:tcBorders>
              <w:right w:val="single" w:sz="2" w:space="0" w:color="000000"/>
            </w:tcBorders>
          </w:tcPr>
          <w:p w14:paraId="5F62B472" w14:textId="77777777" w:rsidR="00977FE2" w:rsidRDefault="00977FE2">
            <w:pPr>
              <w:ind w:firstLine="709"/>
              <w:jc w:val="both"/>
              <w:rPr>
                <w:sz w:val="24"/>
                <w:szCs w:val="24"/>
              </w:rPr>
            </w:pPr>
          </w:p>
        </w:tc>
        <w:tc>
          <w:tcPr>
            <w:tcW w:w="527" w:type="dxa"/>
            <w:tcBorders>
              <w:left w:val="single" w:sz="2" w:space="0" w:color="000000"/>
            </w:tcBorders>
          </w:tcPr>
          <w:p w14:paraId="68B15BB8" w14:textId="77777777" w:rsidR="00977FE2" w:rsidRDefault="00977FE2">
            <w:pPr>
              <w:ind w:firstLine="709"/>
              <w:jc w:val="both"/>
              <w:rPr>
                <w:sz w:val="24"/>
                <w:szCs w:val="24"/>
              </w:rPr>
            </w:pPr>
          </w:p>
        </w:tc>
        <w:tc>
          <w:tcPr>
            <w:tcW w:w="453" w:type="dxa"/>
          </w:tcPr>
          <w:p w14:paraId="771887AB" w14:textId="77777777" w:rsidR="00977FE2" w:rsidRDefault="00977FE2">
            <w:pPr>
              <w:ind w:firstLine="709"/>
              <w:jc w:val="both"/>
              <w:rPr>
                <w:sz w:val="24"/>
                <w:szCs w:val="24"/>
              </w:rPr>
            </w:pPr>
          </w:p>
        </w:tc>
        <w:tc>
          <w:tcPr>
            <w:tcW w:w="442" w:type="dxa"/>
          </w:tcPr>
          <w:p w14:paraId="0319A58F" w14:textId="77777777" w:rsidR="00977FE2" w:rsidRDefault="00977FE2">
            <w:pPr>
              <w:ind w:firstLine="709"/>
              <w:jc w:val="both"/>
              <w:rPr>
                <w:sz w:val="24"/>
                <w:szCs w:val="24"/>
              </w:rPr>
            </w:pPr>
          </w:p>
        </w:tc>
        <w:tc>
          <w:tcPr>
            <w:tcW w:w="1360" w:type="dxa"/>
          </w:tcPr>
          <w:p w14:paraId="09F10AF0" w14:textId="77777777" w:rsidR="00977FE2" w:rsidRDefault="00977FE2">
            <w:pPr>
              <w:ind w:firstLine="709"/>
              <w:jc w:val="both"/>
              <w:rPr>
                <w:sz w:val="24"/>
                <w:szCs w:val="24"/>
              </w:rPr>
            </w:pPr>
          </w:p>
        </w:tc>
        <w:tc>
          <w:tcPr>
            <w:tcW w:w="1177" w:type="dxa"/>
            <w:tcBorders>
              <w:right w:val="single" w:sz="2" w:space="0" w:color="000000"/>
            </w:tcBorders>
          </w:tcPr>
          <w:p w14:paraId="7F3D3E33"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6B883761" w14:textId="77777777" w:rsidR="00977FE2" w:rsidRDefault="00977FE2">
            <w:pPr>
              <w:ind w:firstLine="709"/>
              <w:jc w:val="both"/>
              <w:rPr>
                <w:sz w:val="24"/>
                <w:szCs w:val="24"/>
              </w:rPr>
            </w:pPr>
          </w:p>
        </w:tc>
      </w:tr>
      <w:tr w:rsidR="00977FE2" w14:paraId="738CED06" w14:textId="77777777">
        <w:trPr>
          <w:trHeight w:hRule="exact" w:val="240"/>
        </w:trPr>
        <w:tc>
          <w:tcPr>
            <w:tcW w:w="1176" w:type="dxa"/>
          </w:tcPr>
          <w:p w14:paraId="1286EEDA" w14:textId="77777777" w:rsidR="00977FE2" w:rsidRDefault="00D46F42">
            <w:pPr>
              <w:ind w:firstLine="709"/>
              <w:jc w:val="both"/>
              <w:rPr>
                <w:sz w:val="24"/>
                <w:szCs w:val="24"/>
              </w:rPr>
            </w:pPr>
            <w:r>
              <w:rPr>
                <w:sz w:val="24"/>
                <w:szCs w:val="24"/>
              </w:rPr>
              <w:t>3</w:t>
            </w:r>
          </w:p>
        </w:tc>
        <w:tc>
          <w:tcPr>
            <w:tcW w:w="14275" w:type="dxa"/>
            <w:gridSpan w:val="20"/>
            <w:tcBorders>
              <w:right w:val="single" w:sz="2" w:space="0" w:color="000000"/>
            </w:tcBorders>
          </w:tcPr>
          <w:p w14:paraId="5D85DD70" w14:textId="77777777" w:rsidR="00977FE2" w:rsidRDefault="00D46F42">
            <w:pPr>
              <w:ind w:firstLine="709"/>
              <w:jc w:val="both"/>
              <w:rPr>
                <w:sz w:val="24"/>
                <w:szCs w:val="24"/>
              </w:rPr>
            </w:pPr>
            <w:r>
              <w:rPr>
                <w:sz w:val="24"/>
                <w:szCs w:val="24"/>
              </w:rPr>
              <w:t>Ремонт двух элементов сети:</w:t>
            </w:r>
          </w:p>
        </w:tc>
      </w:tr>
      <w:tr w:rsidR="00977FE2" w14:paraId="1AE1560D" w14:textId="77777777">
        <w:trPr>
          <w:trHeight w:hRule="exact" w:val="235"/>
        </w:trPr>
        <w:tc>
          <w:tcPr>
            <w:tcW w:w="1176" w:type="dxa"/>
            <w:vMerge w:val="restart"/>
          </w:tcPr>
          <w:p w14:paraId="006DE922" w14:textId="77777777" w:rsidR="00977FE2" w:rsidRDefault="00D46F42">
            <w:pPr>
              <w:ind w:firstLine="709"/>
              <w:jc w:val="both"/>
              <w:rPr>
                <w:sz w:val="24"/>
                <w:szCs w:val="24"/>
              </w:rPr>
            </w:pPr>
            <w:r>
              <w:rPr>
                <w:sz w:val="24"/>
                <w:szCs w:val="24"/>
              </w:rPr>
              <w:t>3.1</w:t>
            </w:r>
          </w:p>
        </w:tc>
        <w:tc>
          <w:tcPr>
            <w:tcW w:w="295" w:type="dxa"/>
            <w:vMerge w:val="restart"/>
          </w:tcPr>
          <w:p w14:paraId="13956AD6" w14:textId="77777777" w:rsidR="00977FE2" w:rsidRDefault="00977FE2">
            <w:pPr>
              <w:ind w:firstLine="709"/>
              <w:jc w:val="both"/>
              <w:rPr>
                <w:sz w:val="24"/>
                <w:szCs w:val="24"/>
              </w:rPr>
            </w:pPr>
          </w:p>
        </w:tc>
        <w:tc>
          <w:tcPr>
            <w:tcW w:w="797" w:type="dxa"/>
            <w:vMerge w:val="restart"/>
            <w:tcBorders>
              <w:right w:val="single" w:sz="2" w:space="0" w:color="000000"/>
            </w:tcBorders>
          </w:tcPr>
          <w:p w14:paraId="66305108" w14:textId="77777777" w:rsidR="00977FE2" w:rsidRDefault="00977FE2">
            <w:pPr>
              <w:ind w:firstLine="709"/>
              <w:jc w:val="both"/>
              <w:rPr>
                <w:sz w:val="24"/>
                <w:szCs w:val="24"/>
              </w:rPr>
            </w:pPr>
          </w:p>
        </w:tc>
        <w:tc>
          <w:tcPr>
            <w:tcW w:w="426" w:type="dxa"/>
            <w:vMerge w:val="restart"/>
            <w:tcBorders>
              <w:left w:val="single" w:sz="2" w:space="0" w:color="000000"/>
              <w:right w:val="single" w:sz="2" w:space="0" w:color="000000"/>
            </w:tcBorders>
          </w:tcPr>
          <w:p w14:paraId="66A19B93" w14:textId="77777777" w:rsidR="00977FE2" w:rsidRDefault="00977FE2">
            <w:pPr>
              <w:ind w:firstLine="709"/>
              <w:jc w:val="both"/>
              <w:rPr>
                <w:sz w:val="24"/>
                <w:szCs w:val="24"/>
              </w:rPr>
            </w:pPr>
          </w:p>
        </w:tc>
        <w:tc>
          <w:tcPr>
            <w:tcW w:w="567" w:type="dxa"/>
            <w:vMerge w:val="restart"/>
            <w:tcBorders>
              <w:left w:val="single" w:sz="2" w:space="0" w:color="000000"/>
              <w:right w:val="single" w:sz="2" w:space="0" w:color="000000"/>
            </w:tcBorders>
          </w:tcPr>
          <w:p w14:paraId="60DA3BB4" w14:textId="77777777" w:rsidR="00977FE2" w:rsidRDefault="00977FE2">
            <w:pPr>
              <w:ind w:firstLine="709"/>
              <w:jc w:val="both"/>
              <w:rPr>
                <w:sz w:val="24"/>
                <w:szCs w:val="24"/>
              </w:rPr>
            </w:pPr>
          </w:p>
        </w:tc>
        <w:tc>
          <w:tcPr>
            <w:tcW w:w="850" w:type="dxa"/>
            <w:vMerge w:val="restart"/>
            <w:tcBorders>
              <w:left w:val="single" w:sz="2" w:space="0" w:color="000000"/>
              <w:right w:val="single" w:sz="2" w:space="0" w:color="000000"/>
            </w:tcBorders>
          </w:tcPr>
          <w:p w14:paraId="2F315869" w14:textId="77777777" w:rsidR="00977FE2" w:rsidRDefault="00977FE2">
            <w:pPr>
              <w:ind w:firstLine="709"/>
              <w:jc w:val="both"/>
              <w:rPr>
                <w:sz w:val="24"/>
                <w:szCs w:val="24"/>
              </w:rPr>
            </w:pPr>
          </w:p>
        </w:tc>
        <w:tc>
          <w:tcPr>
            <w:tcW w:w="851" w:type="dxa"/>
            <w:vMerge w:val="restart"/>
            <w:tcBorders>
              <w:left w:val="single" w:sz="2" w:space="0" w:color="000000"/>
              <w:right w:val="single" w:sz="2" w:space="0" w:color="000000"/>
            </w:tcBorders>
          </w:tcPr>
          <w:p w14:paraId="13197CD4" w14:textId="77777777" w:rsidR="00977FE2" w:rsidRDefault="00977FE2">
            <w:pPr>
              <w:ind w:firstLine="709"/>
              <w:jc w:val="both"/>
              <w:rPr>
                <w:sz w:val="24"/>
                <w:szCs w:val="24"/>
              </w:rPr>
            </w:pPr>
          </w:p>
        </w:tc>
        <w:tc>
          <w:tcPr>
            <w:tcW w:w="567" w:type="dxa"/>
            <w:vMerge w:val="restart"/>
            <w:tcBorders>
              <w:left w:val="single" w:sz="2" w:space="0" w:color="000000"/>
              <w:right w:val="single" w:sz="2" w:space="0" w:color="000000"/>
            </w:tcBorders>
          </w:tcPr>
          <w:p w14:paraId="53D68BD5" w14:textId="77777777" w:rsidR="00977FE2" w:rsidRDefault="00977FE2">
            <w:pPr>
              <w:ind w:firstLine="709"/>
              <w:jc w:val="both"/>
              <w:rPr>
                <w:sz w:val="24"/>
                <w:szCs w:val="24"/>
              </w:rPr>
            </w:pPr>
          </w:p>
        </w:tc>
        <w:tc>
          <w:tcPr>
            <w:tcW w:w="708" w:type="dxa"/>
            <w:vMerge w:val="restart"/>
            <w:tcBorders>
              <w:left w:val="single" w:sz="2" w:space="0" w:color="000000"/>
            </w:tcBorders>
          </w:tcPr>
          <w:p w14:paraId="68BF5AC5" w14:textId="77777777" w:rsidR="00977FE2" w:rsidRDefault="00977FE2">
            <w:pPr>
              <w:ind w:firstLine="709"/>
              <w:jc w:val="both"/>
              <w:rPr>
                <w:sz w:val="24"/>
                <w:szCs w:val="24"/>
              </w:rPr>
            </w:pPr>
          </w:p>
        </w:tc>
        <w:tc>
          <w:tcPr>
            <w:tcW w:w="709" w:type="dxa"/>
            <w:tcBorders>
              <w:right w:val="single" w:sz="2" w:space="0" w:color="000000"/>
            </w:tcBorders>
          </w:tcPr>
          <w:p w14:paraId="100A2317" w14:textId="77777777" w:rsidR="00977FE2" w:rsidRDefault="00977FE2">
            <w:pPr>
              <w:ind w:firstLine="709"/>
              <w:jc w:val="both"/>
              <w:rPr>
                <w:sz w:val="24"/>
                <w:szCs w:val="24"/>
              </w:rPr>
            </w:pPr>
          </w:p>
        </w:tc>
        <w:tc>
          <w:tcPr>
            <w:tcW w:w="853" w:type="dxa"/>
            <w:tcBorders>
              <w:left w:val="single" w:sz="2" w:space="0" w:color="000000"/>
            </w:tcBorders>
          </w:tcPr>
          <w:p w14:paraId="6FF0F5EE" w14:textId="77777777" w:rsidR="00977FE2" w:rsidRDefault="00977FE2">
            <w:pPr>
              <w:ind w:firstLine="709"/>
              <w:jc w:val="both"/>
              <w:rPr>
                <w:sz w:val="24"/>
                <w:szCs w:val="24"/>
              </w:rPr>
            </w:pPr>
          </w:p>
        </w:tc>
        <w:tc>
          <w:tcPr>
            <w:tcW w:w="589" w:type="dxa"/>
          </w:tcPr>
          <w:p w14:paraId="0A179DBB" w14:textId="77777777" w:rsidR="00977FE2" w:rsidRDefault="00977FE2">
            <w:pPr>
              <w:ind w:firstLine="709"/>
              <w:jc w:val="both"/>
              <w:rPr>
                <w:sz w:val="24"/>
                <w:szCs w:val="24"/>
              </w:rPr>
            </w:pPr>
          </w:p>
        </w:tc>
        <w:tc>
          <w:tcPr>
            <w:tcW w:w="736" w:type="dxa"/>
          </w:tcPr>
          <w:p w14:paraId="470AC28F" w14:textId="77777777" w:rsidR="00977FE2" w:rsidRDefault="00977FE2">
            <w:pPr>
              <w:ind w:firstLine="709"/>
              <w:jc w:val="both"/>
              <w:rPr>
                <w:sz w:val="24"/>
                <w:szCs w:val="24"/>
              </w:rPr>
            </w:pPr>
          </w:p>
        </w:tc>
        <w:tc>
          <w:tcPr>
            <w:tcW w:w="678" w:type="dxa"/>
          </w:tcPr>
          <w:p w14:paraId="02D6C790" w14:textId="77777777" w:rsidR="00977FE2" w:rsidRDefault="00977FE2">
            <w:pPr>
              <w:ind w:firstLine="709"/>
              <w:jc w:val="both"/>
              <w:rPr>
                <w:sz w:val="24"/>
                <w:szCs w:val="24"/>
              </w:rPr>
            </w:pPr>
          </w:p>
        </w:tc>
        <w:tc>
          <w:tcPr>
            <w:tcW w:w="513" w:type="dxa"/>
            <w:tcBorders>
              <w:right w:val="single" w:sz="2" w:space="0" w:color="000000"/>
            </w:tcBorders>
          </w:tcPr>
          <w:p w14:paraId="04B28A1A" w14:textId="77777777" w:rsidR="00977FE2" w:rsidRDefault="00977FE2">
            <w:pPr>
              <w:ind w:firstLine="709"/>
              <w:jc w:val="both"/>
              <w:rPr>
                <w:sz w:val="24"/>
                <w:szCs w:val="24"/>
              </w:rPr>
            </w:pPr>
          </w:p>
        </w:tc>
        <w:tc>
          <w:tcPr>
            <w:tcW w:w="527" w:type="dxa"/>
            <w:tcBorders>
              <w:left w:val="single" w:sz="2" w:space="0" w:color="000000"/>
            </w:tcBorders>
          </w:tcPr>
          <w:p w14:paraId="5068B00F" w14:textId="77777777" w:rsidR="00977FE2" w:rsidRDefault="00977FE2">
            <w:pPr>
              <w:ind w:firstLine="709"/>
              <w:jc w:val="both"/>
              <w:rPr>
                <w:sz w:val="24"/>
                <w:szCs w:val="24"/>
              </w:rPr>
            </w:pPr>
          </w:p>
        </w:tc>
        <w:tc>
          <w:tcPr>
            <w:tcW w:w="453" w:type="dxa"/>
          </w:tcPr>
          <w:p w14:paraId="5B370B27" w14:textId="77777777" w:rsidR="00977FE2" w:rsidRDefault="00977FE2">
            <w:pPr>
              <w:ind w:firstLine="709"/>
              <w:jc w:val="both"/>
              <w:rPr>
                <w:sz w:val="24"/>
                <w:szCs w:val="24"/>
              </w:rPr>
            </w:pPr>
          </w:p>
        </w:tc>
        <w:tc>
          <w:tcPr>
            <w:tcW w:w="442" w:type="dxa"/>
          </w:tcPr>
          <w:p w14:paraId="69B3AE4F" w14:textId="77777777" w:rsidR="00977FE2" w:rsidRDefault="00977FE2">
            <w:pPr>
              <w:ind w:firstLine="709"/>
              <w:jc w:val="both"/>
              <w:rPr>
                <w:sz w:val="24"/>
                <w:szCs w:val="24"/>
              </w:rPr>
            </w:pPr>
          </w:p>
        </w:tc>
        <w:tc>
          <w:tcPr>
            <w:tcW w:w="1360" w:type="dxa"/>
            <w:tcBorders>
              <w:right w:val="single" w:sz="2" w:space="0" w:color="000000"/>
            </w:tcBorders>
          </w:tcPr>
          <w:p w14:paraId="2D32F00E"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16301D62"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4EE3F957" w14:textId="77777777" w:rsidR="00977FE2" w:rsidRDefault="00977FE2">
            <w:pPr>
              <w:ind w:firstLine="709"/>
              <w:jc w:val="both"/>
              <w:rPr>
                <w:sz w:val="24"/>
                <w:szCs w:val="24"/>
              </w:rPr>
            </w:pPr>
          </w:p>
        </w:tc>
      </w:tr>
      <w:tr w:rsidR="00977FE2" w14:paraId="2219D556" w14:textId="77777777">
        <w:trPr>
          <w:trHeight w:hRule="exact" w:val="240"/>
        </w:trPr>
        <w:tc>
          <w:tcPr>
            <w:tcW w:w="1176" w:type="dxa"/>
            <w:vMerge/>
            <w:tcBorders>
              <w:top w:val="none" w:sz="4" w:space="0" w:color="000000"/>
            </w:tcBorders>
          </w:tcPr>
          <w:p w14:paraId="51AEE339" w14:textId="77777777" w:rsidR="00977FE2" w:rsidRDefault="00977FE2">
            <w:pPr>
              <w:ind w:firstLine="709"/>
              <w:jc w:val="both"/>
              <w:rPr>
                <w:sz w:val="24"/>
                <w:szCs w:val="24"/>
              </w:rPr>
            </w:pPr>
          </w:p>
        </w:tc>
        <w:tc>
          <w:tcPr>
            <w:tcW w:w="295" w:type="dxa"/>
            <w:vMerge/>
            <w:tcBorders>
              <w:top w:val="none" w:sz="4" w:space="0" w:color="000000"/>
            </w:tcBorders>
          </w:tcPr>
          <w:p w14:paraId="3D4FEBE2" w14:textId="77777777" w:rsidR="00977FE2" w:rsidRDefault="00977FE2">
            <w:pPr>
              <w:ind w:firstLine="709"/>
              <w:jc w:val="both"/>
              <w:rPr>
                <w:sz w:val="24"/>
                <w:szCs w:val="24"/>
              </w:rPr>
            </w:pPr>
          </w:p>
        </w:tc>
        <w:tc>
          <w:tcPr>
            <w:tcW w:w="797" w:type="dxa"/>
            <w:vMerge/>
            <w:tcBorders>
              <w:top w:val="none" w:sz="4" w:space="0" w:color="000000"/>
              <w:right w:val="single" w:sz="2" w:space="0" w:color="000000"/>
            </w:tcBorders>
          </w:tcPr>
          <w:p w14:paraId="3E18FF57" w14:textId="77777777" w:rsidR="00977FE2" w:rsidRDefault="00977FE2">
            <w:pPr>
              <w:ind w:firstLine="709"/>
              <w:jc w:val="both"/>
              <w:rPr>
                <w:sz w:val="24"/>
                <w:szCs w:val="24"/>
              </w:rPr>
            </w:pPr>
          </w:p>
        </w:tc>
        <w:tc>
          <w:tcPr>
            <w:tcW w:w="426" w:type="dxa"/>
            <w:vMerge/>
            <w:tcBorders>
              <w:top w:val="none" w:sz="4" w:space="0" w:color="000000"/>
              <w:left w:val="single" w:sz="2" w:space="0" w:color="000000"/>
              <w:right w:val="single" w:sz="2" w:space="0" w:color="000000"/>
            </w:tcBorders>
          </w:tcPr>
          <w:p w14:paraId="600875F5" w14:textId="77777777" w:rsidR="00977FE2" w:rsidRDefault="00977FE2">
            <w:pPr>
              <w:ind w:firstLine="709"/>
              <w:jc w:val="both"/>
              <w:rPr>
                <w:sz w:val="24"/>
                <w:szCs w:val="24"/>
              </w:rPr>
            </w:pPr>
          </w:p>
        </w:tc>
        <w:tc>
          <w:tcPr>
            <w:tcW w:w="567" w:type="dxa"/>
            <w:vMerge/>
            <w:tcBorders>
              <w:top w:val="none" w:sz="4" w:space="0" w:color="000000"/>
              <w:left w:val="single" w:sz="2" w:space="0" w:color="000000"/>
              <w:right w:val="single" w:sz="2" w:space="0" w:color="000000"/>
            </w:tcBorders>
          </w:tcPr>
          <w:p w14:paraId="3FA2318A" w14:textId="77777777" w:rsidR="00977FE2" w:rsidRDefault="00977FE2">
            <w:pPr>
              <w:ind w:firstLine="709"/>
              <w:jc w:val="both"/>
              <w:rPr>
                <w:sz w:val="24"/>
                <w:szCs w:val="24"/>
              </w:rPr>
            </w:pPr>
          </w:p>
        </w:tc>
        <w:tc>
          <w:tcPr>
            <w:tcW w:w="850" w:type="dxa"/>
            <w:vMerge/>
            <w:tcBorders>
              <w:top w:val="none" w:sz="4" w:space="0" w:color="000000"/>
              <w:left w:val="single" w:sz="2" w:space="0" w:color="000000"/>
              <w:right w:val="single" w:sz="2" w:space="0" w:color="000000"/>
            </w:tcBorders>
          </w:tcPr>
          <w:p w14:paraId="4C53466F" w14:textId="77777777" w:rsidR="00977FE2" w:rsidRDefault="00977FE2">
            <w:pPr>
              <w:ind w:firstLine="709"/>
              <w:jc w:val="both"/>
              <w:rPr>
                <w:sz w:val="24"/>
                <w:szCs w:val="24"/>
              </w:rPr>
            </w:pPr>
          </w:p>
        </w:tc>
        <w:tc>
          <w:tcPr>
            <w:tcW w:w="851" w:type="dxa"/>
            <w:vMerge/>
            <w:tcBorders>
              <w:top w:val="none" w:sz="4" w:space="0" w:color="000000"/>
              <w:left w:val="single" w:sz="2" w:space="0" w:color="000000"/>
              <w:right w:val="single" w:sz="2" w:space="0" w:color="000000"/>
            </w:tcBorders>
          </w:tcPr>
          <w:p w14:paraId="31C1FF38" w14:textId="77777777" w:rsidR="00977FE2" w:rsidRDefault="00977FE2">
            <w:pPr>
              <w:ind w:firstLine="709"/>
              <w:jc w:val="both"/>
              <w:rPr>
                <w:sz w:val="24"/>
                <w:szCs w:val="24"/>
              </w:rPr>
            </w:pPr>
          </w:p>
        </w:tc>
        <w:tc>
          <w:tcPr>
            <w:tcW w:w="567" w:type="dxa"/>
            <w:vMerge/>
            <w:tcBorders>
              <w:top w:val="none" w:sz="4" w:space="0" w:color="000000"/>
              <w:left w:val="single" w:sz="2" w:space="0" w:color="000000"/>
              <w:right w:val="single" w:sz="2" w:space="0" w:color="000000"/>
            </w:tcBorders>
          </w:tcPr>
          <w:p w14:paraId="7A68DA96" w14:textId="77777777" w:rsidR="00977FE2" w:rsidRDefault="00977FE2">
            <w:pPr>
              <w:ind w:firstLine="709"/>
              <w:jc w:val="both"/>
              <w:rPr>
                <w:sz w:val="24"/>
                <w:szCs w:val="24"/>
              </w:rPr>
            </w:pPr>
          </w:p>
        </w:tc>
        <w:tc>
          <w:tcPr>
            <w:tcW w:w="708" w:type="dxa"/>
            <w:vMerge/>
            <w:tcBorders>
              <w:top w:val="none" w:sz="4" w:space="0" w:color="000000"/>
              <w:left w:val="single" w:sz="2" w:space="0" w:color="000000"/>
            </w:tcBorders>
          </w:tcPr>
          <w:p w14:paraId="2396A521" w14:textId="77777777" w:rsidR="00977FE2" w:rsidRDefault="00977FE2">
            <w:pPr>
              <w:ind w:firstLine="709"/>
              <w:jc w:val="both"/>
              <w:rPr>
                <w:sz w:val="24"/>
                <w:szCs w:val="24"/>
              </w:rPr>
            </w:pPr>
          </w:p>
        </w:tc>
        <w:tc>
          <w:tcPr>
            <w:tcW w:w="709" w:type="dxa"/>
            <w:tcBorders>
              <w:right w:val="single" w:sz="2" w:space="0" w:color="000000"/>
            </w:tcBorders>
          </w:tcPr>
          <w:p w14:paraId="6549A78C" w14:textId="77777777" w:rsidR="00977FE2" w:rsidRDefault="00977FE2">
            <w:pPr>
              <w:ind w:firstLine="709"/>
              <w:jc w:val="both"/>
              <w:rPr>
                <w:sz w:val="24"/>
                <w:szCs w:val="24"/>
              </w:rPr>
            </w:pPr>
          </w:p>
        </w:tc>
        <w:tc>
          <w:tcPr>
            <w:tcW w:w="853" w:type="dxa"/>
            <w:tcBorders>
              <w:left w:val="single" w:sz="2" w:space="0" w:color="000000"/>
              <w:right w:val="single" w:sz="2" w:space="0" w:color="000000"/>
            </w:tcBorders>
          </w:tcPr>
          <w:p w14:paraId="55AD876A" w14:textId="77777777" w:rsidR="00977FE2" w:rsidRDefault="00977FE2">
            <w:pPr>
              <w:ind w:firstLine="709"/>
              <w:jc w:val="both"/>
              <w:rPr>
                <w:sz w:val="24"/>
                <w:szCs w:val="24"/>
              </w:rPr>
            </w:pPr>
          </w:p>
        </w:tc>
        <w:tc>
          <w:tcPr>
            <w:tcW w:w="589" w:type="dxa"/>
            <w:tcBorders>
              <w:left w:val="single" w:sz="2" w:space="0" w:color="000000"/>
              <w:right w:val="single" w:sz="2" w:space="0" w:color="000000"/>
            </w:tcBorders>
          </w:tcPr>
          <w:p w14:paraId="7D30DA60" w14:textId="77777777" w:rsidR="00977FE2" w:rsidRDefault="00977FE2">
            <w:pPr>
              <w:ind w:firstLine="709"/>
              <w:jc w:val="both"/>
              <w:rPr>
                <w:sz w:val="24"/>
                <w:szCs w:val="24"/>
              </w:rPr>
            </w:pPr>
          </w:p>
        </w:tc>
        <w:tc>
          <w:tcPr>
            <w:tcW w:w="736" w:type="dxa"/>
            <w:tcBorders>
              <w:left w:val="single" w:sz="2" w:space="0" w:color="000000"/>
            </w:tcBorders>
          </w:tcPr>
          <w:p w14:paraId="56369227" w14:textId="77777777" w:rsidR="00977FE2" w:rsidRDefault="00977FE2">
            <w:pPr>
              <w:ind w:firstLine="709"/>
              <w:jc w:val="both"/>
              <w:rPr>
                <w:sz w:val="24"/>
                <w:szCs w:val="24"/>
              </w:rPr>
            </w:pPr>
          </w:p>
        </w:tc>
        <w:tc>
          <w:tcPr>
            <w:tcW w:w="678" w:type="dxa"/>
          </w:tcPr>
          <w:p w14:paraId="0691D6FC" w14:textId="77777777" w:rsidR="00977FE2" w:rsidRDefault="00977FE2">
            <w:pPr>
              <w:ind w:firstLine="709"/>
              <w:jc w:val="both"/>
              <w:rPr>
                <w:sz w:val="24"/>
                <w:szCs w:val="24"/>
              </w:rPr>
            </w:pPr>
          </w:p>
        </w:tc>
        <w:tc>
          <w:tcPr>
            <w:tcW w:w="513" w:type="dxa"/>
            <w:tcBorders>
              <w:right w:val="single" w:sz="2" w:space="0" w:color="000000"/>
            </w:tcBorders>
          </w:tcPr>
          <w:p w14:paraId="23F13BD8" w14:textId="77777777" w:rsidR="00977FE2" w:rsidRDefault="00977FE2">
            <w:pPr>
              <w:ind w:firstLine="709"/>
              <w:jc w:val="both"/>
              <w:rPr>
                <w:sz w:val="24"/>
                <w:szCs w:val="24"/>
              </w:rPr>
            </w:pPr>
          </w:p>
        </w:tc>
        <w:tc>
          <w:tcPr>
            <w:tcW w:w="527" w:type="dxa"/>
            <w:tcBorders>
              <w:left w:val="single" w:sz="2" w:space="0" w:color="000000"/>
              <w:right w:val="single" w:sz="2" w:space="0" w:color="000000"/>
            </w:tcBorders>
          </w:tcPr>
          <w:p w14:paraId="78918D14" w14:textId="77777777" w:rsidR="00977FE2" w:rsidRDefault="00977FE2">
            <w:pPr>
              <w:ind w:firstLine="709"/>
              <w:jc w:val="both"/>
              <w:rPr>
                <w:sz w:val="24"/>
                <w:szCs w:val="24"/>
              </w:rPr>
            </w:pPr>
          </w:p>
        </w:tc>
        <w:tc>
          <w:tcPr>
            <w:tcW w:w="453" w:type="dxa"/>
            <w:tcBorders>
              <w:left w:val="single" w:sz="2" w:space="0" w:color="000000"/>
            </w:tcBorders>
          </w:tcPr>
          <w:p w14:paraId="02DE40A4" w14:textId="77777777" w:rsidR="00977FE2" w:rsidRDefault="00977FE2">
            <w:pPr>
              <w:ind w:firstLine="709"/>
              <w:jc w:val="both"/>
              <w:rPr>
                <w:sz w:val="24"/>
                <w:szCs w:val="24"/>
              </w:rPr>
            </w:pPr>
          </w:p>
        </w:tc>
        <w:tc>
          <w:tcPr>
            <w:tcW w:w="442" w:type="dxa"/>
          </w:tcPr>
          <w:p w14:paraId="2362772C" w14:textId="77777777" w:rsidR="00977FE2" w:rsidRDefault="00977FE2">
            <w:pPr>
              <w:ind w:firstLine="709"/>
              <w:jc w:val="both"/>
              <w:rPr>
                <w:sz w:val="24"/>
                <w:szCs w:val="24"/>
              </w:rPr>
            </w:pPr>
          </w:p>
        </w:tc>
        <w:tc>
          <w:tcPr>
            <w:tcW w:w="1360" w:type="dxa"/>
            <w:tcBorders>
              <w:right w:val="single" w:sz="2" w:space="0" w:color="000000"/>
            </w:tcBorders>
          </w:tcPr>
          <w:p w14:paraId="1382912E"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1308530D"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4166DC2F" w14:textId="77777777" w:rsidR="00977FE2" w:rsidRDefault="00977FE2">
            <w:pPr>
              <w:ind w:firstLine="709"/>
              <w:jc w:val="both"/>
              <w:rPr>
                <w:sz w:val="24"/>
                <w:szCs w:val="24"/>
              </w:rPr>
            </w:pPr>
          </w:p>
        </w:tc>
      </w:tr>
      <w:tr w:rsidR="00977FE2" w14:paraId="0A5D4468" w14:textId="77777777">
        <w:trPr>
          <w:trHeight w:hRule="exact" w:val="230"/>
        </w:trPr>
        <w:tc>
          <w:tcPr>
            <w:tcW w:w="1176" w:type="dxa"/>
            <w:vMerge/>
            <w:tcBorders>
              <w:top w:val="none" w:sz="4" w:space="0" w:color="000000"/>
            </w:tcBorders>
          </w:tcPr>
          <w:p w14:paraId="541A0B0C" w14:textId="77777777" w:rsidR="00977FE2" w:rsidRDefault="00977FE2">
            <w:pPr>
              <w:ind w:firstLine="709"/>
              <w:jc w:val="both"/>
              <w:rPr>
                <w:sz w:val="24"/>
                <w:szCs w:val="24"/>
              </w:rPr>
            </w:pPr>
          </w:p>
        </w:tc>
        <w:tc>
          <w:tcPr>
            <w:tcW w:w="295" w:type="dxa"/>
            <w:vMerge/>
            <w:tcBorders>
              <w:top w:val="none" w:sz="4" w:space="0" w:color="000000"/>
            </w:tcBorders>
          </w:tcPr>
          <w:p w14:paraId="0626BE27" w14:textId="77777777" w:rsidR="00977FE2" w:rsidRDefault="00977FE2">
            <w:pPr>
              <w:ind w:firstLine="709"/>
              <w:jc w:val="both"/>
              <w:rPr>
                <w:sz w:val="24"/>
                <w:szCs w:val="24"/>
              </w:rPr>
            </w:pPr>
          </w:p>
        </w:tc>
        <w:tc>
          <w:tcPr>
            <w:tcW w:w="797" w:type="dxa"/>
            <w:vMerge/>
            <w:tcBorders>
              <w:top w:val="none" w:sz="4" w:space="0" w:color="000000"/>
              <w:right w:val="single" w:sz="2" w:space="0" w:color="000000"/>
            </w:tcBorders>
          </w:tcPr>
          <w:p w14:paraId="17599C23" w14:textId="77777777" w:rsidR="00977FE2" w:rsidRDefault="00977FE2">
            <w:pPr>
              <w:ind w:firstLine="709"/>
              <w:jc w:val="both"/>
              <w:rPr>
                <w:sz w:val="24"/>
                <w:szCs w:val="24"/>
              </w:rPr>
            </w:pPr>
          </w:p>
        </w:tc>
        <w:tc>
          <w:tcPr>
            <w:tcW w:w="426" w:type="dxa"/>
            <w:vMerge/>
            <w:tcBorders>
              <w:top w:val="none" w:sz="4" w:space="0" w:color="000000"/>
              <w:left w:val="single" w:sz="2" w:space="0" w:color="000000"/>
              <w:right w:val="single" w:sz="2" w:space="0" w:color="000000"/>
            </w:tcBorders>
          </w:tcPr>
          <w:p w14:paraId="63C7A681" w14:textId="77777777" w:rsidR="00977FE2" w:rsidRDefault="00977FE2">
            <w:pPr>
              <w:ind w:firstLine="709"/>
              <w:jc w:val="both"/>
              <w:rPr>
                <w:sz w:val="24"/>
                <w:szCs w:val="24"/>
              </w:rPr>
            </w:pPr>
          </w:p>
        </w:tc>
        <w:tc>
          <w:tcPr>
            <w:tcW w:w="567" w:type="dxa"/>
            <w:vMerge/>
            <w:tcBorders>
              <w:top w:val="none" w:sz="4" w:space="0" w:color="000000"/>
              <w:left w:val="single" w:sz="2" w:space="0" w:color="000000"/>
              <w:right w:val="single" w:sz="2" w:space="0" w:color="000000"/>
            </w:tcBorders>
          </w:tcPr>
          <w:p w14:paraId="7D4BA11D" w14:textId="77777777" w:rsidR="00977FE2" w:rsidRDefault="00977FE2">
            <w:pPr>
              <w:ind w:firstLine="709"/>
              <w:jc w:val="both"/>
              <w:rPr>
                <w:sz w:val="24"/>
                <w:szCs w:val="24"/>
              </w:rPr>
            </w:pPr>
          </w:p>
        </w:tc>
        <w:tc>
          <w:tcPr>
            <w:tcW w:w="850" w:type="dxa"/>
            <w:vMerge/>
            <w:tcBorders>
              <w:top w:val="none" w:sz="4" w:space="0" w:color="000000"/>
              <w:left w:val="single" w:sz="2" w:space="0" w:color="000000"/>
              <w:right w:val="single" w:sz="2" w:space="0" w:color="000000"/>
            </w:tcBorders>
          </w:tcPr>
          <w:p w14:paraId="5970D835" w14:textId="77777777" w:rsidR="00977FE2" w:rsidRDefault="00977FE2">
            <w:pPr>
              <w:ind w:firstLine="709"/>
              <w:jc w:val="both"/>
              <w:rPr>
                <w:sz w:val="24"/>
                <w:szCs w:val="24"/>
              </w:rPr>
            </w:pPr>
          </w:p>
        </w:tc>
        <w:tc>
          <w:tcPr>
            <w:tcW w:w="851" w:type="dxa"/>
            <w:vMerge/>
            <w:tcBorders>
              <w:top w:val="none" w:sz="4" w:space="0" w:color="000000"/>
              <w:left w:val="single" w:sz="2" w:space="0" w:color="000000"/>
              <w:right w:val="single" w:sz="2" w:space="0" w:color="000000"/>
            </w:tcBorders>
          </w:tcPr>
          <w:p w14:paraId="59236110" w14:textId="77777777" w:rsidR="00977FE2" w:rsidRDefault="00977FE2">
            <w:pPr>
              <w:ind w:firstLine="709"/>
              <w:jc w:val="both"/>
              <w:rPr>
                <w:sz w:val="24"/>
                <w:szCs w:val="24"/>
              </w:rPr>
            </w:pPr>
          </w:p>
        </w:tc>
        <w:tc>
          <w:tcPr>
            <w:tcW w:w="567" w:type="dxa"/>
            <w:vMerge/>
            <w:tcBorders>
              <w:top w:val="none" w:sz="4" w:space="0" w:color="000000"/>
              <w:left w:val="single" w:sz="2" w:space="0" w:color="000000"/>
              <w:right w:val="single" w:sz="2" w:space="0" w:color="000000"/>
            </w:tcBorders>
          </w:tcPr>
          <w:p w14:paraId="3D4F8DA9" w14:textId="77777777" w:rsidR="00977FE2" w:rsidRDefault="00977FE2">
            <w:pPr>
              <w:ind w:firstLine="709"/>
              <w:jc w:val="both"/>
              <w:rPr>
                <w:sz w:val="24"/>
                <w:szCs w:val="24"/>
              </w:rPr>
            </w:pPr>
          </w:p>
        </w:tc>
        <w:tc>
          <w:tcPr>
            <w:tcW w:w="708" w:type="dxa"/>
            <w:vMerge/>
            <w:tcBorders>
              <w:top w:val="none" w:sz="4" w:space="0" w:color="000000"/>
              <w:left w:val="single" w:sz="2" w:space="0" w:color="000000"/>
            </w:tcBorders>
          </w:tcPr>
          <w:p w14:paraId="2FFA66FC" w14:textId="77777777" w:rsidR="00977FE2" w:rsidRDefault="00977FE2">
            <w:pPr>
              <w:ind w:firstLine="709"/>
              <w:jc w:val="both"/>
              <w:rPr>
                <w:sz w:val="24"/>
                <w:szCs w:val="24"/>
              </w:rPr>
            </w:pPr>
          </w:p>
        </w:tc>
        <w:tc>
          <w:tcPr>
            <w:tcW w:w="709" w:type="dxa"/>
            <w:tcBorders>
              <w:right w:val="single" w:sz="2" w:space="0" w:color="000000"/>
            </w:tcBorders>
          </w:tcPr>
          <w:p w14:paraId="344D9C2D" w14:textId="77777777" w:rsidR="00977FE2" w:rsidRDefault="00977FE2">
            <w:pPr>
              <w:ind w:firstLine="709"/>
              <w:jc w:val="both"/>
              <w:rPr>
                <w:sz w:val="24"/>
                <w:szCs w:val="24"/>
              </w:rPr>
            </w:pPr>
          </w:p>
        </w:tc>
        <w:tc>
          <w:tcPr>
            <w:tcW w:w="853" w:type="dxa"/>
            <w:tcBorders>
              <w:left w:val="single" w:sz="2" w:space="0" w:color="000000"/>
              <w:right w:val="single" w:sz="2" w:space="0" w:color="000000"/>
            </w:tcBorders>
          </w:tcPr>
          <w:p w14:paraId="206D40E4" w14:textId="77777777" w:rsidR="00977FE2" w:rsidRDefault="00977FE2">
            <w:pPr>
              <w:ind w:firstLine="709"/>
              <w:jc w:val="both"/>
              <w:rPr>
                <w:sz w:val="24"/>
                <w:szCs w:val="24"/>
              </w:rPr>
            </w:pPr>
          </w:p>
        </w:tc>
        <w:tc>
          <w:tcPr>
            <w:tcW w:w="589" w:type="dxa"/>
            <w:tcBorders>
              <w:left w:val="single" w:sz="2" w:space="0" w:color="000000"/>
              <w:right w:val="single" w:sz="2" w:space="0" w:color="000000"/>
            </w:tcBorders>
          </w:tcPr>
          <w:p w14:paraId="1A5F3CCD" w14:textId="77777777" w:rsidR="00977FE2" w:rsidRDefault="00977FE2">
            <w:pPr>
              <w:ind w:firstLine="709"/>
              <w:jc w:val="both"/>
              <w:rPr>
                <w:sz w:val="24"/>
                <w:szCs w:val="24"/>
              </w:rPr>
            </w:pPr>
          </w:p>
        </w:tc>
        <w:tc>
          <w:tcPr>
            <w:tcW w:w="736" w:type="dxa"/>
            <w:tcBorders>
              <w:left w:val="single" w:sz="2" w:space="0" w:color="000000"/>
              <w:right w:val="single" w:sz="2" w:space="0" w:color="000000"/>
            </w:tcBorders>
          </w:tcPr>
          <w:p w14:paraId="52AC535F" w14:textId="77777777" w:rsidR="00977FE2" w:rsidRDefault="00977FE2">
            <w:pPr>
              <w:ind w:firstLine="709"/>
              <w:jc w:val="both"/>
              <w:rPr>
                <w:sz w:val="24"/>
                <w:szCs w:val="24"/>
              </w:rPr>
            </w:pPr>
          </w:p>
        </w:tc>
        <w:tc>
          <w:tcPr>
            <w:tcW w:w="678" w:type="dxa"/>
            <w:tcBorders>
              <w:left w:val="single" w:sz="2" w:space="0" w:color="000000"/>
              <w:right w:val="single" w:sz="2" w:space="0" w:color="000000"/>
            </w:tcBorders>
          </w:tcPr>
          <w:p w14:paraId="3807479E" w14:textId="77777777" w:rsidR="00977FE2" w:rsidRDefault="00977FE2">
            <w:pPr>
              <w:ind w:firstLine="709"/>
              <w:jc w:val="both"/>
              <w:rPr>
                <w:sz w:val="24"/>
                <w:szCs w:val="24"/>
              </w:rPr>
            </w:pPr>
          </w:p>
        </w:tc>
        <w:tc>
          <w:tcPr>
            <w:tcW w:w="513" w:type="dxa"/>
            <w:tcBorders>
              <w:left w:val="single" w:sz="2" w:space="0" w:color="000000"/>
              <w:right w:val="single" w:sz="2" w:space="0" w:color="000000"/>
            </w:tcBorders>
          </w:tcPr>
          <w:p w14:paraId="0A5345A7" w14:textId="77777777" w:rsidR="00977FE2" w:rsidRDefault="00977FE2">
            <w:pPr>
              <w:ind w:firstLine="709"/>
              <w:jc w:val="both"/>
              <w:rPr>
                <w:sz w:val="24"/>
                <w:szCs w:val="24"/>
              </w:rPr>
            </w:pPr>
          </w:p>
        </w:tc>
        <w:tc>
          <w:tcPr>
            <w:tcW w:w="527" w:type="dxa"/>
            <w:tcBorders>
              <w:left w:val="single" w:sz="2" w:space="0" w:color="000000"/>
              <w:right w:val="single" w:sz="2" w:space="0" w:color="000000"/>
            </w:tcBorders>
          </w:tcPr>
          <w:p w14:paraId="37A3D58F" w14:textId="77777777" w:rsidR="00977FE2" w:rsidRDefault="00977FE2">
            <w:pPr>
              <w:ind w:firstLine="709"/>
              <w:jc w:val="both"/>
              <w:rPr>
                <w:sz w:val="24"/>
                <w:szCs w:val="24"/>
              </w:rPr>
            </w:pPr>
          </w:p>
        </w:tc>
        <w:tc>
          <w:tcPr>
            <w:tcW w:w="453" w:type="dxa"/>
            <w:tcBorders>
              <w:left w:val="single" w:sz="2" w:space="0" w:color="000000"/>
            </w:tcBorders>
          </w:tcPr>
          <w:p w14:paraId="2344AA24" w14:textId="77777777" w:rsidR="00977FE2" w:rsidRDefault="00977FE2">
            <w:pPr>
              <w:ind w:firstLine="709"/>
              <w:jc w:val="both"/>
              <w:rPr>
                <w:sz w:val="24"/>
                <w:szCs w:val="24"/>
              </w:rPr>
            </w:pPr>
          </w:p>
        </w:tc>
        <w:tc>
          <w:tcPr>
            <w:tcW w:w="442" w:type="dxa"/>
            <w:tcBorders>
              <w:right w:val="single" w:sz="2" w:space="0" w:color="000000"/>
            </w:tcBorders>
          </w:tcPr>
          <w:p w14:paraId="1C3FDCBB" w14:textId="77777777" w:rsidR="00977FE2" w:rsidRDefault="00977FE2">
            <w:pPr>
              <w:ind w:firstLine="709"/>
              <w:jc w:val="both"/>
              <w:rPr>
                <w:sz w:val="24"/>
                <w:szCs w:val="24"/>
              </w:rPr>
            </w:pPr>
          </w:p>
        </w:tc>
        <w:tc>
          <w:tcPr>
            <w:tcW w:w="1360" w:type="dxa"/>
            <w:tcBorders>
              <w:left w:val="single" w:sz="2" w:space="0" w:color="000000"/>
              <w:right w:val="single" w:sz="2" w:space="0" w:color="000000"/>
            </w:tcBorders>
          </w:tcPr>
          <w:p w14:paraId="5903A782"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7C3DFB31" w14:textId="77777777" w:rsidR="00977FE2" w:rsidRDefault="00977FE2">
            <w:pPr>
              <w:ind w:firstLine="709"/>
              <w:jc w:val="both"/>
              <w:rPr>
                <w:sz w:val="24"/>
                <w:szCs w:val="24"/>
              </w:rPr>
            </w:pPr>
          </w:p>
        </w:tc>
        <w:tc>
          <w:tcPr>
            <w:tcW w:w="1177" w:type="dxa"/>
            <w:tcBorders>
              <w:left w:val="single" w:sz="2" w:space="0" w:color="000000"/>
              <w:right w:val="single" w:sz="2" w:space="0" w:color="000000"/>
            </w:tcBorders>
          </w:tcPr>
          <w:p w14:paraId="70DA8640" w14:textId="77777777" w:rsidR="00977FE2" w:rsidRDefault="00977FE2">
            <w:pPr>
              <w:ind w:firstLine="709"/>
              <w:jc w:val="both"/>
              <w:rPr>
                <w:sz w:val="24"/>
                <w:szCs w:val="24"/>
              </w:rPr>
            </w:pPr>
          </w:p>
        </w:tc>
      </w:tr>
    </w:tbl>
    <w:p w14:paraId="371606B3" w14:textId="77777777" w:rsidR="00977FE2" w:rsidRDefault="00977FE2">
      <w:pPr>
        <w:pStyle w:val="af4"/>
        <w:spacing w:before="69" w:line="276" w:lineRule="auto"/>
      </w:pPr>
    </w:p>
    <w:sectPr w:rsidR="00977FE2" w:rsidSect="006E3FCD">
      <w:pgSz w:w="16840" w:h="11910" w:orient="landscape"/>
      <w:pgMar w:top="426"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0035F" w14:textId="77777777" w:rsidR="003410D0" w:rsidRDefault="003410D0">
      <w:r>
        <w:separator/>
      </w:r>
    </w:p>
  </w:endnote>
  <w:endnote w:type="continuationSeparator" w:id="0">
    <w:p w14:paraId="6EE63343" w14:textId="77777777" w:rsidR="003410D0" w:rsidRDefault="003410D0">
      <w:r>
        <w:continuationSeparator/>
      </w:r>
    </w:p>
  </w:endnote>
  <w:endnote w:type="continuationNotice" w:id="1">
    <w:p w14:paraId="70A39BC7" w14:textId="77777777" w:rsidR="003410D0" w:rsidRDefault="003410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51384"/>
      <w:docPartObj>
        <w:docPartGallery w:val="Page Numbers (Bottom of Page)"/>
        <w:docPartUnique/>
      </w:docPartObj>
    </w:sdtPr>
    <w:sdtEndPr/>
    <w:sdtContent>
      <w:p w14:paraId="630BCE5A" w14:textId="77777777" w:rsidR="002B6443" w:rsidRDefault="002B6443">
        <w:pPr>
          <w:pStyle w:val="af8"/>
          <w:jc w:val="right"/>
        </w:pPr>
        <w:r>
          <w:fldChar w:fldCharType="begin"/>
        </w:r>
        <w:r>
          <w:instrText>PAGE   \* MERGEFORMAT</w:instrText>
        </w:r>
        <w:r>
          <w:fldChar w:fldCharType="separate"/>
        </w:r>
        <w:r w:rsidR="00C222D6">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52DE92" w14:textId="77777777" w:rsidR="003410D0" w:rsidRDefault="003410D0">
      <w:r>
        <w:separator/>
      </w:r>
    </w:p>
  </w:footnote>
  <w:footnote w:type="continuationSeparator" w:id="0">
    <w:p w14:paraId="7155C9CC" w14:textId="77777777" w:rsidR="003410D0" w:rsidRDefault="003410D0">
      <w:r>
        <w:continuationSeparator/>
      </w:r>
    </w:p>
  </w:footnote>
  <w:footnote w:type="continuationNotice" w:id="1">
    <w:p w14:paraId="3661F78A" w14:textId="77777777" w:rsidR="003410D0" w:rsidRDefault="003410D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72FC"/>
    <w:multiLevelType w:val="multilevel"/>
    <w:tmpl w:val="8CBC9F70"/>
    <w:lvl w:ilvl="0">
      <w:start w:val="4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DC358E"/>
    <w:multiLevelType w:val="hybridMultilevel"/>
    <w:tmpl w:val="77742336"/>
    <w:lvl w:ilvl="0" w:tplc="5302F1D4">
      <w:start w:val="1"/>
      <w:numFmt w:val="bullet"/>
      <w:lvlText w:val="-"/>
      <w:lvlJc w:val="left"/>
      <w:pPr>
        <w:ind w:left="372" w:hanging="354"/>
      </w:pPr>
      <w:rPr>
        <w:rFonts w:ascii="Times New Roman" w:eastAsia="Times New Roman" w:hAnsi="Times New Roman" w:cs="Times New Roman" w:hint="default"/>
        <w:spacing w:val="0"/>
        <w:lang w:val="ru-RU" w:eastAsia="en-US" w:bidi="ar-SA"/>
      </w:rPr>
    </w:lvl>
    <w:lvl w:ilvl="1" w:tplc="EB62C990">
      <w:start w:val="1"/>
      <w:numFmt w:val="bullet"/>
      <w:lvlText w:val="•"/>
      <w:lvlJc w:val="left"/>
      <w:pPr>
        <w:ind w:left="1426" w:hanging="354"/>
      </w:pPr>
      <w:rPr>
        <w:rFonts w:hint="default"/>
        <w:lang w:val="ru-RU" w:eastAsia="en-US" w:bidi="ar-SA"/>
      </w:rPr>
    </w:lvl>
    <w:lvl w:ilvl="2" w:tplc="391EA062">
      <w:start w:val="1"/>
      <w:numFmt w:val="bullet"/>
      <w:lvlText w:val="•"/>
      <w:lvlJc w:val="left"/>
      <w:pPr>
        <w:ind w:left="2472" w:hanging="354"/>
      </w:pPr>
      <w:rPr>
        <w:rFonts w:hint="default"/>
        <w:lang w:val="ru-RU" w:eastAsia="en-US" w:bidi="ar-SA"/>
      </w:rPr>
    </w:lvl>
    <w:lvl w:ilvl="3" w:tplc="4C7E1328">
      <w:start w:val="1"/>
      <w:numFmt w:val="bullet"/>
      <w:lvlText w:val="•"/>
      <w:lvlJc w:val="left"/>
      <w:pPr>
        <w:ind w:left="3518" w:hanging="354"/>
      </w:pPr>
      <w:rPr>
        <w:rFonts w:hint="default"/>
        <w:lang w:val="ru-RU" w:eastAsia="en-US" w:bidi="ar-SA"/>
      </w:rPr>
    </w:lvl>
    <w:lvl w:ilvl="4" w:tplc="2CF63E32">
      <w:start w:val="1"/>
      <w:numFmt w:val="bullet"/>
      <w:lvlText w:val="•"/>
      <w:lvlJc w:val="left"/>
      <w:pPr>
        <w:ind w:left="4564" w:hanging="354"/>
      </w:pPr>
      <w:rPr>
        <w:rFonts w:hint="default"/>
        <w:lang w:val="ru-RU" w:eastAsia="en-US" w:bidi="ar-SA"/>
      </w:rPr>
    </w:lvl>
    <w:lvl w:ilvl="5" w:tplc="8B20CCBC">
      <w:start w:val="1"/>
      <w:numFmt w:val="bullet"/>
      <w:lvlText w:val="•"/>
      <w:lvlJc w:val="left"/>
      <w:pPr>
        <w:ind w:left="5610" w:hanging="354"/>
      </w:pPr>
      <w:rPr>
        <w:rFonts w:hint="default"/>
        <w:lang w:val="ru-RU" w:eastAsia="en-US" w:bidi="ar-SA"/>
      </w:rPr>
    </w:lvl>
    <w:lvl w:ilvl="6" w:tplc="E612D27C">
      <w:start w:val="1"/>
      <w:numFmt w:val="bullet"/>
      <w:lvlText w:val="•"/>
      <w:lvlJc w:val="left"/>
      <w:pPr>
        <w:ind w:left="6656" w:hanging="354"/>
      </w:pPr>
      <w:rPr>
        <w:rFonts w:hint="default"/>
        <w:lang w:val="ru-RU" w:eastAsia="en-US" w:bidi="ar-SA"/>
      </w:rPr>
    </w:lvl>
    <w:lvl w:ilvl="7" w:tplc="5580A4AA">
      <w:start w:val="1"/>
      <w:numFmt w:val="bullet"/>
      <w:lvlText w:val="•"/>
      <w:lvlJc w:val="left"/>
      <w:pPr>
        <w:ind w:left="7703" w:hanging="354"/>
      </w:pPr>
      <w:rPr>
        <w:rFonts w:hint="default"/>
        <w:lang w:val="ru-RU" w:eastAsia="en-US" w:bidi="ar-SA"/>
      </w:rPr>
    </w:lvl>
    <w:lvl w:ilvl="8" w:tplc="B32AC77C">
      <w:start w:val="1"/>
      <w:numFmt w:val="bullet"/>
      <w:lvlText w:val="•"/>
      <w:lvlJc w:val="left"/>
      <w:pPr>
        <w:ind w:left="8749" w:hanging="354"/>
      </w:pPr>
      <w:rPr>
        <w:rFonts w:hint="default"/>
        <w:lang w:val="ru-RU" w:eastAsia="en-US" w:bidi="ar-SA"/>
      </w:rPr>
    </w:lvl>
  </w:abstractNum>
  <w:abstractNum w:abstractNumId="2" w15:restartNumberingAfterBreak="0">
    <w:nsid w:val="0147309E"/>
    <w:multiLevelType w:val="hybridMultilevel"/>
    <w:tmpl w:val="9D0E8EF4"/>
    <w:lvl w:ilvl="0" w:tplc="A2C2871E">
      <w:start w:val="1"/>
      <w:numFmt w:val="decimal"/>
      <w:lvlText w:val="%1)"/>
      <w:lvlJc w:val="left"/>
      <w:pPr>
        <w:ind w:left="431" w:hanging="361"/>
      </w:pPr>
      <w:rPr>
        <w:rFonts w:hint="default"/>
        <w:spacing w:val="0"/>
        <w:lang w:val="ru-RU" w:eastAsia="en-US" w:bidi="ar-SA"/>
      </w:rPr>
    </w:lvl>
    <w:lvl w:ilvl="1" w:tplc="14DC7B3E">
      <w:start w:val="1"/>
      <w:numFmt w:val="bullet"/>
      <w:lvlText w:val="•"/>
      <w:lvlJc w:val="left"/>
      <w:pPr>
        <w:ind w:left="1480" w:hanging="361"/>
      </w:pPr>
      <w:rPr>
        <w:rFonts w:hint="default"/>
        <w:lang w:val="ru-RU" w:eastAsia="en-US" w:bidi="ar-SA"/>
      </w:rPr>
    </w:lvl>
    <w:lvl w:ilvl="2" w:tplc="5776CFEA">
      <w:start w:val="1"/>
      <w:numFmt w:val="bullet"/>
      <w:lvlText w:val="•"/>
      <w:lvlJc w:val="left"/>
      <w:pPr>
        <w:ind w:left="2520" w:hanging="361"/>
      </w:pPr>
      <w:rPr>
        <w:rFonts w:hint="default"/>
        <w:lang w:val="ru-RU" w:eastAsia="en-US" w:bidi="ar-SA"/>
      </w:rPr>
    </w:lvl>
    <w:lvl w:ilvl="3" w:tplc="F4063424">
      <w:start w:val="1"/>
      <w:numFmt w:val="bullet"/>
      <w:lvlText w:val="•"/>
      <w:lvlJc w:val="left"/>
      <w:pPr>
        <w:ind w:left="3560" w:hanging="361"/>
      </w:pPr>
      <w:rPr>
        <w:rFonts w:hint="default"/>
        <w:lang w:val="ru-RU" w:eastAsia="en-US" w:bidi="ar-SA"/>
      </w:rPr>
    </w:lvl>
    <w:lvl w:ilvl="4" w:tplc="90687918">
      <w:start w:val="1"/>
      <w:numFmt w:val="bullet"/>
      <w:lvlText w:val="•"/>
      <w:lvlJc w:val="left"/>
      <w:pPr>
        <w:ind w:left="4600" w:hanging="361"/>
      </w:pPr>
      <w:rPr>
        <w:rFonts w:hint="default"/>
        <w:lang w:val="ru-RU" w:eastAsia="en-US" w:bidi="ar-SA"/>
      </w:rPr>
    </w:lvl>
    <w:lvl w:ilvl="5" w:tplc="F93C03E4">
      <w:start w:val="1"/>
      <w:numFmt w:val="bullet"/>
      <w:lvlText w:val="•"/>
      <w:lvlJc w:val="left"/>
      <w:pPr>
        <w:ind w:left="5640" w:hanging="361"/>
      </w:pPr>
      <w:rPr>
        <w:rFonts w:hint="default"/>
        <w:lang w:val="ru-RU" w:eastAsia="en-US" w:bidi="ar-SA"/>
      </w:rPr>
    </w:lvl>
    <w:lvl w:ilvl="6" w:tplc="AC8C042A">
      <w:start w:val="1"/>
      <w:numFmt w:val="bullet"/>
      <w:lvlText w:val="•"/>
      <w:lvlJc w:val="left"/>
      <w:pPr>
        <w:ind w:left="6680" w:hanging="361"/>
      </w:pPr>
      <w:rPr>
        <w:rFonts w:hint="default"/>
        <w:lang w:val="ru-RU" w:eastAsia="en-US" w:bidi="ar-SA"/>
      </w:rPr>
    </w:lvl>
    <w:lvl w:ilvl="7" w:tplc="214CAC28">
      <w:start w:val="1"/>
      <w:numFmt w:val="bullet"/>
      <w:lvlText w:val="•"/>
      <w:lvlJc w:val="left"/>
      <w:pPr>
        <w:ind w:left="7721" w:hanging="361"/>
      </w:pPr>
      <w:rPr>
        <w:rFonts w:hint="default"/>
        <w:lang w:val="ru-RU" w:eastAsia="en-US" w:bidi="ar-SA"/>
      </w:rPr>
    </w:lvl>
    <w:lvl w:ilvl="8" w:tplc="FDF06B2C">
      <w:start w:val="1"/>
      <w:numFmt w:val="bullet"/>
      <w:lvlText w:val="•"/>
      <w:lvlJc w:val="left"/>
      <w:pPr>
        <w:ind w:left="8761" w:hanging="361"/>
      </w:pPr>
      <w:rPr>
        <w:rFonts w:hint="default"/>
        <w:lang w:val="ru-RU" w:eastAsia="en-US" w:bidi="ar-SA"/>
      </w:rPr>
    </w:lvl>
  </w:abstractNum>
  <w:abstractNum w:abstractNumId="3" w15:restartNumberingAfterBreak="0">
    <w:nsid w:val="042C3AC1"/>
    <w:multiLevelType w:val="hybridMultilevel"/>
    <w:tmpl w:val="69B4914E"/>
    <w:lvl w:ilvl="0" w:tplc="F47A84CA">
      <w:start w:val="1"/>
      <w:numFmt w:val="decimal"/>
      <w:lvlText w:val="%1."/>
      <w:lvlJc w:val="left"/>
      <w:pPr>
        <w:ind w:left="1516" w:hanging="428"/>
        <w:jc w:val="right"/>
      </w:pPr>
      <w:rPr>
        <w:rFonts w:hint="default"/>
        <w:spacing w:val="0"/>
        <w:lang w:val="ru-RU" w:eastAsia="en-US" w:bidi="ar-SA"/>
      </w:rPr>
    </w:lvl>
    <w:lvl w:ilvl="1" w:tplc="DDBCEE98">
      <w:start w:val="1"/>
      <w:numFmt w:val="bullet"/>
      <w:lvlText w:val="•"/>
      <w:lvlJc w:val="left"/>
      <w:pPr>
        <w:ind w:left="2452" w:hanging="428"/>
      </w:pPr>
      <w:rPr>
        <w:rFonts w:hint="default"/>
        <w:lang w:val="ru-RU" w:eastAsia="en-US" w:bidi="ar-SA"/>
      </w:rPr>
    </w:lvl>
    <w:lvl w:ilvl="2" w:tplc="C81C7398">
      <w:start w:val="1"/>
      <w:numFmt w:val="bullet"/>
      <w:lvlText w:val="•"/>
      <w:lvlJc w:val="left"/>
      <w:pPr>
        <w:ind w:left="3384" w:hanging="428"/>
      </w:pPr>
      <w:rPr>
        <w:rFonts w:hint="default"/>
        <w:lang w:val="ru-RU" w:eastAsia="en-US" w:bidi="ar-SA"/>
      </w:rPr>
    </w:lvl>
    <w:lvl w:ilvl="3" w:tplc="1CAC528A">
      <w:start w:val="1"/>
      <w:numFmt w:val="bullet"/>
      <w:lvlText w:val="•"/>
      <w:lvlJc w:val="left"/>
      <w:pPr>
        <w:ind w:left="4316" w:hanging="428"/>
      </w:pPr>
      <w:rPr>
        <w:rFonts w:hint="default"/>
        <w:lang w:val="ru-RU" w:eastAsia="en-US" w:bidi="ar-SA"/>
      </w:rPr>
    </w:lvl>
    <w:lvl w:ilvl="4" w:tplc="D5967BAA">
      <w:start w:val="1"/>
      <w:numFmt w:val="bullet"/>
      <w:lvlText w:val="•"/>
      <w:lvlJc w:val="left"/>
      <w:pPr>
        <w:ind w:left="5248" w:hanging="428"/>
      </w:pPr>
      <w:rPr>
        <w:rFonts w:hint="default"/>
        <w:lang w:val="ru-RU" w:eastAsia="en-US" w:bidi="ar-SA"/>
      </w:rPr>
    </w:lvl>
    <w:lvl w:ilvl="5" w:tplc="BFC472A4">
      <w:start w:val="1"/>
      <w:numFmt w:val="bullet"/>
      <w:lvlText w:val="•"/>
      <w:lvlJc w:val="left"/>
      <w:pPr>
        <w:ind w:left="6180" w:hanging="428"/>
      </w:pPr>
      <w:rPr>
        <w:rFonts w:hint="default"/>
        <w:lang w:val="ru-RU" w:eastAsia="en-US" w:bidi="ar-SA"/>
      </w:rPr>
    </w:lvl>
    <w:lvl w:ilvl="6" w:tplc="8934357A">
      <w:start w:val="1"/>
      <w:numFmt w:val="bullet"/>
      <w:lvlText w:val="•"/>
      <w:lvlJc w:val="left"/>
      <w:pPr>
        <w:ind w:left="7112" w:hanging="428"/>
      </w:pPr>
      <w:rPr>
        <w:rFonts w:hint="default"/>
        <w:lang w:val="ru-RU" w:eastAsia="en-US" w:bidi="ar-SA"/>
      </w:rPr>
    </w:lvl>
    <w:lvl w:ilvl="7" w:tplc="034031BE">
      <w:start w:val="1"/>
      <w:numFmt w:val="bullet"/>
      <w:lvlText w:val="•"/>
      <w:lvlJc w:val="left"/>
      <w:pPr>
        <w:ind w:left="8045" w:hanging="428"/>
      </w:pPr>
      <w:rPr>
        <w:rFonts w:hint="default"/>
        <w:lang w:val="ru-RU" w:eastAsia="en-US" w:bidi="ar-SA"/>
      </w:rPr>
    </w:lvl>
    <w:lvl w:ilvl="8" w:tplc="B80068B8">
      <w:start w:val="1"/>
      <w:numFmt w:val="bullet"/>
      <w:lvlText w:val="•"/>
      <w:lvlJc w:val="left"/>
      <w:pPr>
        <w:ind w:left="8977" w:hanging="428"/>
      </w:pPr>
      <w:rPr>
        <w:rFonts w:hint="default"/>
        <w:lang w:val="ru-RU" w:eastAsia="en-US" w:bidi="ar-SA"/>
      </w:rPr>
    </w:lvl>
  </w:abstractNum>
  <w:abstractNum w:abstractNumId="4" w15:restartNumberingAfterBreak="0">
    <w:nsid w:val="04B11A02"/>
    <w:multiLevelType w:val="hybridMultilevel"/>
    <w:tmpl w:val="E41E065A"/>
    <w:lvl w:ilvl="0" w:tplc="EADA333E">
      <w:start w:val="1"/>
      <w:numFmt w:val="decimal"/>
      <w:lvlText w:val="%1."/>
      <w:lvlJc w:val="left"/>
      <w:pPr>
        <w:ind w:left="928" w:hanging="360"/>
      </w:pPr>
    </w:lvl>
    <w:lvl w:ilvl="1" w:tplc="179E6D28">
      <w:start w:val="1"/>
      <w:numFmt w:val="lowerLetter"/>
      <w:lvlText w:val="%2."/>
      <w:lvlJc w:val="left"/>
      <w:pPr>
        <w:ind w:left="2149" w:hanging="360"/>
      </w:pPr>
    </w:lvl>
    <w:lvl w:ilvl="2" w:tplc="F0360906">
      <w:start w:val="1"/>
      <w:numFmt w:val="lowerRoman"/>
      <w:lvlText w:val="%3."/>
      <w:lvlJc w:val="right"/>
      <w:pPr>
        <w:ind w:left="2869" w:hanging="180"/>
      </w:pPr>
    </w:lvl>
    <w:lvl w:ilvl="3" w:tplc="ABFC6BDE">
      <w:start w:val="1"/>
      <w:numFmt w:val="decimal"/>
      <w:lvlText w:val="%4."/>
      <w:lvlJc w:val="left"/>
      <w:pPr>
        <w:ind w:left="3589" w:hanging="360"/>
      </w:pPr>
    </w:lvl>
    <w:lvl w:ilvl="4" w:tplc="BB72997C">
      <w:start w:val="1"/>
      <w:numFmt w:val="lowerLetter"/>
      <w:lvlText w:val="%5."/>
      <w:lvlJc w:val="left"/>
      <w:pPr>
        <w:ind w:left="4309" w:hanging="360"/>
      </w:pPr>
    </w:lvl>
    <w:lvl w:ilvl="5" w:tplc="B8C0373E">
      <w:start w:val="1"/>
      <w:numFmt w:val="lowerRoman"/>
      <w:lvlText w:val="%6."/>
      <w:lvlJc w:val="right"/>
      <w:pPr>
        <w:ind w:left="5029" w:hanging="180"/>
      </w:pPr>
    </w:lvl>
    <w:lvl w:ilvl="6" w:tplc="BDE820C4">
      <w:start w:val="1"/>
      <w:numFmt w:val="decimal"/>
      <w:lvlText w:val="%7."/>
      <w:lvlJc w:val="left"/>
      <w:pPr>
        <w:ind w:left="5749" w:hanging="360"/>
      </w:pPr>
    </w:lvl>
    <w:lvl w:ilvl="7" w:tplc="447E23E4">
      <w:start w:val="1"/>
      <w:numFmt w:val="lowerLetter"/>
      <w:lvlText w:val="%8."/>
      <w:lvlJc w:val="left"/>
      <w:pPr>
        <w:ind w:left="6469" w:hanging="360"/>
      </w:pPr>
    </w:lvl>
    <w:lvl w:ilvl="8" w:tplc="5524DFB8">
      <w:start w:val="1"/>
      <w:numFmt w:val="lowerRoman"/>
      <w:lvlText w:val="%9."/>
      <w:lvlJc w:val="right"/>
      <w:pPr>
        <w:ind w:left="7189" w:hanging="180"/>
      </w:pPr>
    </w:lvl>
  </w:abstractNum>
  <w:abstractNum w:abstractNumId="5" w15:restartNumberingAfterBreak="0">
    <w:nsid w:val="04F841DC"/>
    <w:multiLevelType w:val="hybridMultilevel"/>
    <w:tmpl w:val="D1540F48"/>
    <w:lvl w:ilvl="0" w:tplc="A83EF2A8">
      <w:start w:val="1"/>
      <w:numFmt w:val="bullet"/>
      <w:lvlText w:val="-"/>
      <w:lvlJc w:val="left"/>
      <w:pPr>
        <w:ind w:left="372" w:hanging="356"/>
      </w:pPr>
      <w:rPr>
        <w:rFonts w:ascii="Times New Roman" w:eastAsia="Times New Roman" w:hAnsi="Times New Roman" w:cs="Times New Roman" w:hint="default"/>
        <w:b w:val="0"/>
        <w:bCs w:val="0"/>
        <w:i w:val="0"/>
        <w:iCs w:val="0"/>
        <w:color w:val="3B3B3B"/>
        <w:spacing w:val="0"/>
        <w:sz w:val="24"/>
        <w:szCs w:val="24"/>
        <w:lang w:val="ru-RU" w:eastAsia="en-US" w:bidi="ar-SA"/>
      </w:rPr>
    </w:lvl>
    <w:lvl w:ilvl="1" w:tplc="CBE45D86">
      <w:start w:val="1"/>
      <w:numFmt w:val="bullet"/>
      <w:lvlText w:val="•"/>
      <w:lvlJc w:val="left"/>
      <w:pPr>
        <w:ind w:left="1426" w:hanging="356"/>
      </w:pPr>
      <w:rPr>
        <w:rFonts w:hint="default"/>
        <w:lang w:val="ru-RU" w:eastAsia="en-US" w:bidi="ar-SA"/>
      </w:rPr>
    </w:lvl>
    <w:lvl w:ilvl="2" w:tplc="5352C85E">
      <w:start w:val="1"/>
      <w:numFmt w:val="bullet"/>
      <w:lvlText w:val="•"/>
      <w:lvlJc w:val="left"/>
      <w:pPr>
        <w:ind w:left="2472" w:hanging="356"/>
      </w:pPr>
      <w:rPr>
        <w:rFonts w:hint="default"/>
        <w:lang w:val="ru-RU" w:eastAsia="en-US" w:bidi="ar-SA"/>
      </w:rPr>
    </w:lvl>
    <w:lvl w:ilvl="3" w:tplc="3E442AC8">
      <w:start w:val="1"/>
      <w:numFmt w:val="bullet"/>
      <w:lvlText w:val="•"/>
      <w:lvlJc w:val="left"/>
      <w:pPr>
        <w:ind w:left="3518" w:hanging="356"/>
      </w:pPr>
      <w:rPr>
        <w:rFonts w:hint="default"/>
        <w:lang w:val="ru-RU" w:eastAsia="en-US" w:bidi="ar-SA"/>
      </w:rPr>
    </w:lvl>
    <w:lvl w:ilvl="4" w:tplc="9830E4F6">
      <w:start w:val="1"/>
      <w:numFmt w:val="bullet"/>
      <w:lvlText w:val="•"/>
      <w:lvlJc w:val="left"/>
      <w:pPr>
        <w:ind w:left="4564" w:hanging="356"/>
      </w:pPr>
      <w:rPr>
        <w:rFonts w:hint="default"/>
        <w:lang w:val="ru-RU" w:eastAsia="en-US" w:bidi="ar-SA"/>
      </w:rPr>
    </w:lvl>
    <w:lvl w:ilvl="5" w:tplc="3A2637EE">
      <w:start w:val="1"/>
      <w:numFmt w:val="bullet"/>
      <w:lvlText w:val="•"/>
      <w:lvlJc w:val="left"/>
      <w:pPr>
        <w:ind w:left="5610" w:hanging="356"/>
      </w:pPr>
      <w:rPr>
        <w:rFonts w:hint="default"/>
        <w:lang w:val="ru-RU" w:eastAsia="en-US" w:bidi="ar-SA"/>
      </w:rPr>
    </w:lvl>
    <w:lvl w:ilvl="6" w:tplc="1F6494E4">
      <w:start w:val="1"/>
      <w:numFmt w:val="bullet"/>
      <w:lvlText w:val="•"/>
      <w:lvlJc w:val="left"/>
      <w:pPr>
        <w:ind w:left="6656" w:hanging="356"/>
      </w:pPr>
      <w:rPr>
        <w:rFonts w:hint="default"/>
        <w:lang w:val="ru-RU" w:eastAsia="en-US" w:bidi="ar-SA"/>
      </w:rPr>
    </w:lvl>
    <w:lvl w:ilvl="7" w:tplc="934C6434">
      <w:start w:val="1"/>
      <w:numFmt w:val="bullet"/>
      <w:lvlText w:val="•"/>
      <w:lvlJc w:val="left"/>
      <w:pPr>
        <w:ind w:left="7703" w:hanging="356"/>
      </w:pPr>
      <w:rPr>
        <w:rFonts w:hint="default"/>
        <w:lang w:val="ru-RU" w:eastAsia="en-US" w:bidi="ar-SA"/>
      </w:rPr>
    </w:lvl>
    <w:lvl w:ilvl="8" w:tplc="84149CAE">
      <w:start w:val="1"/>
      <w:numFmt w:val="bullet"/>
      <w:lvlText w:val="•"/>
      <w:lvlJc w:val="left"/>
      <w:pPr>
        <w:ind w:left="8749" w:hanging="356"/>
      </w:pPr>
      <w:rPr>
        <w:rFonts w:hint="default"/>
        <w:lang w:val="ru-RU" w:eastAsia="en-US" w:bidi="ar-SA"/>
      </w:rPr>
    </w:lvl>
  </w:abstractNum>
  <w:abstractNum w:abstractNumId="6" w15:restartNumberingAfterBreak="0">
    <w:nsid w:val="056F1116"/>
    <w:multiLevelType w:val="multilevel"/>
    <w:tmpl w:val="432A0B38"/>
    <w:lvl w:ilvl="0">
      <w:start w:val="45"/>
      <w:numFmt w:val="decimal"/>
      <w:lvlText w:val="%1."/>
      <w:lvlJc w:val="left"/>
      <w:pPr>
        <w:ind w:left="840" w:hanging="840"/>
      </w:pPr>
      <w:rPr>
        <w:rFonts w:hint="default"/>
      </w:rPr>
    </w:lvl>
    <w:lvl w:ilvl="1">
      <w:start w:val="2"/>
      <w:numFmt w:val="decimal"/>
      <w:lvlText w:val="%1.%2."/>
      <w:lvlJc w:val="left"/>
      <w:pPr>
        <w:ind w:left="982" w:hanging="840"/>
      </w:pPr>
      <w:rPr>
        <w:rFonts w:hint="default"/>
      </w:rPr>
    </w:lvl>
    <w:lvl w:ilvl="2">
      <w:start w:val="1"/>
      <w:numFmt w:val="decimal"/>
      <w:lvlText w:val="%1.%2.%3."/>
      <w:lvlJc w:val="left"/>
      <w:pPr>
        <w:ind w:left="1124" w:hanging="840"/>
      </w:pPr>
      <w:rPr>
        <w:rFonts w:hint="default"/>
      </w:rPr>
    </w:lvl>
    <w:lvl w:ilvl="3">
      <w:start w:val="2"/>
      <w:numFmt w:val="decimal"/>
      <w:lvlText w:val="%1.%2.%3.%4."/>
      <w:lvlJc w:val="left"/>
      <w:pPr>
        <w:ind w:left="1266" w:hanging="84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05B64287"/>
    <w:multiLevelType w:val="multilevel"/>
    <w:tmpl w:val="B23E953E"/>
    <w:lvl w:ilvl="0">
      <w:start w:val="24"/>
      <w:numFmt w:val="decimal"/>
      <w:lvlText w:val="%1."/>
      <w:lvlJc w:val="left"/>
      <w:pPr>
        <w:ind w:left="1107" w:hanging="359"/>
      </w:pPr>
      <w:rPr>
        <w:rFonts w:hint="default"/>
        <w:spacing w:val="0"/>
        <w:lang w:val="ru-RU" w:eastAsia="en-US" w:bidi="ar-SA"/>
      </w:rPr>
    </w:lvl>
    <w:lvl w:ilvl="1">
      <w:start w:val="1"/>
      <w:numFmt w:val="decimal"/>
      <w:lvlText w:val="%1.%2."/>
      <w:lvlJc w:val="left"/>
      <w:pPr>
        <w:ind w:left="826" w:hanging="542"/>
      </w:pPr>
      <w:rPr>
        <w:rFonts w:hint="default"/>
        <w:b/>
        <w:spacing w:val="0"/>
        <w:lang w:val="ru-RU" w:eastAsia="en-US" w:bidi="ar-SA"/>
      </w:rPr>
    </w:lvl>
    <w:lvl w:ilvl="2">
      <w:start w:val="1"/>
      <w:numFmt w:val="decimal"/>
      <w:lvlText w:val="%3."/>
      <w:lvlJc w:val="left"/>
      <w:pPr>
        <w:ind w:left="1342" w:hanging="244"/>
      </w:pPr>
      <w:rPr>
        <w:rFonts w:hint="default"/>
        <w:spacing w:val="0"/>
        <w:lang w:val="ru-RU" w:eastAsia="en-US" w:bidi="ar-SA"/>
      </w:rPr>
    </w:lvl>
    <w:lvl w:ilvl="3">
      <w:start w:val="1"/>
      <w:numFmt w:val="bullet"/>
      <w:lvlText w:val="•"/>
      <w:lvlJc w:val="left"/>
      <w:pPr>
        <w:ind w:left="1340" w:hanging="244"/>
      </w:pPr>
      <w:rPr>
        <w:rFonts w:hint="default"/>
        <w:lang w:val="ru-RU" w:eastAsia="en-US" w:bidi="ar-SA"/>
      </w:rPr>
    </w:lvl>
    <w:lvl w:ilvl="4">
      <w:start w:val="1"/>
      <w:numFmt w:val="bullet"/>
      <w:lvlText w:val="•"/>
      <w:lvlJc w:val="left"/>
      <w:pPr>
        <w:ind w:left="2645" w:hanging="244"/>
      </w:pPr>
      <w:rPr>
        <w:rFonts w:hint="default"/>
        <w:lang w:val="ru-RU" w:eastAsia="en-US" w:bidi="ar-SA"/>
      </w:rPr>
    </w:lvl>
    <w:lvl w:ilvl="5">
      <w:start w:val="1"/>
      <w:numFmt w:val="bullet"/>
      <w:lvlText w:val="•"/>
      <w:lvlJc w:val="left"/>
      <w:pPr>
        <w:ind w:left="3951" w:hanging="244"/>
      </w:pPr>
      <w:rPr>
        <w:rFonts w:hint="default"/>
        <w:lang w:val="ru-RU" w:eastAsia="en-US" w:bidi="ar-SA"/>
      </w:rPr>
    </w:lvl>
    <w:lvl w:ilvl="6">
      <w:start w:val="1"/>
      <w:numFmt w:val="bullet"/>
      <w:lvlText w:val="•"/>
      <w:lvlJc w:val="left"/>
      <w:pPr>
        <w:ind w:left="5257" w:hanging="244"/>
      </w:pPr>
      <w:rPr>
        <w:rFonts w:hint="default"/>
        <w:lang w:val="ru-RU" w:eastAsia="en-US" w:bidi="ar-SA"/>
      </w:rPr>
    </w:lvl>
    <w:lvl w:ilvl="7">
      <w:start w:val="1"/>
      <w:numFmt w:val="bullet"/>
      <w:lvlText w:val="•"/>
      <w:lvlJc w:val="left"/>
      <w:pPr>
        <w:ind w:left="6563" w:hanging="244"/>
      </w:pPr>
      <w:rPr>
        <w:rFonts w:hint="default"/>
        <w:lang w:val="ru-RU" w:eastAsia="en-US" w:bidi="ar-SA"/>
      </w:rPr>
    </w:lvl>
    <w:lvl w:ilvl="8">
      <w:start w:val="1"/>
      <w:numFmt w:val="bullet"/>
      <w:lvlText w:val="•"/>
      <w:lvlJc w:val="left"/>
      <w:pPr>
        <w:ind w:left="7869" w:hanging="244"/>
      </w:pPr>
      <w:rPr>
        <w:rFonts w:hint="default"/>
        <w:lang w:val="ru-RU" w:eastAsia="en-US" w:bidi="ar-SA"/>
      </w:rPr>
    </w:lvl>
  </w:abstractNum>
  <w:abstractNum w:abstractNumId="8" w15:restartNumberingAfterBreak="0">
    <w:nsid w:val="067A2707"/>
    <w:multiLevelType w:val="hybridMultilevel"/>
    <w:tmpl w:val="DA90789E"/>
    <w:lvl w:ilvl="0" w:tplc="CD7CCBEE">
      <w:start w:val="1"/>
      <w:numFmt w:val="bullet"/>
      <w:lvlText w:val="-"/>
      <w:lvlJc w:val="left"/>
      <w:pPr>
        <w:ind w:left="356" w:hanging="351"/>
      </w:pPr>
      <w:rPr>
        <w:rFonts w:ascii="Times New Roman" w:eastAsia="Times New Roman" w:hAnsi="Times New Roman" w:cs="Times New Roman" w:hint="default"/>
        <w:spacing w:val="0"/>
        <w:lang w:val="ru-RU" w:eastAsia="en-US" w:bidi="ar-SA"/>
      </w:rPr>
    </w:lvl>
    <w:lvl w:ilvl="1" w:tplc="E9785EFE">
      <w:start w:val="1"/>
      <w:numFmt w:val="bullet"/>
      <w:lvlText w:val="•"/>
      <w:lvlJc w:val="left"/>
      <w:pPr>
        <w:ind w:left="1408" w:hanging="351"/>
      </w:pPr>
      <w:rPr>
        <w:rFonts w:hint="default"/>
        <w:lang w:val="ru-RU" w:eastAsia="en-US" w:bidi="ar-SA"/>
      </w:rPr>
    </w:lvl>
    <w:lvl w:ilvl="2" w:tplc="899C8B04">
      <w:start w:val="1"/>
      <w:numFmt w:val="bullet"/>
      <w:lvlText w:val="•"/>
      <w:lvlJc w:val="left"/>
      <w:pPr>
        <w:ind w:left="2456" w:hanging="351"/>
      </w:pPr>
      <w:rPr>
        <w:rFonts w:hint="default"/>
        <w:lang w:val="ru-RU" w:eastAsia="en-US" w:bidi="ar-SA"/>
      </w:rPr>
    </w:lvl>
    <w:lvl w:ilvl="3" w:tplc="B8146ED2">
      <w:start w:val="1"/>
      <w:numFmt w:val="bullet"/>
      <w:lvlText w:val="•"/>
      <w:lvlJc w:val="left"/>
      <w:pPr>
        <w:ind w:left="3504" w:hanging="351"/>
      </w:pPr>
      <w:rPr>
        <w:rFonts w:hint="default"/>
        <w:lang w:val="ru-RU" w:eastAsia="en-US" w:bidi="ar-SA"/>
      </w:rPr>
    </w:lvl>
    <w:lvl w:ilvl="4" w:tplc="D66453F6">
      <w:start w:val="1"/>
      <w:numFmt w:val="bullet"/>
      <w:lvlText w:val="•"/>
      <w:lvlJc w:val="left"/>
      <w:pPr>
        <w:ind w:left="4552" w:hanging="351"/>
      </w:pPr>
      <w:rPr>
        <w:rFonts w:hint="default"/>
        <w:lang w:val="ru-RU" w:eastAsia="en-US" w:bidi="ar-SA"/>
      </w:rPr>
    </w:lvl>
    <w:lvl w:ilvl="5" w:tplc="8778A268">
      <w:start w:val="1"/>
      <w:numFmt w:val="bullet"/>
      <w:lvlText w:val="•"/>
      <w:lvlJc w:val="left"/>
      <w:pPr>
        <w:ind w:left="5600" w:hanging="351"/>
      </w:pPr>
      <w:rPr>
        <w:rFonts w:hint="default"/>
        <w:lang w:val="ru-RU" w:eastAsia="en-US" w:bidi="ar-SA"/>
      </w:rPr>
    </w:lvl>
    <w:lvl w:ilvl="6" w:tplc="126E6740">
      <w:start w:val="1"/>
      <w:numFmt w:val="bullet"/>
      <w:lvlText w:val="•"/>
      <w:lvlJc w:val="left"/>
      <w:pPr>
        <w:ind w:left="6648" w:hanging="351"/>
      </w:pPr>
      <w:rPr>
        <w:rFonts w:hint="default"/>
        <w:lang w:val="ru-RU" w:eastAsia="en-US" w:bidi="ar-SA"/>
      </w:rPr>
    </w:lvl>
    <w:lvl w:ilvl="7" w:tplc="7E585AF6">
      <w:start w:val="1"/>
      <w:numFmt w:val="bullet"/>
      <w:lvlText w:val="•"/>
      <w:lvlJc w:val="left"/>
      <w:pPr>
        <w:ind w:left="7697" w:hanging="351"/>
      </w:pPr>
      <w:rPr>
        <w:rFonts w:hint="default"/>
        <w:lang w:val="ru-RU" w:eastAsia="en-US" w:bidi="ar-SA"/>
      </w:rPr>
    </w:lvl>
    <w:lvl w:ilvl="8" w:tplc="E18AFBF0">
      <w:start w:val="1"/>
      <w:numFmt w:val="bullet"/>
      <w:lvlText w:val="•"/>
      <w:lvlJc w:val="left"/>
      <w:pPr>
        <w:ind w:left="8745" w:hanging="351"/>
      </w:pPr>
      <w:rPr>
        <w:rFonts w:hint="default"/>
        <w:lang w:val="ru-RU" w:eastAsia="en-US" w:bidi="ar-SA"/>
      </w:rPr>
    </w:lvl>
  </w:abstractNum>
  <w:abstractNum w:abstractNumId="9" w15:restartNumberingAfterBreak="0">
    <w:nsid w:val="06BF74E3"/>
    <w:multiLevelType w:val="hybridMultilevel"/>
    <w:tmpl w:val="CE7641E6"/>
    <w:lvl w:ilvl="0" w:tplc="91D65C24">
      <w:start w:val="1"/>
      <w:numFmt w:val="bullet"/>
      <w:lvlText w:val=""/>
      <w:lvlJc w:val="left"/>
      <w:pPr>
        <w:ind w:left="1429" w:hanging="360"/>
      </w:pPr>
      <w:rPr>
        <w:rFonts w:ascii="Symbol" w:hAnsi="Symbol" w:hint="default"/>
      </w:rPr>
    </w:lvl>
    <w:lvl w:ilvl="1" w:tplc="23A0163E">
      <w:start w:val="1"/>
      <w:numFmt w:val="bullet"/>
      <w:lvlText w:val="o"/>
      <w:lvlJc w:val="left"/>
      <w:pPr>
        <w:ind w:left="2149" w:hanging="360"/>
      </w:pPr>
      <w:rPr>
        <w:rFonts w:ascii="Courier New" w:hAnsi="Courier New" w:cs="Courier New" w:hint="default"/>
      </w:rPr>
    </w:lvl>
    <w:lvl w:ilvl="2" w:tplc="AB36BECC">
      <w:start w:val="1"/>
      <w:numFmt w:val="bullet"/>
      <w:lvlText w:val=""/>
      <w:lvlJc w:val="left"/>
      <w:pPr>
        <w:ind w:left="2869" w:hanging="360"/>
      </w:pPr>
      <w:rPr>
        <w:rFonts w:ascii="Wingdings" w:hAnsi="Wingdings" w:hint="default"/>
      </w:rPr>
    </w:lvl>
    <w:lvl w:ilvl="3" w:tplc="4BBA8CDC">
      <w:start w:val="1"/>
      <w:numFmt w:val="bullet"/>
      <w:lvlText w:val=""/>
      <w:lvlJc w:val="left"/>
      <w:pPr>
        <w:ind w:left="3589" w:hanging="360"/>
      </w:pPr>
      <w:rPr>
        <w:rFonts w:ascii="Symbol" w:hAnsi="Symbol" w:hint="default"/>
      </w:rPr>
    </w:lvl>
    <w:lvl w:ilvl="4" w:tplc="7420684A">
      <w:start w:val="1"/>
      <w:numFmt w:val="bullet"/>
      <w:lvlText w:val="o"/>
      <w:lvlJc w:val="left"/>
      <w:pPr>
        <w:ind w:left="4309" w:hanging="360"/>
      </w:pPr>
      <w:rPr>
        <w:rFonts w:ascii="Courier New" w:hAnsi="Courier New" w:cs="Courier New" w:hint="default"/>
      </w:rPr>
    </w:lvl>
    <w:lvl w:ilvl="5" w:tplc="618CC6FA">
      <w:start w:val="1"/>
      <w:numFmt w:val="bullet"/>
      <w:lvlText w:val=""/>
      <w:lvlJc w:val="left"/>
      <w:pPr>
        <w:ind w:left="5029" w:hanging="360"/>
      </w:pPr>
      <w:rPr>
        <w:rFonts w:ascii="Wingdings" w:hAnsi="Wingdings" w:hint="default"/>
      </w:rPr>
    </w:lvl>
    <w:lvl w:ilvl="6" w:tplc="F9605A7E">
      <w:start w:val="1"/>
      <w:numFmt w:val="bullet"/>
      <w:lvlText w:val=""/>
      <w:lvlJc w:val="left"/>
      <w:pPr>
        <w:ind w:left="5749" w:hanging="360"/>
      </w:pPr>
      <w:rPr>
        <w:rFonts w:ascii="Symbol" w:hAnsi="Symbol" w:hint="default"/>
      </w:rPr>
    </w:lvl>
    <w:lvl w:ilvl="7" w:tplc="0220CB0A">
      <w:start w:val="1"/>
      <w:numFmt w:val="bullet"/>
      <w:lvlText w:val="o"/>
      <w:lvlJc w:val="left"/>
      <w:pPr>
        <w:ind w:left="6469" w:hanging="360"/>
      </w:pPr>
      <w:rPr>
        <w:rFonts w:ascii="Courier New" w:hAnsi="Courier New" w:cs="Courier New" w:hint="default"/>
      </w:rPr>
    </w:lvl>
    <w:lvl w:ilvl="8" w:tplc="B6186502">
      <w:start w:val="1"/>
      <w:numFmt w:val="bullet"/>
      <w:lvlText w:val=""/>
      <w:lvlJc w:val="left"/>
      <w:pPr>
        <w:ind w:left="7189" w:hanging="360"/>
      </w:pPr>
      <w:rPr>
        <w:rFonts w:ascii="Wingdings" w:hAnsi="Wingdings" w:hint="default"/>
      </w:rPr>
    </w:lvl>
  </w:abstractNum>
  <w:abstractNum w:abstractNumId="10" w15:restartNumberingAfterBreak="0">
    <w:nsid w:val="0A5639BD"/>
    <w:multiLevelType w:val="hybridMultilevel"/>
    <w:tmpl w:val="70481AE8"/>
    <w:lvl w:ilvl="0" w:tplc="8B5496C4">
      <w:start w:val="1"/>
      <w:numFmt w:val="bullet"/>
      <w:lvlText w:val="-"/>
      <w:lvlJc w:val="left"/>
      <w:pPr>
        <w:ind w:left="364" w:hanging="353"/>
      </w:pPr>
      <w:rPr>
        <w:rFonts w:ascii="Times New Roman" w:eastAsia="Times New Roman" w:hAnsi="Times New Roman" w:cs="Times New Roman" w:hint="default"/>
        <w:spacing w:val="0"/>
        <w:lang w:val="ru-RU" w:eastAsia="en-US" w:bidi="ar-SA"/>
      </w:rPr>
    </w:lvl>
    <w:lvl w:ilvl="1" w:tplc="606457D6">
      <w:start w:val="1"/>
      <w:numFmt w:val="bullet"/>
      <w:lvlText w:val="•"/>
      <w:lvlJc w:val="left"/>
      <w:pPr>
        <w:ind w:left="1408" w:hanging="353"/>
      </w:pPr>
      <w:rPr>
        <w:rFonts w:hint="default"/>
        <w:lang w:val="ru-RU" w:eastAsia="en-US" w:bidi="ar-SA"/>
      </w:rPr>
    </w:lvl>
    <w:lvl w:ilvl="2" w:tplc="3B802066">
      <w:start w:val="1"/>
      <w:numFmt w:val="bullet"/>
      <w:lvlText w:val="•"/>
      <w:lvlJc w:val="left"/>
      <w:pPr>
        <w:ind w:left="2456" w:hanging="353"/>
      </w:pPr>
      <w:rPr>
        <w:rFonts w:hint="default"/>
        <w:lang w:val="ru-RU" w:eastAsia="en-US" w:bidi="ar-SA"/>
      </w:rPr>
    </w:lvl>
    <w:lvl w:ilvl="3" w:tplc="489C0D20">
      <w:start w:val="1"/>
      <w:numFmt w:val="bullet"/>
      <w:lvlText w:val="•"/>
      <w:lvlJc w:val="left"/>
      <w:pPr>
        <w:ind w:left="3504" w:hanging="353"/>
      </w:pPr>
      <w:rPr>
        <w:rFonts w:hint="default"/>
        <w:lang w:val="ru-RU" w:eastAsia="en-US" w:bidi="ar-SA"/>
      </w:rPr>
    </w:lvl>
    <w:lvl w:ilvl="4" w:tplc="F1E439DE">
      <w:start w:val="1"/>
      <w:numFmt w:val="bullet"/>
      <w:lvlText w:val="•"/>
      <w:lvlJc w:val="left"/>
      <w:pPr>
        <w:ind w:left="4552" w:hanging="353"/>
      </w:pPr>
      <w:rPr>
        <w:rFonts w:hint="default"/>
        <w:lang w:val="ru-RU" w:eastAsia="en-US" w:bidi="ar-SA"/>
      </w:rPr>
    </w:lvl>
    <w:lvl w:ilvl="5" w:tplc="4E904FFE">
      <w:start w:val="1"/>
      <w:numFmt w:val="bullet"/>
      <w:lvlText w:val="•"/>
      <w:lvlJc w:val="left"/>
      <w:pPr>
        <w:ind w:left="5600" w:hanging="353"/>
      </w:pPr>
      <w:rPr>
        <w:rFonts w:hint="default"/>
        <w:lang w:val="ru-RU" w:eastAsia="en-US" w:bidi="ar-SA"/>
      </w:rPr>
    </w:lvl>
    <w:lvl w:ilvl="6" w:tplc="30606432">
      <w:start w:val="1"/>
      <w:numFmt w:val="bullet"/>
      <w:lvlText w:val="•"/>
      <w:lvlJc w:val="left"/>
      <w:pPr>
        <w:ind w:left="6648" w:hanging="353"/>
      </w:pPr>
      <w:rPr>
        <w:rFonts w:hint="default"/>
        <w:lang w:val="ru-RU" w:eastAsia="en-US" w:bidi="ar-SA"/>
      </w:rPr>
    </w:lvl>
    <w:lvl w:ilvl="7" w:tplc="45EE0EAA">
      <w:start w:val="1"/>
      <w:numFmt w:val="bullet"/>
      <w:lvlText w:val="•"/>
      <w:lvlJc w:val="left"/>
      <w:pPr>
        <w:ind w:left="7697" w:hanging="353"/>
      </w:pPr>
      <w:rPr>
        <w:rFonts w:hint="default"/>
        <w:lang w:val="ru-RU" w:eastAsia="en-US" w:bidi="ar-SA"/>
      </w:rPr>
    </w:lvl>
    <w:lvl w:ilvl="8" w:tplc="F9CCC274">
      <w:start w:val="1"/>
      <w:numFmt w:val="bullet"/>
      <w:lvlText w:val="•"/>
      <w:lvlJc w:val="left"/>
      <w:pPr>
        <w:ind w:left="8745" w:hanging="353"/>
      </w:pPr>
      <w:rPr>
        <w:rFonts w:hint="default"/>
        <w:lang w:val="ru-RU" w:eastAsia="en-US" w:bidi="ar-SA"/>
      </w:rPr>
    </w:lvl>
  </w:abstractNum>
  <w:abstractNum w:abstractNumId="11" w15:restartNumberingAfterBreak="0">
    <w:nsid w:val="0E267E63"/>
    <w:multiLevelType w:val="hybridMultilevel"/>
    <w:tmpl w:val="00143652"/>
    <w:lvl w:ilvl="0" w:tplc="6792EC4E">
      <w:start w:val="1"/>
      <w:numFmt w:val="bullet"/>
      <w:lvlText w:val=""/>
      <w:lvlJc w:val="left"/>
      <w:pPr>
        <w:ind w:left="720" w:hanging="360"/>
      </w:pPr>
      <w:rPr>
        <w:rFonts w:ascii="Symbol" w:hAnsi="Symbol" w:hint="default"/>
      </w:rPr>
    </w:lvl>
    <w:lvl w:ilvl="1" w:tplc="F24CE4D4">
      <w:start w:val="1"/>
      <w:numFmt w:val="bullet"/>
      <w:lvlText w:val="o"/>
      <w:lvlJc w:val="left"/>
      <w:pPr>
        <w:ind w:left="1440" w:hanging="360"/>
      </w:pPr>
      <w:rPr>
        <w:rFonts w:ascii="Courier New" w:hAnsi="Courier New" w:cs="Courier New" w:hint="default"/>
      </w:rPr>
    </w:lvl>
    <w:lvl w:ilvl="2" w:tplc="166EE2C6">
      <w:start w:val="1"/>
      <w:numFmt w:val="bullet"/>
      <w:lvlText w:val=""/>
      <w:lvlJc w:val="left"/>
      <w:pPr>
        <w:ind w:left="2160" w:hanging="360"/>
      </w:pPr>
      <w:rPr>
        <w:rFonts w:ascii="Wingdings" w:hAnsi="Wingdings" w:hint="default"/>
      </w:rPr>
    </w:lvl>
    <w:lvl w:ilvl="3" w:tplc="75C8F7BE">
      <w:start w:val="1"/>
      <w:numFmt w:val="bullet"/>
      <w:lvlText w:val=""/>
      <w:lvlJc w:val="left"/>
      <w:pPr>
        <w:ind w:left="2880" w:hanging="360"/>
      </w:pPr>
      <w:rPr>
        <w:rFonts w:ascii="Symbol" w:hAnsi="Symbol" w:hint="default"/>
      </w:rPr>
    </w:lvl>
    <w:lvl w:ilvl="4" w:tplc="C6CC12D4">
      <w:start w:val="1"/>
      <w:numFmt w:val="bullet"/>
      <w:lvlText w:val="o"/>
      <w:lvlJc w:val="left"/>
      <w:pPr>
        <w:ind w:left="3600" w:hanging="360"/>
      </w:pPr>
      <w:rPr>
        <w:rFonts w:ascii="Courier New" w:hAnsi="Courier New" w:cs="Courier New" w:hint="default"/>
      </w:rPr>
    </w:lvl>
    <w:lvl w:ilvl="5" w:tplc="A3B006A0">
      <w:start w:val="1"/>
      <w:numFmt w:val="bullet"/>
      <w:lvlText w:val=""/>
      <w:lvlJc w:val="left"/>
      <w:pPr>
        <w:ind w:left="4320" w:hanging="360"/>
      </w:pPr>
      <w:rPr>
        <w:rFonts w:ascii="Wingdings" w:hAnsi="Wingdings" w:hint="default"/>
      </w:rPr>
    </w:lvl>
    <w:lvl w:ilvl="6" w:tplc="8DFEF0AA">
      <w:start w:val="1"/>
      <w:numFmt w:val="bullet"/>
      <w:lvlText w:val=""/>
      <w:lvlJc w:val="left"/>
      <w:pPr>
        <w:ind w:left="5040" w:hanging="360"/>
      </w:pPr>
      <w:rPr>
        <w:rFonts w:ascii="Symbol" w:hAnsi="Symbol" w:hint="default"/>
      </w:rPr>
    </w:lvl>
    <w:lvl w:ilvl="7" w:tplc="3C38B09E">
      <w:start w:val="1"/>
      <w:numFmt w:val="bullet"/>
      <w:lvlText w:val="o"/>
      <w:lvlJc w:val="left"/>
      <w:pPr>
        <w:ind w:left="5760" w:hanging="360"/>
      </w:pPr>
      <w:rPr>
        <w:rFonts w:ascii="Courier New" w:hAnsi="Courier New" w:cs="Courier New" w:hint="default"/>
      </w:rPr>
    </w:lvl>
    <w:lvl w:ilvl="8" w:tplc="44E0D884">
      <w:start w:val="1"/>
      <w:numFmt w:val="bullet"/>
      <w:lvlText w:val=""/>
      <w:lvlJc w:val="left"/>
      <w:pPr>
        <w:ind w:left="6480" w:hanging="360"/>
      </w:pPr>
      <w:rPr>
        <w:rFonts w:ascii="Wingdings" w:hAnsi="Wingdings" w:hint="default"/>
      </w:rPr>
    </w:lvl>
  </w:abstractNum>
  <w:abstractNum w:abstractNumId="12" w15:restartNumberingAfterBreak="0">
    <w:nsid w:val="0FC36B4B"/>
    <w:multiLevelType w:val="multilevel"/>
    <w:tmpl w:val="CDAAA942"/>
    <w:lvl w:ilvl="0">
      <w:start w:val="4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11644C42"/>
    <w:multiLevelType w:val="hybridMultilevel"/>
    <w:tmpl w:val="7F02CD44"/>
    <w:lvl w:ilvl="0" w:tplc="49C6B604">
      <w:start w:val="1"/>
      <w:numFmt w:val="bullet"/>
      <w:lvlText w:val="-"/>
      <w:lvlJc w:val="left"/>
      <w:pPr>
        <w:ind w:left="372" w:hanging="286"/>
      </w:pPr>
      <w:rPr>
        <w:rFonts w:ascii="Times New Roman" w:eastAsia="Times New Roman" w:hAnsi="Times New Roman" w:cs="Times New Roman" w:hint="default"/>
        <w:spacing w:val="0"/>
        <w:lang w:val="ru-RU" w:eastAsia="en-US" w:bidi="ar-SA"/>
      </w:rPr>
    </w:lvl>
    <w:lvl w:ilvl="1" w:tplc="4880E33A">
      <w:start w:val="1"/>
      <w:numFmt w:val="bullet"/>
      <w:lvlText w:val="•"/>
      <w:lvlJc w:val="left"/>
      <w:pPr>
        <w:ind w:left="1426" w:hanging="286"/>
      </w:pPr>
      <w:rPr>
        <w:rFonts w:hint="default"/>
        <w:lang w:val="ru-RU" w:eastAsia="en-US" w:bidi="ar-SA"/>
      </w:rPr>
    </w:lvl>
    <w:lvl w:ilvl="2" w:tplc="EC4A8BC2">
      <w:start w:val="1"/>
      <w:numFmt w:val="bullet"/>
      <w:lvlText w:val="•"/>
      <w:lvlJc w:val="left"/>
      <w:pPr>
        <w:ind w:left="2472" w:hanging="286"/>
      </w:pPr>
      <w:rPr>
        <w:rFonts w:hint="default"/>
        <w:lang w:val="ru-RU" w:eastAsia="en-US" w:bidi="ar-SA"/>
      </w:rPr>
    </w:lvl>
    <w:lvl w:ilvl="3" w:tplc="2E6AFDB8">
      <w:start w:val="1"/>
      <w:numFmt w:val="bullet"/>
      <w:lvlText w:val="•"/>
      <w:lvlJc w:val="left"/>
      <w:pPr>
        <w:ind w:left="3518" w:hanging="286"/>
      </w:pPr>
      <w:rPr>
        <w:rFonts w:hint="default"/>
        <w:lang w:val="ru-RU" w:eastAsia="en-US" w:bidi="ar-SA"/>
      </w:rPr>
    </w:lvl>
    <w:lvl w:ilvl="4" w:tplc="27101B6A">
      <w:start w:val="1"/>
      <w:numFmt w:val="bullet"/>
      <w:lvlText w:val="•"/>
      <w:lvlJc w:val="left"/>
      <w:pPr>
        <w:ind w:left="4564" w:hanging="286"/>
      </w:pPr>
      <w:rPr>
        <w:rFonts w:hint="default"/>
        <w:lang w:val="ru-RU" w:eastAsia="en-US" w:bidi="ar-SA"/>
      </w:rPr>
    </w:lvl>
    <w:lvl w:ilvl="5" w:tplc="FFE2135E">
      <w:start w:val="1"/>
      <w:numFmt w:val="bullet"/>
      <w:lvlText w:val="•"/>
      <w:lvlJc w:val="left"/>
      <w:pPr>
        <w:ind w:left="5610" w:hanging="286"/>
      </w:pPr>
      <w:rPr>
        <w:rFonts w:hint="default"/>
        <w:lang w:val="ru-RU" w:eastAsia="en-US" w:bidi="ar-SA"/>
      </w:rPr>
    </w:lvl>
    <w:lvl w:ilvl="6" w:tplc="7FBEFE48">
      <w:start w:val="1"/>
      <w:numFmt w:val="bullet"/>
      <w:lvlText w:val="•"/>
      <w:lvlJc w:val="left"/>
      <w:pPr>
        <w:ind w:left="6656" w:hanging="286"/>
      </w:pPr>
      <w:rPr>
        <w:rFonts w:hint="default"/>
        <w:lang w:val="ru-RU" w:eastAsia="en-US" w:bidi="ar-SA"/>
      </w:rPr>
    </w:lvl>
    <w:lvl w:ilvl="7" w:tplc="9E6E4C24">
      <w:start w:val="1"/>
      <w:numFmt w:val="bullet"/>
      <w:lvlText w:val="•"/>
      <w:lvlJc w:val="left"/>
      <w:pPr>
        <w:ind w:left="7703" w:hanging="286"/>
      </w:pPr>
      <w:rPr>
        <w:rFonts w:hint="default"/>
        <w:lang w:val="ru-RU" w:eastAsia="en-US" w:bidi="ar-SA"/>
      </w:rPr>
    </w:lvl>
    <w:lvl w:ilvl="8" w:tplc="52AE3A64">
      <w:start w:val="1"/>
      <w:numFmt w:val="bullet"/>
      <w:lvlText w:val="•"/>
      <w:lvlJc w:val="left"/>
      <w:pPr>
        <w:ind w:left="8749" w:hanging="286"/>
      </w:pPr>
      <w:rPr>
        <w:rFonts w:hint="default"/>
        <w:lang w:val="ru-RU" w:eastAsia="en-US" w:bidi="ar-SA"/>
      </w:rPr>
    </w:lvl>
  </w:abstractNum>
  <w:abstractNum w:abstractNumId="14" w15:restartNumberingAfterBreak="0">
    <w:nsid w:val="13EC0238"/>
    <w:multiLevelType w:val="multilevel"/>
    <w:tmpl w:val="B9D468F6"/>
    <w:lvl w:ilvl="0">
      <w:start w:val="45"/>
      <w:numFmt w:val="decimal"/>
      <w:lvlText w:val="%1."/>
      <w:lvlJc w:val="left"/>
      <w:pPr>
        <w:ind w:left="660" w:hanging="660"/>
      </w:pPr>
      <w:rPr>
        <w:rFonts w:hint="default"/>
        <w:color w:val="313131"/>
      </w:rPr>
    </w:lvl>
    <w:lvl w:ilvl="1">
      <w:start w:val="1"/>
      <w:numFmt w:val="decimal"/>
      <w:lvlText w:val="%1.%2."/>
      <w:lvlJc w:val="left"/>
      <w:pPr>
        <w:ind w:left="1156" w:hanging="660"/>
      </w:pPr>
      <w:rPr>
        <w:rFonts w:hint="default"/>
        <w:color w:val="313131"/>
      </w:rPr>
    </w:lvl>
    <w:lvl w:ilvl="2">
      <w:start w:val="1"/>
      <w:numFmt w:val="decimal"/>
      <w:lvlText w:val="%1.%2.%3."/>
      <w:lvlJc w:val="left"/>
      <w:pPr>
        <w:ind w:left="1712" w:hanging="720"/>
      </w:pPr>
      <w:rPr>
        <w:rFonts w:hint="default"/>
        <w:b/>
        <w:color w:val="313131"/>
      </w:rPr>
    </w:lvl>
    <w:lvl w:ilvl="3">
      <w:start w:val="1"/>
      <w:numFmt w:val="bullet"/>
      <w:lvlText w:val=""/>
      <w:lvlJc w:val="left"/>
      <w:pPr>
        <w:ind w:left="2208" w:hanging="720"/>
      </w:pPr>
      <w:rPr>
        <w:rFonts w:ascii="Symbol" w:hAnsi="Symbol" w:hint="default"/>
        <w:color w:val="313131"/>
      </w:rPr>
    </w:lvl>
    <w:lvl w:ilvl="4">
      <w:start w:val="1"/>
      <w:numFmt w:val="decimal"/>
      <w:lvlText w:val="%1.%2.%3.%4.%5."/>
      <w:lvlJc w:val="left"/>
      <w:pPr>
        <w:ind w:left="3064" w:hanging="1080"/>
      </w:pPr>
      <w:rPr>
        <w:rFonts w:hint="default"/>
        <w:color w:val="313131"/>
      </w:rPr>
    </w:lvl>
    <w:lvl w:ilvl="5">
      <w:start w:val="1"/>
      <w:numFmt w:val="decimal"/>
      <w:lvlText w:val="%1.%2.%3.%4.%5.%6."/>
      <w:lvlJc w:val="left"/>
      <w:pPr>
        <w:ind w:left="3560" w:hanging="1080"/>
      </w:pPr>
      <w:rPr>
        <w:rFonts w:hint="default"/>
        <w:color w:val="313131"/>
      </w:rPr>
    </w:lvl>
    <w:lvl w:ilvl="6">
      <w:start w:val="1"/>
      <w:numFmt w:val="decimal"/>
      <w:lvlText w:val="%1.%2.%3.%4.%5.%6.%7."/>
      <w:lvlJc w:val="left"/>
      <w:pPr>
        <w:ind w:left="4416" w:hanging="1440"/>
      </w:pPr>
      <w:rPr>
        <w:rFonts w:hint="default"/>
        <w:color w:val="313131"/>
      </w:rPr>
    </w:lvl>
    <w:lvl w:ilvl="7">
      <w:start w:val="1"/>
      <w:numFmt w:val="decimal"/>
      <w:lvlText w:val="%1.%2.%3.%4.%5.%6.%7.%8."/>
      <w:lvlJc w:val="left"/>
      <w:pPr>
        <w:ind w:left="4912" w:hanging="1440"/>
      </w:pPr>
      <w:rPr>
        <w:rFonts w:hint="default"/>
        <w:color w:val="313131"/>
      </w:rPr>
    </w:lvl>
    <w:lvl w:ilvl="8">
      <w:start w:val="1"/>
      <w:numFmt w:val="decimal"/>
      <w:lvlText w:val="%1.%2.%3.%4.%5.%6.%7.%8.%9."/>
      <w:lvlJc w:val="left"/>
      <w:pPr>
        <w:ind w:left="5768" w:hanging="1800"/>
      </w:pPr>
      <w:rPr>
        <w:rFonts w:hint="default"/>
        <w:color w:val="313131"/>
      </w:rPr>
    </w:lvl>
  </w:abstractNum>
  <w:abstractNum w:abstractNumId="15" w15:restartNumberingAfterBreak="0">
    <w:nsid w:val="147B722E"/>
    <w:multiLevelType w:val="multilevel"/>
    <w:tmpl w:val="1A684616"/>
    <w:lvl w:ilvl="0">
      <w:start w:val="43"/>
      <w:numFmt w:val="decimal"/>
      <w:lvlText w:val="%1."/>
      <w:lvlJc w:val="left"/>
      <w:pPr>
        <w:ind w:left="660" w:hanging="660"/>
      </w:pPr>
      <w:rPr>
        <w:rFonts w:hint="default"/>
      </w:rPr>
    </w:lvl>
    <w:lvl w:ilvl="1">
      <w:start w:val="3"/>
      <w:numFmt w:val="decimal"/>
      <w:lvlText w:val="%1.%2."/>
      <w:lvlJc w:val="left"/>
      <w:pPr>
        <w:ind w:left="1180" w:hanging="660"/>
      </w:pPr>
      <w:rPr>
        <w:rFonts w:hint="default"/>
      </w:rPr>
    </w:lvl>
    <w:lvl w:ilvl="2">
      <w:start w:val="4"/>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6" w15:restartNumberingAfterBreak="0">
    <w:nsid w:val="15DC44FE"/>
    <w:multiLevelType w:val="hybridMultilevel"/>
    <w:tmpl w:val="17D8081A"/>
    <w:lvl w:ilvl="0" w:tplc="201E9F66">
      <w:start w:val="1"/>
      <w:numFmt w:val="bullet"/>
      <w:lvlText w:val=""/>
      <w:lvlJc w:val="left"/>
      <w:pPr>
        <w:ind w:left="720" w:hanging="360"/>
      </w:pPr>
      <w:rPr>
        <w:rFonts w:ascii="Symbol" w:hAnsi="Symbol" w:hint="default"/>
      </w:rPr>
    </w:lvl>
    <w:lvl w:ilvl="1" w:tplc="79B81124">
      <w:start w:val="1"/>
      <w:numFmt w:val="bullet"/>
      <w:lvlText w:val="o"/>
      <w:lvlJc w:val="left"/>
      <w:pPr>
        <w:ind w:left="1440" w:hanging="360"/>
      </w:pPr>
      <w:rPr>
        <w:rFonts w:ascii="Courier New" w:hAnsi="Courier New" w:cs="Courier New" w:hint="default"/>
      </w:rPr>
    </w:lvl>
    <w:lvl w:ilvl="2" w:tplc="1206EF5A">
      <w:start w:val="1"/>
      <w:numFmt w:val="bullet"/>
      <w:lvlText w:val=""/>
      <w:lvlJc w:val="left"/>
      <w:pPr>
        <w:ind w:left="2160" w:hanging="360"/>
      </w:pPr>
      <w:rPr>
        <w:rFonts w:ascii="Wingdings" w:hAnsi="Wingdings" w:hint="default"/>
      </w:rPr>
    </w:lvl>
    <w:lvl w:ilvl="3" w:tplc="DB0CF7F0">
      <w:start w:val="1"/>
      <w:numFmt w:val="bullet"/>
      <w:lvlText w:val=""/>
      <w:lvlJc w:val="left"/>
      <w:pPr>
        <w:ind w:left="2880" w:hanging="360"/>
      </w:pPr>
      <w:rPr>
        <w:rFonts w:ascii="Symbol" w:hAnsi="Symbol" w:hint="default"/>
      </w:rPr>
    </w:lvl>
    <w:lvl w:ilvl="4" w:tplc="47F297EC">
      <w:start w:val="1"/>
      <w:numFmt w:val="bullet"/>
      <w:lvlText w:val="o"/>
      <w:lvlJc w:val="left"/>
      <w:pPr>
        <w:ind w:left="3600" w:hanging="360"/>
      </w:pPr>
      <w:rPr>
        <w:rFonts w:ascii="Courier New" w:hAnsi="Courier New" w:cs="Courier New" w:hint="default"/>
      </w:rPr>
    </w:lvl>
    <w:lvl w:ilvl="5" w:tplc="A1941744">
      <w:start w:val="1"/>
      <w:numFmt w:val="bullet"/>
      <w:lvlText w:val=""/>
      <w:lvlJc w:val="left"/>
      <w:pPr>
        <w:ind w:left="4320" w:hanging="360"/>
      </w:pPr>
      <w:rPr>
        <w:rFonts w:ascii="Wingdings" w:hAnsi="Wingdings" w:hint="default"/>
      </w:rPr>
    </w:lvl>
    <w:lvl w:ilvl="6" w:tplc="CF300A44">
      <w:start w:val="1"/>
      <w:numFmt w:val="bullet"/>
      <w:lvlText w:val=""/>
      <w:lvlJc w:val="left"/>
      <w:pPr>
        <w:ind w:left="5040" w:hanging="360"/>
      </w:pPr>
      <w:rPr>
        <w:rFonts w:ascii="Symbol" w:hAnsi="Symbol" w:hint="default"/>
      </w:rPr>
    </w:lvl>
    <w:lvl w:ilvl="7" w:tplc="233C15CE">
      <w:start w:val="1"/>
      <w:numFmt w:val="bullet"/>
      <w:lvlText w:val="o"/>
      <w:lvlJc w:val="left"/>
      <w:pPr>
        <w:ind w:left="5760" w:hanging="360"/>
      </w:pPr>
      <w:rPr>
        <w:rFonts w:ascii="Courier New" w:hAnsi="Courier New" w:cs="Courier New" w:hint="default"/>
      </w:rPr>
    </w:lvl>
    <w:lvl w:ilvl="8" w:tplc="C79E6BC8">
      <w:start w:val="1"/>
      <w:numFmt w:val="bullet"/>
      <w:lvlText w:val=""/>
      <w:lvlJc w:val="left"/>
      <w:pPr>
        <w:ind w:left="6480" w:hanging="360"/>
      </w:pPr>
      <w:rPr>
        <w:rFonts w:ascii="Wingdings" w:hAnsi="Wingdings" w:hint="default"/>
      </w:rPr>
    </w:lvl>
  </w:abstractNum>
  <w:abstractNum w:abstractNumId="17" w15:restartNumberingAfterBreak="0">
    <w:nsid w:val="15EF2178"/>
    <w:multiLevelType w:val="hybridMultilevel"/>
    <w:tmpl w:val="70A4BDFC"/>
    <w:lvl w:ilvl="0" w:tplc="FF2E1FF2">
      <w:start w:val="1"/>
      <w:numFmt w:val="bullet"/>
      <w:lvlText w:val="-"/>
      <w:lvlJc w:val="left"/>
      <w:pPr>
        <w:ind w:left="381" w:hanging="348"/>
      </w:pPr>
      <w:rPr>
        <w:rFonts w:ascii="Times New Roman" w:eastAsia="Times New Roman" w:hAnsi="Times New Roman" w:cs="Times New Roman" w:hint="default"/>
        <w:spacing w:val="0"/>
        <w:lang w:val="ru-RU" w:eastAsia="en-US" w:bidi="ar-SA"/>
      </w:rPr>
    </w:lvl>
    <w:lvl w:ilvl="1" w:tplc="072ED33E">
      <w:start w:val="1"/>
      <w:numFmt w:val="bullet"/>
      <w:lvlText w:val="•"/>
      <w:lvlJc w:val="left"/>
      <w:pPr>
        <w:ind w:left="1426" w:hanging="348"/>
      </w:pPr>
      <w:rPr>
        <w:rFonts w:hint="default"/>
        <w:lang w:val="ru-RU" w:eastAsia="en-US" w:bidi="ar-SA"/>
      </w:rPr>
    </w:lvl>
    <w:lvl w:ilvl="2" w:tplc="AB5C9A28">
      <w:start w:val="1"/>
      <w:numFmt w:val="bullet"/>
      <w:lvlText w:val="•"/>
      <w:lvlJc w:val="left"/>
      <w:pPr>
        <w:ind w:left="2472" w:hanging="348"/>
      </w:pPr>
      <w:rPr>
        <w:rFonts w:hint="default"/>
        <w:lang w:val="ru-RU" w:eastAsia="en-US" w:bidi="ar-SA"/>
      </w:rPr>
    </w:lvl>
    <w:lvl w:ilvl="3" w:tplc="67BCFF10">
      <w:start w:val="1"/>
      <w:numFmt w:val="bullet"/>
      <w:lvlText w:val="•"/>
      <w:lvlJc w:val="left"/>
      <w:pPr>
        <w:ind w:left="3518" w:hanging="348"/>
      </w:pPr>
      <w:rPr>
        <w:rFonts w:hint="default"/>
        <w:lang w:val="ru-RU" w:eastAsia="en-US" w:bidi="ar-SA"/>
      </w:rPr>
    </w:lvl>
    <w:lvl w:ilvl="4" w:tplc="A0D81EA4">
      <w:start w:val="1"/>
      <w:numFmt w:val="bullet"/>
      <w:lvlText w:val="•"/>
      <w:lvlJc w:val="left"/>
      <w:pPr>
        <w:ind w:left="4564" w:hanging="348"/>
      </w:pPr>
      <w:rPr>
        <w:rFonts w:hint="default"/>
        <w:lang w:val="ru-RU" w:eastAsia="en-US" w:bidi="ar-SA"/>
      </w:rPr>
    </w:lvl>
    <w:lvl w:ilvl="5" w:tplc="B9521932">
      <w:start w:val="1"/>
      <w:numFmt w:val="bullet"/>
      <w:lvlText w:val="•"/>
      <w:lvlJc w:val="left"/>
      <w:pPr>
        <w:ind w:left="5610" w:hanging="348"/>
      </w:pPr>
      <w:rPr>
        <w:rFonts w:hint="default"/>
        <w:lang w:val="ru-RU" w:eastAsia="en-US" w:bidi="ar-SA"/>
      </w:rPr>
    </w:lvl>
    <w:lvl w:ilvl="6" w:tplc="0AB897F0">
      <w:start w:val="1"/>
      <w:numFmt w:val="bullet"/>
      <w:lvlText w:val="•"/>
      <w:lvlJc w:val="left"/>
      <w:pPr>
        <w:ind w:left="6656" w:hanging="348"/>
      </w:pPr>
      <w:rPr>
        <w:rFonts w:hint="default"/>
        <w:lang w:val="ru-RU" w:eastAsia="en-US" w:bidi="ar-SA"/>
      </w:rPr>
    </w:lvl>
    <w:lvl w:ilvl="7" w:tplc="6EDA0162">
      <w:start w:val="1"/>
      <w:numFmt w:val="bullet"/>
      <w:lvlText w:val="•"/>
      <w:lvlJc w:val="left"/>
      <w:pPr>
        <w:ind w:left="7703" w:hanging="348"/>
      </w:pPr>
      <w:rPr>
        <w:rFonts w:hint="default"/>
        <w:lang w:val="ru-RU" w:eastAsia="en-US" w:bidi="ar-SA"/>
      </w:rPr>
    </w:lvl>
    <w:lvl w:ilvl="8" w:tplc="76749D82">
      <w:start w:val="1"/>
      <w:numFmt w:val="bullet"/>
      <w:lvlText w:val="•"/>
      <w:lvlJc w:val="left"/>
      <w:pPr>
        <w:ind w:left="8749" w:hanging="348"/>
      </w:pPr>
      <w:rPr>
        <w:rFonts w:hint="default"/>
        <w:lang w:val="ru-RU" w:eastAsia="en-US" w:bidi="ar-SA"/>
      </w:rPr>
    </w:lvl>
  </w:abstractNum>
  <w:abstractNum w:abstractNumId="18" w15:restartNumberingAfterBreak="0">
    <w:nsid w:val="182C7707"/>
    <w:multiLevelType w:val="multilevel"/>
    <w:tmpl w:val="3E140ED0"/>
    <w:lvl w:ilvl="0">
      <w:start w:val="1"/>
      <w:numFmt w:val="bullet"/>
      <w:lvlText w:val=""/>
      <w:lvlJc w:val="left"/>
      <w:pPr>
        <w:ind w:left="801" w:hanging="233"/>
        <w:jc w:val="right"/>
      </w:pPr>
      <w:rPr>
        <w:rFonts w:ascii="Symbol" w:hAnsi="Symbol" w:hint="default"/>
        <w:spacing w:val="0"/>
        <w:sz w:val="24"/>
        <w:szCs w:val="24"/>
        <w:lang w:val="ru-RU" w:eastAsia="en-US" w:bidi="ar-SA"/>
      </w:rPr>
    </w:lvl>
    <w:lvl w:ilvl="1">
      <w:start w:val="1"/>
      <w:numFmt w:val="decimal"/>
      <w:lvlText w:val="%1.%2."/>
      <w:lvlJc w:val="left"/>
      <w:pPr>
        <w:ind w:left="134" w:hanging="539"/>
        <w:jc w:val="right"/>
      </w:pPr>
      <w:rPr>
        <w:rFonts w:hint="default"/>
        <w:spacing w:val="0"/>
        <w:lang w:val="ru-RU" w:eastAsia="en-US" w:bidi="ar-SA"/>
      </w:rPr>
    </w:lvl>
    <w:lvl w:ilvl="2">
      <w:start w:val="1"/>
      <w:numFmt w:val="decimal"/>
      <w:lvlText w:val="%1.%2.%3."/>
      <w:lvlJc w:val="left"/>
      <w:pPr>
        <w:ind w:left="1522" w:hanging="724"/>
      </w:pPr>
      <w:rPr>
        <w:rFonts w:hint="default"/>
        <w:spacing w:val="0"/>
        <w:lang w:val="ru-RU" w:eastAsia="en-US" w:bidi="ar-SA"/>
      </w:rPr>
    </w:lvl>
    <w:lvl w:ilvl="3">
      <w:start w:val="1"/>
      <w:numFmt w:val="bullet"/>
      <w:lvlText w:val="-"/>
      <w:lvlJc w:val="left"/>
      <w:pPr>
        <w:ind w:left="293" w:hanging="724"/>
      </w:pPr>
      <w:rPr>
        <w:rFonts w:ascii="Times New Roman" w:eastAsia="Times New Roman" w:hAnsi="Times New Roman" w:cs="Times New Roman" w:hint="default"/>
        <w:spacing w:val="0"/>
        <w:lang w:val="ru-RU" w:eastAsia="en-US" w:bidi="ar-SA"/>
      </w:rPr>
    </w:lvl>
    <w:lvl w:ilvl="4">
      <w:start w:val="1"/>
      <w:numFmt w:val="bullet"/>
      <w:lvlText w:val="•"/>
      <w:lvlJc w:val="left"/>
      <w:pPr>
        <w:ind w:left="320" w:hanging="724"/>
      </w:pPr>
      <w:rPr>
        <w:rFonts w:hint="default"/>
        <w:lang w:val="ru-RU" w:eastAsia="en-US" w:bidi="ar-SA"/>
      </w:rPr>
    </w:lvl>
    <w:lvl w:ilvl="5">
      <w:start w:val="1"/>
      <w:numFmt w:val="bullet"/>
      <w:lvlText w:val="•"/>
      <w:lvlJc w:val="left"/>
      <w:pPr>
        <w:ind w:left="360" w:hanging="724"/>
      </w:pPr>
      <w:rPr>
        <w:rFonts w:hint="default"/>
        <w:lang w:val="ru-RU" w:eastAsia="en-US" w:bidi="ar-SA"/>
      </w:rPr>
    </w:lvl>
    <w:lvl w:ilvl="6">
      <w:start w:val="1"/>
      <w:numFmt w:val="bullet"/>
      <w:lvlText w:val="•"/>
      <w:lvlJc w:val="left"/>
      <w:pPr>
        <w:ind w:left="960" w:hanging="724"/>
      </w:pPr>
      <w:rPr>
        <w:rFonts w:hint="default"/>
        <w:lang w:val="ru-RU" w:eastAsia="en-US" w:bidi="ar-SA"/>
      </w:rPr>
    </w:lvl>
    <w:lvl w:ilvl="7">
      <w:start w:val="1"/>
      <w:numFmt w:val="bullet"/>
      <w:lvlText w:val="•"/>
      <w:lvlJc w:val="left"/>
      <w:pPr>
        <w:ind w:left="1280" w:hanging="724"/>
      </w:pPr>
      <w:rPr>
        <w:rFonts w:hint="default"/>
        <w:lang w:val="ru-RU" w:eastAsia="en-US" w:bidi="ar-SA"/>
      </w:rPr>
    </w:lvl>
    <w:lvl w:ilvl="8">
      <w:start w:val="1"/>
      <w:numFmt w:val="bullet"/>
      <w:lvlText w:val="•"/>
      <w:lvlJc w:val="left"/>
      <w:pPr>
        <w:ind w:left="1300" w:hanging="724"/>
      </w:pPr>
      <w:rPr>
        <w:rFonts w:hint="default"/>
        <w:lang w:val="ru-RU" w:eastAsia="en-US" w:bidi="ar-SA"/>
      </w:rPr>
    </w:lvl>
  </w:abstractNum>
  <w:abstractNum w:abstractNumId="19" w15:restartNumberingAfterBreak="0">
    <w:nsid w:val="1AD80F2A"/>
    <w:multiLevelType w:val="hybridMultilevel"/>
    <w:tmpl w:val="F12E2DEC"/>
    <w:lvl w:ilvl="0" w:tplc="2292BB74">
      <w:start w:val="1"/>
      <w:numFmt w:val="bullet"/>
      <w:lvlText w:val=""/>
      <w:lvlJc w:val="left"/>
      <w:pPr>
        <w:ind w:left="1429" w:hanging="360"/>
      </w:pPr>
      <w:rPr>
        <w:rFonts w:ascii="Symbol" w:hAnsi="Symbol" w:hint="default"/>
      </w:rPr>
    </w:lvl>
    <w:lvl w:ilvl="1" w:tplc="D76E2E38">
      <w:start w:val="1"/>
      <w:numFmt w:val="bullet"/>
      <w:lvlText w:val="o"/>
      <w:lvlJc w:val="left"/>
      <w:pPr>
        <w:ind w:left="2149" w:hanging="360"/>
      </w:pPr>
      <w:rPr>
        <w:rFonts w:ascii="Courier New" w:hAnsi="Courier New" w:cs="Courier New" w:hint="default"/>
      </w:rPr>
    </w:lvl>
    <w:lvl w:ilvl="2" w:tplc="A1DC0570">
      <w:start w:val="1"/>
      <w:numFmt w:val="bullet"/>
      <w:lvlText w:val=""/>
      <w:lvlJc w:val="left"/>
      <w:pPr>
        <w:ind w:left="2869" w:hanging="360"/>
      </w:pPr>
      <w:rPr>
        <w:rFonts w:ascii="Wingdings" w:hAnsi="Wingdings" w:hint="default"/>
      </w:rPr>
    </w:lvl>
    <w:lvl w:ilvl="3" w:tplc="1B1A1890">
      <w:start w:val="1"/>
      <w:numFmt w:val="bullet"/>
      <w:lvlText w:val=""/>
      <w:lvlJc w:val="left"/>
      <w:pPr>
        <w:ind w:left="3589" w:hanging="360"/>
      </w:pPr>
      <w:rPr>
        <w:rFonts w:ascii="Symbol" w:hAnsi="Symbol" w:hint="default"/>
      </w:rPr>
    </w:lvl>
    <w:lvl w:ilvl="4" w:tplc="BAA044B2">
      <w:start w:val="1"/>
      <w:numFmt w:val="bullet"/>
      <w:lvlText w:val="o"/>
      <w:lvlJc w:val="left"/>
      <w:pPr>
        <w:ind w:left="4309" w:hanging="360"/>
      </w:pPr>
      <w:rPr>
        <w:rFonts w:ascii="Courier New" w:hAnsi="Courier New" w:cs="Courier New" w:hint="default"/>
      </w:rPr>
    </w:lvl>
    <w:lvl w:ilvl="5" w:tplc="F7ECC628">
      <w:start w:val="1"/>
      <w:numFmt w:val="bullet"/>
      <w:lvlText w:val=""/>
      <w:lvlJc w:val="left"/>
      <w:pPr>
        <w:ind w:left="5029" w:hanging="360"/>
      </w:pPr>
      <w:rPr>
        <w:rFonts w:ascii="Wingdings" w:hAnsi="Wingdings" w:hint="default"/>
      </w:rPr>
    </w:lvl>
    <w:lvl w:ilvl="6" w:tplc="88582A06">
      <w:start w:val="1"/>
      <w:numFmt w:val="bullet"/>
      <w:lvlText w:val=""/>
      <w:lvlJc w:val="left"/>
      <w:pPr>
        <w:ind w:left="5749" w:hanging="360"/>
      </w:pPr>
      <w:rPr>
        <w:rFonts w:ascii="Symbol" w:hAnsi="Symbol" w:hint="default"/>
      </w:rPr>
    </w:lvl>
    <w:lvl w:ilvl="7" w:tplc="76287170">
      <w:start w:val="1"/>
      <w:numFmt w:val="bullet"/>
      <w:lvlText w:val="o"/>
      <w:lvlJc w:val="left"/>
      <w:pPr>
        <w:ind w:left="6469" w:hanging="360"/>
      </w:pPr>
      <w:rPr>
        <w:rFonts w:ascii="Courier New" w:hAnsi="Courier New" w:cs="Courier New" w:hint="default"/>
      </w:rPr>
    </w:lvl>
    <w:lvl w:ilvl="8" w:tplc="5F4A0256">
      <w:start w:val="1"/>
      <w:numFmt w:val="bullet"/>
      <w:lvlText w:val=""/>
      <w:lvlJc w:val="left"/>
      <w:pPr>
        <w:ind w:left="7189" w:hanging="360"/>
      </w:pPr>
      <w:rPr>
        <w:rFonts w:ascii="Wingdings" w:hAnsi="Wingdings" w:hint="default"/>
      </w:rPr>
    </w:lvl>
  </w:abstractNum>
  <w:abstractNum w:abstractNumId="20" w15:restartNumberingAfterBreak="0">
    <w:nsid w:val="1C314D84"/>
    <w:multiLevelType w:val="hybridMultilevel"/>
    <w:tmpl w:val="FF064778"/>
    <w:lvl w:ilvl="0" w:tplc="199A91D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3"/>
        <w:szCs w:val="23"/>
        <w:u w:val="none"/>
        <w:lang w:val="ru-RU"/>
      </w:rPr>
    </w:lvl>
    <w:lvl w:ilvl="1" w:tplc="774C02A6">
      <w:start w:val="1"/>
      <w:numFmt w:val="decimal"/>
      <w:lvlText w:val=""/>
      <w:lvlJc w:val="left"/>
    </w:lvl>
    <w:lvl w:ilvl="2" w:tplc="1CC034BC">
      <w:start w:val="1"/>
      <w:numFmt w:val="decimal"/>
      <w:lvlText w:val=""/>
      <w:lvlJc w:val="left"/>
    </w:lvl>
    <w:lvl w:ilvl="3" w:tplc="9E5E1CB2">
      <w:start w:val="1"/>
      <w:numFmt w:val="decimal"/>
      <w:lvlText w:val=""/>
      <w:lvlJc w:val="left"/>
    </w:lvl>
    <w:lvl w:ilvl="4" w:tplc="4DF081CC">
      <w:start w:val="1"/>
      <w:numFmt w:val="decimal"/>
      <w:lvlText w:val=""/>
      <w:lvlJc w:val="left"/>
    </w:lvl>
    <w:lvl w:ilvl="5" w:tplc="0780F4DC">
      <w:start w:val="1"/>
      <w:numFmt w:val="decimal"/>
      <w:lvlText w:val=""/>
      <w:lvlJc w:val="left"/>
    </w:lvl>
    <w:lvl w:ilvl="6" w:tplc="4E7C7E98">
      <w:start w:val="1"/>
      <w:numFmt w:val="decimal"/>
      <w:lvlText w:val=""/>
      <w:lvlJc w:val="left"/>
    </w:lvl>
    <w:lvl w:ilvl="7" w:tplc="276EEEC4">
      <w:start w:val="1"/>
      <w:numFmt w:val="decimal"/>
      <w:lvlText w:val=""/>
      <w:lvlJc w:val="left"/>
    </w:lvl>
    <w:lvl w:ilvl="8" w:tplc="796E0944">
      <w:start w:val="1"/>
      <w:numFmt w:val="decimal"/>
      <w:lvlText w:val=""/>
      <w:lvlJc w:val="left"/>
    </w:lvl>
  </w:abstractNum>
  <w:abstractNum w:abstractNumId="21" w15:restartNumberingAfterBreak="0">
    <w:nsid w:val="1C4653B9"/>
    <w:multiLevelType w:val="hybridMultilevel"/>
    <w:tmpl w:val="30AECA3C"/>
    <w:lvl w:ilvl="0" w:tplc="0E7E7278">
      <w:start w:val="1"/>
      <w:numFmt w:val="bullet"/>
      <w:lvlText w:val="-"/>
      <w:lvlJc w:val="left"/>
      <w:pPr>
        <w:ind w:left="720" w:hanging="360"/>
      </w:pPr>
      <w:rPr>
        <w:rFonts w:ascii="Times New Roman" w:eastAsia="Times New Roman" w:hAnsi="Times New Roman" w:cs="Times New Roman" w:hint="default"/>
        <w:spacing w:val="0"/>
        <w:lang w:val="ru-RU" w:eastAsia="en-US" w:bidi="ar-SA"/>
      </w:rPr>
    </w:lvl>
    <w:lvl w:ilvl="1" w:tplc="D3C6F18A">
      <w:start w:val="1"/>
      <w:numFmt w:val="bullet"/>
      <w:lvlText w:val="o"/>
      <w:lvlJc w:val="left"/>
      <w:pPr>
        <w:ind w:left="1440" w:hanging="360"/>
      </w:pPr>
      <w:rPr>
        <w:rFonts w:ascii="Courier New" w:hAnsi="Courier New" w:cs="Courier New" w:hint="default"/>
      </w:rPr>
    </w:lvl>
    <w:lvl w:ilvl="2" w:tplc="06402B04">
      <w:start w:val="1"/>
      <w:numFmt w:val="bullet"/>
      <w:lvlText w:val=""/>
      <w:lvlJc w:val="left"/>
      <w:pPr>
        <w:ind w:left="2160" w:hanging="360"/>
      </w:pPr>
      <w:rPr>
        <w:rFonts w:ascii="Wingdings" w:hAnsi="Wingdings" w:hint="default"/>
      </w:rPr>
    </w:lvl>
    <w:lvl w:ilvl="3" w:tplc="9754EC84">
      <w:start w:val="1"/>
      <w:numFmt w:val="bullet"/>
      <w:lvlText w:val=""/>
      <w:lvlJc w:val="left"/>
      <w:pPr>
        <w:ind w:left="2880" w:hanging="360"/>
      </w:pPr>
      <w:rPr>
        <w:rFonts w:ascii="Symbol" w:hAnsi="Symbol" w:hint="default"/>
      </w:rPr>
    </w:lvl>
    <w:lvl w:ilvl="4" w:tplc="1E6A3296">
      <w:start w:val="1"/>
      <w:numFmt w:val="bullet"/>
      <w:lvlText w:val="-"/>
      <w:lvlJc w:val="left"/>
      <w:pPr>
        <w:ind w:left="3600" w:hanging="360"/>
      </w:pPr>
      <w:rPr>
        <w:rFonts w:ascii="Times New Roman" w:eastAsia="Times New Roman" w:hAnsi="Times New Roman" w:cs="Times New Roman" w:hint="default"/>
        <w:spacing w:val="0"/>
        <w:lang w:val="ru-RU" w:eastAsia="en-US" w:bidi="ar-SA"/>
      </w:rPr>
    </w:lvl>
    <w:lvl w:ilvl="5" w:tplc="F238FA28">
      <w:start w:val="1"/>
      <w:numFmt w:val="bullet"/>
      <w:lvlText w:val=""/>
      <w:lvlJc w:val="left"/>
      <w:pPr>
        <w:ind w:left="4320" w:hanging="360"/>
      </w:pPr>
      <w:rPr>
        <w:rFonts w:ascii="Wingdings" w:hAnsi="Wingdings" w:hint="default"/>
      </w:rPr>
    </w:lvl>
    <w:lvl w:ilvl="6" w:tplc="87822728">
      <w:start w:val="1"/>
      <w:numFmt w:val="bullet"/>
      <w:lvlText w:val=""/>
      <w:lvlJc w:val="left"/>
      <w:pPr>
        <w:ind w:left="5040" w:hanging="360"/>
      </w:pPr>
      <w:rPr>
        <w:rFonts w:ascii="Symbol" w:hAnsi="Symbol" w:hint="default"/>
      </w:rPr>
    </w:lvl>
    <w:lvl w:ilvl="7" w:tplc="A7D63DEA">
      <w:start w:val="1"/>
      <w:numFmt w:val="bullet"/>
      <w:lvlText w:val="o"/>
      <w:lvlJc w:val="left"/>
      <w:pPr>
        <w:ind w:left="5760" w:hanging="360"/>
      </w:pPr>
      <w:rPr>
        <w:rFonts w:ascii="Courier New" w:hAnsi="Courier New" w:cs="Courier New" w:hint="default"/>
      </w:rPr>
    </w:lvl>
    <w:lvl w:ilvl="8" w:tplc="C85AD0D6">
      <w:start w:val="1"/>
      <w:numFmt w:val="bullet"/>
      <w:lvlText w:val=""/>
      <w:lvlJc w:val="left"/>
      <w:pPr>
        <w:ind w:left="6480" w:hanging="360"/>
      </w:pPr>
      <w:rPr>
        <w:rFonts w:ascii="Wingdings" w:hAnsi="Wingdings" w:hint="default"/>
      </w:rPr>
    </w:lvl>
  </w:abstractNum>
  <w:abstractNum w:abstractNumId="22" w15:restartNumberingAfterBreak="0">
    <w:nsid w:val="1D5211D1"/>
    <w:multiLevelType w:val="hybridMultilevel"/>
    <w:tmpl w:val="A68A9978"/>
    <w:lvl w:ilvl="0" w:tplc="C33A2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1D690D35"/>
    <w:multiLevelType w:val="hybridMultilevel"/>
    <w:tmpl w:val="AFA040BC"/>
    <w:lvl w:ilvl="0" w:tplc="FA820ACE">
      <w:start w:val="11"/>
      <w:numFmt w:val="decimal"/>
      <w:lvlText w:val="%1."/>
      <w:lvlJc w:val="left"/>
      <w:pPr>
        <w:ind w:left="492" w:hanging="423"/>
        <w:jc w:val="right"/>
      </w:pPr>
      <w:rPr>
        <w:rFonts w:hint="default"/>
        <w:spacing w:val="0"/>
        <w:lang w:val="ru-RU" w:eastAsia="en-US" w:bidi="ar-SA"/>
      </w:rPr>
    </w:lvl>
    <w:lvl w:ilvl="1" w:tplc="E9F4B6F8">
      <w:start w:val="1"/>
      <w:numFmt w:val="bullet"/>
      <w:lvlText w:val="•"/>
      <w:lvlJc w:val="left"/>
      <w:pPr>
        <w:ind w:left="1534" w:hanging="423"/>
      </w:pPr>
      <w:rPr>
        <w:rFonts w:hint="default"/>
        <w:lang w:val="ru-RU" w:eastAsia="en-US" w:bidi="ar-SA"/>
      </w:rPr>
    </w:lvl>
    <w:lvl w:ilvl="2" w:tplc="FE64D7FC">
      <w:start w:val="1"/>
      <w:numFmt w:val="bullet"/>
      <w:lvlText w:val="•"/>
      <w:lvlJc w:val="left"/>
      <w:pPr>
        <w:ind w:left="2568" w:hanging="423"/>
      </w:pPr>
      <w:rPr>
        <w:rFonts w:hint="default"/>
        <w:lang w:val="ru-RU" w:eastAsia="en-US" w:bidi="ar-SA"/>
      </w:rPr>
    </w:lvl>
    <w:lvl w:ilvl="3" w:tplc="8FDC5FC6">
      <w:start w:val="1"/>
      <w:numFmt w:val="bullet"/>
      <w:lvlText w:val="•"/>
      <w:lvlJc w:val="left"/>
      <w:pPr>
        <w:ind w:left="3602" w:hanging="423"/>
      </w:pPr>
      <w:rPr>
        <w:rFonts w:hint="default"/>
        <w:lang w:val="ru-RU" w:eastAsia="en-US" w:bidi="ar-SA"/>
      </w:rPr>
    </w:lvl>
    <w:lvl w:ilvl="4" w:tplc="B3FECB58">
      <w:start w:val="1"/>
      <w:numFmt w:val="bullet"/>
      <w:lvlText w:val="•"/>
      <w:lvlJc w:val="left"/>
      <w:pPr>
        <w:ind w:left="4636" w:hanging="423"/>
      </w:pPr>
      <w:rPr>
        <w:rFonts w:hint="default"/>
        <w:lang w:val="ru-RU" w:eastAsia="en-US" w:bidi="ar-SA"/>
      </w:rPr>
    </w:lvl>
    <w:lvl w:ilvl="5" w:tplc="ACCEF956">
      <w:start w:val="1"/>
      <w:numFmt w:val="bullet"/>
      <w:lvlText w:val="•"/>
      <w:lvlJc w:val="left"/>
      <w:pPr>
        <w:ind w:left="5670" w:hanging="423"/>
      </w:pPr>
      <w:rPr>
        <w:rFonts w:hint="default"/>
        <w:lang w:val="ru-RU" w:eastAsia="en-US" w:bidi="ar-SA"/>
      </w:rPr>
    </w:lvl>
    <w:lvl w:ilvl="6" w:tplc="EA2415CE">
      <w:start w:val="1"/>
      <w:numFmt w:val="bullet"/>
      <w:lvlText w:val="•"/>
      <w:lvlJc w:val="left"/>
      <w:pPr>
        <w:ind w:left="6704" w:hanging="423"/>
      </w:pPr>
      <w:rPr>
        <w:rFonts w:hint="default"/>
        <w:lang w:val="ru-RU" w:eastAsia="en-US" w:bidi="ar-SA"/>
      </w:rPr>
    </w:lvl>
    <w:lvl w:ilvl="7" w:tplc="E26CDED2">
      <w:start w:val="1"/>
      <w:numFmt w:val="bullet"/>
      <w:lvlText w:val="•"/>
      <w:lvlJc w:val="left"/>
      <w:pPr>
        <w:ind w:left="7739" w:hanging="423"/>
      </w:pPr>
      <w:rPr>
        <w:rFonts w:hint="default"/>
        <w:lang w:val="ru-RU" w:eastAsia="en-US" w:bidi="ar-SA"/>
      </w:rPr>
    </w:lvl>
    <w:lvl w:ilvl="8" w:tplc="AC6A12B0">
      <w:start w:val="1"/>
      <w:numFmt w:val="bullet"/>
      <w:lvlText w:val="•"/>
      <w:lvlJc w:val="left"/>
      <w:pPr>
        <w:ind w:left="8773" w:hanging="423"/>
      </w:pPr>
      <w:rPr>
        <w:rFonts w:hint="default"/>
        <w:lang w:val="ru-RU" w:eastAsia="en-US" w:bidi="ar-SA"/>
      </w:rPr>
    </w:lvl>
  </w:abstractNum>
  <w:abstractNum w:abstractNumId="24" w15:restartNumberingAfterBreak="0">
    <w:nsid w:val="1D9A615F"/>
    <w:multiLevelType w:val="hybridMultilevel"/>
    <w:tmpl w:val="6A827856"/>
    <w:lvl w:ilvl="0" w:tplc="176C018A">
      <w:start w:val="1"/>
      <w:numFmt w:val="decimal"/>
      <w:lvlText w:val="%1."/>
      <w:lvlJc w:val="left"/>
      <w:pPr>
        <w:ind w:left="1429" w:hanging="360"/>
      </w:pPr>
    </w:lvl>
    <w:lvl w:ilvl="1" w:tplc="4DFC4C56">
      <w:start w:val="1"/>
      <w:numFmt w:val="lowerLetter"/>
      <w:lvlText w:val="%2."/>
      <w:lvlJc w:val="left"/>
      <w:pPr>
        <w:ind w:left="2149" w:hanging="360"/>
      </w:pPr>
    </w:lvl>
    <w:lvl w:ilvl="2" w:tplc="D3B686D2">
      <w:start w:val="1"/>
      <w:numFmt w:val="lowerRoman"/>
      <w:lvlText w:val="%3."/>
      <w:lvlJc w:val="right"/>
      <w:pPr>
        <w:ind w:left="2869" w:hanging="180"/>
      </w:pPr>
    </w:lvl>
    <w:lvl w:ilvl="3" w:tplc="B1FE092C">
      <w:start w:val="1"/>
      <w:numFmt w:val="decimal"/>
      <w:lvlText w:val="%4."/>
      <w:lvlJc w:val="left"/>
      <w:pPr>
        <w:ind w:left="3589" w:hanging="360"/>
      </w:pPr>
    </w:lvl>
    <w:lvl w:ilvl="4" w:tplc="41ACC082">
      <w:start w:val="1"/>
      <w:numFmt w:val="lowerLetter"/>
      <w:lvlText w:val="%5."/>
      <w:lvlJc w:val="left"/>
      <w:pPr>
        <w:ind w:left="4309" w:hanging="360"/>
      </w:pPr>
    </w:lvl>
    <w:lvl w:ilvl="5" w:tplc="F7BCB180">
      <w:start w:val="1"/>
      <w:numFmt w:val="lowerRoman"/>
      <w:lvlText w:val="%6."/>
      <w:lvlJc w:val="right"/>
      <w:pPr>
        <w:ind w:left="5029" w:hanging="180"/>
      </w:pPr>
    </w:lvl>
    <w:lvl w:ilvl="6" w:tplc="088096A2">
      <w:start w:val="1"/>
      <w:numFmt w:val="decimal"/>
      <w:lvlText w:val="%7."/>
      <w:lvlJc w:val="left"/>
      <w:pPr>
        <w:ind w:left="5749" w:hanging="360"/>
      </w:pPr>
    </w:lvl>
    <w:lvl w:ilvl="7" w:tplc="5720F39E">
      <w:start w:val="1"/>
      <w:numFmt w:val="lowerLetter"/>
      <w:lvlText w:val="%8."/>
      <w:lvlJc w:val="left"/>
      <w:pPr>
        <w:ind w:left="6469" w:hanging="360"/>
      </w:pPr>
    </w:lvl>
    <w:lvl w:ilvl="8" w:tplc="A66C0DE0">
      <w:start w:val="1"/>
      <w:numFmt w:val="lowerRoman"/>
      <w:lvlText w:val="%9."/>
      <w:lvlJc w:val="right"/>
      <w:pPr>
        <w:ind w:left="7189" w:hanging="180"/>
      </w:pPr>
    </w:lvl>
  </w:abstractNum>
  <w:abstractNum w:abstractNumId="25" w15:restartNumberingAfterBreak="0">
    <w:nsid w:val="1DBE2EEF"/>
    <w:multiLevelType w:val="multilevel"/>
    <w:tmpl w:val="16143C24"/>
    <w:lvl w:ilvl="0">
      <w:start w:val="24"/>
      <w:numFmt w:val="decimal"/>
      <w:lvlText w:val="%1."/>
      <w:lvlJc w:val="left"/>
      <w:pPr>
        <w:ind w:left="1107" w:hanging="359"/>
      </w:pPr>
      <w:rPr>
        <w:rFonts w:hint="default"/>
        <w:spacing w:val="0"/>
        <w:w w:val="104"/>
        <w:lang w:val="ru-RU" w:eastAsia="en-US" w:bidi="ar-SA"/>
      </w:rPr>
    </w:lvl>
    <w:lvl w:ilvl="1">
      <w:start w:val="1"/>
      <w:numFmt w:val="decimal"/>
      <w:lvlText w:val="%1.%2."/>
      <w:lvlJc w:val="left"/>
      <w:pPr>
        <w:ind w:left="826" w:hanging="542"/>
      </w:pPr>
      <w:rPr>
        <w:rFonts w:hint="default"/>
        <w:b/>
        <w:spacing w:val="0"/>
        <w:w w:val="100"/>
        <w:lang w:val="ru-RU" w:eastAsia="en-US" w:bidi="ar-SA"/>
      </w:rPr>
    </w:lvl>
    <w:lvl w:ilvl="2">
      <w:start w:val="1"/>
      <w:numFmt w:val="decimal"/>
      <w:lvlText w:val="%3."/>
      <w:lvlJc w:val="left"/>
      <w:pPr>
        <w:ind w:left="1342" w:hanging="244"/>
      </w:pPr>
      <w:rPr>
        <w:rFonts w:hint="default"/>
        <w:spacing w:val="0"/>
        <w:w w:val="103"/>
        <w:lang w:val="ru-RU" w:eastAsia="en-US" w:bidi="ar-SA"/>
      </w:rPr>
    </w:lvl>
    <w:lvl w:ilvl="3">
      <w:numFmt w:val="bullet"/>
      <w:lvlText w:val="•"/>
      <w:lvlJc w:val="left"/>
      <w:pPr>
        <w:ind w:left="1340" w:hanging="244"/>
      </w:pPr>
      <w:rPr>
        <w:rFonts w:hint="default"/>
        <w:lang w:val="ru-RU" w:eastAsia="en-US" w:bidi="ar-SA"/>
      </w:rPr>
    </w:lvl>
    <w:lvl w:ilvl="4">
      <w:numFmt w:val="bullet"/>
      <w:lvlText w:val="•"/>
      <w:lvlJc w:val="left"/>
      <w:pPr>
        <w:ind w:left="2645" w:hanging="244"/>
      </w:pPr>
      <w:rPr>
        <w:rFonts w:hint="default"/>
        <w:lang w:val="ru-RU" w:eastAsia="en-US" w:bidi="ar-SA"/>
      </w:rPr>
    </w:lvl>
    <w:lvl w:ilvl="5">
      <w:numFmt w:val="bullet"/>
      <w:lvlText w:val="•"/>
      <w:lvlJc w:val="left"/>
      <w:pPr>
        <w:ind w:left="3951" w:hanging="244"/>
      </w:pPr>
      <w:rPr>
        <w:rFonts w:hint="default"/>
        <w:lang w:val="ru-RU" w:eastAsia="en-US" w:bidi="ar-SA"/>
      </w:rPr>
    </w:lvl>
    <w:lvl w:ilvl="6">
      <w:numFmt w:val="bullet"/>
      <w:lvlText w:val="•"/>
      <w:lvlJc w:val="left"/>
      <w:pPr>
        <w:ind w:left="5257" w:hanging="244"/>
      </w:pPr>
      <w:rPr>
        <w:rFonts w:hint="default"/>
        <w:lang w:val="ru-RU" w:eastAsia="en-US" w:bidi="ar-SA"/>
      </w:rPr>
    </w:lvl>
    <w:lvl w:ilvl="7">
      <w:numFmt w:val="bullet"/>
      <w:lvlText w:val="•"/>
      <w:lvlJc w:val="left"/>
      <w:pPr>
        <w:ind w:left="6563" w:hanging="244"/>
      </w:pPr>
      <w:rPr>
        <w:rFonts w:hint="default"/>
        <w:lang w:val="ru-RU" w:eastAsia="en-US" w:bidi="ar-SA"/>
      </w:rPr>
    </w:lvl>
    <w:lvl w:ilvl="8">
      <w:numFmt w:val="bullet"/>
      <w:lvlText w:val="•"/>
      <w:lvlJc w:val="left"/>
      <w:pPr>
        <w:ind w:left="7869" w:hanging="244"/>
      </w:pPr>
      <w:rPr>
        <w:rFonts w:hint="default"/>
        <w:lang w:val="ru-RU" w:eastAsia="en-US" w:bidi="ar-SA"/>
      </w:rPr>
    </w:lvl>
  </w:abstractNum>
  <w:abstractNum w:abstractNumId="26" w15:restartNumberingAfterBreak="0">
    <w:nsid w:val="1DE47BA2"/>
    <w:multiLevelType w:val="hybridMultilevel"/>
    <w:tmpl w:val="80BC2572"/>
    <w:lvl w:ilvl="0" w:tplc="F8CA07B8">
      <w:start w:val="1"/>
      <w:numFmt w:val="bullet"/>
      <w:lvlText w:val="-"/>
      <w:lvlJc w:val="left"/>
      <w:pPr>
        <w:ind w:left="376" w:hanging="348"/>
      </w:pPr>
      <w:rPr>
        <w:rFonts w:ascii="Times New Roman" w:eastAsia="Times New Roman" w:hAnsi="Times New Roman" w:cs="Times New Roman" w:hint="default"/>
        <w:spacing w:val="0"/>
        <w:lang w:val="ru-RU" w:eastAsia="en-US" w:bidi="ar-SA"/>
      </w:rPr>
    </w:lvl>
    <w:lvl w:ilvl="1" w:tplc="6C6E4A6C">
      <w:start w:val="1"/>
      <w:numFmt w:val="bullet"/>
      <w:lvlText w:val="•"/>
      <w:lvlJc w:val="left"/>
      <w:pPr>
        <w:ind w:left="1426" w:hanging="348"/>
      </w:pPr>
      <w:rPr>
        <w:rFonts w:hint="default"/>
        <w:lang w:val="ru-RU" w:eastAsia="en-US" w:bidi="ar-SA"/>
      </w:rPr>
    </w:lvl>
    <w:lvl w:ilvl="2" w:tplc="A8706D58">
      <w:start w:val="1"/>
      <w:numFmt w:val="bullet"/>
      <w:lvlText w:val="•"/>
      <w:lvlJc w:val="left"/>
      <w:pPr>
        <w:ind w:left="2472" w:hanging="348"/>
      </w:pPr>
      <w:rPr>
        <w:rFonts w:hint="default"/>
        <w:lang w:val="ru-RU" w:eastAsia="en-US" w:bidi="ar-SA"/>
      </w:rPr>
    </w:lvl>
    <w:lvl w:ilvl="3" w:tplc="31B432D4">
      <w:start w:val="1"/>
      <w:numFmt w:val="bullet"/>
      <w:lvlText w:val="•"/>
      <w:lvlJc w:val="left"/>
      <w:pPr>
        <w:ind w:left="3518" w:hanging="348"/>
      </w:pPr>
      <w:rPr>
        <w:rFonts w:hint="default"/>
        <w:lang w:val="ru-RU" w:eastAsia="en-US" w:bidi="ar-SA"/>
      </w:rPr>
    </w:lvl>
    <w:lvl w:ilvl="4" w:tplc="5BF43252">
      <w:start w:val="1"/>
      <w:numFmt w:val="bullet"/>
      <w:lvlText w:val="•"/>
      <w:lvlJc w:val="left"/>
      <w:pPr>
        <w:ind w:left="4564" w:hanging="348"/>
      </w:pPr>
      <w:rPr>
        <w:rFonts w:hint="default"/>
        <w:lang w:val="ru-RU" w:eastAsia="en-US" w:bidi="ar-SA"/>
      </w:rPr>
    </w:lvl>
    <w:lvl w:ilvl="5" w:tplc="F810352A">
      <w:start w:val="1"/>
      <w:numFmt w:val="bullet"/>
      <w:lvlText w:val="•"/>
      <w:lvlJc w:val="left"/>
      <w:pPr>
        <w:ind w:left="5610" w:hanging="348"/>
      </w:pPr>
      <w:rPr>
        <w:rFonts w:hint="default"/>
        <w:lang w:val="ru-RU" w:eastAsia="en-US" w:bidi="ar-SA"/>
      </w:rPr>
    </w:lvl>
    <w:lvl w:ilvl="6" w:tplc="E0BE90A6">
      <w:start w:val="1"/>
      <w:numFmt w:val="bullet"/>
      <w:lvlText w:val="•"/>
      <w:lvlJc w:val="left"/>
      <w:pPr>
        <w:ind w:left="6656" w:hanging="348"/>
      </w:pPr>
      <w:rPr>
        <w:rFonts w:hint="default"/>
        <w:lang w:val="ru-RU" w:eastAsia="en-US" w:bidi="ar-SA"/>
      </w:rPr>
    </w:lvl>
    <w:lvl w:ilvl="7" w:tplc="A4084F88">
      <w:start w:val="1"/>
      <w:numFmt w:val="bullet"/>
      <w:lvlText w:val="•"/>
      <w:lvlJc w:val="left"/>
      <w:pPr>
        <w:ind w:left="7703" w:hanging="348"/>
      </w:pPr>
      <w:rPr>
        <w:rFonts w:hint="default"/>
        <w:lang w:val="ru-RU" w:eastAsia="en-US" w:bidi="ar-SA"/>
      </w:rPr>
    </w:lvl>
    <w:lvl w:ilvl="8" w:tplc="9F4EDAAA">
      <w:start w:val="1"/>
      <w:numFmt w:val="bullet"/>
      <w:lvlText w:val="•"/>
      <w:lvlJc w:val="left"/>
      <w:pPr>
        <w:ind w:left="8749" w:hanging="348"/>
      </w:pPr>
      <w:rPr>
        <w:rFonts w:hint="default"/>
        <w:lang w:val="ru-RU" w:eastAsia="en-US" w:bidi="ar-SA"/>
      </w:rPr>
    </w:lvl>
  </w:abstractNum>
  <w:abstractNum w:abstractNumId="27" w15:restartNumberingAfterBreak="0">
    <w:nsid w:val="20E51FA1"/>
    <w:multiLevelType w:val="hybridMultilevel"/>
    <w:tmpl w:val="2ED28178"/>
    <w:lvl w:ilvl="0" w:tplc="6890ED70">
      <w:start w:val="1"/>
      <w:numFmt w:val="decimal"/>
      <w:lvlText w:val="%1)"/>
      <w:lvlJc w:val="left"/>
      <w:pPr>
        <w:ind w:left="1421" w:hanging="260"/>
      </w:pPr>
      <w:rPr>
        <w:rFonts w:ascii="Times New Roman" w:eastAsia="Times New Roman" w:hAnsi="Times New Roman" w:cs="Times New Roman" w:hint="default"/>
        <w:b w:val="0"/>
        <w:bCs w:val="0"/>
        <w:i w:val="0"/>
        <w:iCs w:val="0"/>
        <w:color w:val="313131"/>
        <w:spacing w:val="0"/>
        <w:sz w:val="24"/>
        <w:szCs w:val="24"/>
        <w:lang w:val="ru-RU" w:eastAsia="en-US" w:bidi="ar-SA"/>
      </w:rPr>
    </w:lvl>
    <w:lvl w:ilvl="1" w:tplc="A31ABE84">
      <w:start w:val="1"/>
      <w:numFmt w:val="bullet"/>
      <w:lvlText w:val="-"/>
      <w:lvlJc w:val="left"/>
      <w:pPr>
        <w:ind w:left="1498" w:hanging="348"/>
      </w:pPr>
      <w:rPr>
        <w:rFonts w:ascii="Times New Roman" w:eastAsia="Times New Roman" w:hAnsi="Times New Roman" w:cs="Times New Roman" w:hint="default"/>
        <w:spacing w:val="0"/>
        <w:lang w:val="ru-RU" w:eastAsia="en-US" w:bidi="ar-SA"/>
      </w:rPr>
    </w:lvl>
    <w:lvl w:ilvl="2" w:tplc="6C78BB12">
      <w:start w:val="1"/>
      <w:numFmt w:val="bullet"/>
      <w:lvlText w:val="•"/>
      <w:lvlJc w:val="left"/>
      <w:pPr>
        <w:ind w:left="1420" w:hanging="348"/>
      </w:pPr>
      <w:rPr>
        <w:rFonts w:hint="default"/>
        <w:lang w:val="ru-RU" w:eastAsia="en-US" w:bidi="ar-SA"/>
      </w:rPr>
    </w:lvl>
    <w:lvl w:ilvl="3" w:tplc="50121706">
      <w:start w:val="1"/>
      <w:numFmt w:val="bullet"/>
      <w:lvlText w:val="•"/>
      <w:lvlJc w:val="left"/>
      <w:pPr>
        <w:ind w:left="1500" w:hanging="348"/>
      </w:pPr>
      <w:rPr>
        <w:rFonts w:hint="default"/>
        <w:lang w:val="ru-RU" w:eastAsia="en-US" w:bidi="ar-SA"/>
      </w:rPr>
    </w:lvl>
    <w:lvl w:ilvl="4" w:tplc="CAA21F8C">
      <w:start w:val="1"/>
      <w:numFmt w:val="bullet"/>
      <w:lvlText w:val="•"/>
      <w:lvlJc w:val="left"/>
      <w:pPr>
        <w:ind w:left="2834" w:hanging="348"/>
      </w:pPr>
      <w:rPr>
        <w:rFonts w:hint="default"/>
        <w:lang w:val="ru-RU" w:eastAsia="en-US" w:bidi="ar-SA"/>
      </w:rPr>
    </w:lvl>
    <w:lvl w:ilvl="5" w:tplc="A51CB778">
      <w:start w:val="1"/>
      <w:numFmt w:val="bullet"/>
      <w:lvlText w:val="•"/>
      <w:lvlJc w:val="left"/>
      <w:pPr>
        <w:ind w:left="4169" w:hanging="348"/>
      </w:pPr>
      <w:rPr>
        <w:rFonts w:hint="default"/>
        <w:lang w:val="ru-RU" w:eastAsia="en-US" w:bidi="ar-SA"/>
      </w:rPr>
    </w:lvl>
    <w:lvl w:ilvl="6" w:tplc="0390FAF8">
      <w:start w:val="1"/>
      <w:numFmt w:val="bullet"/>
      <w:lvlText w:val="•"/>
      <w:lvlJc w:val="left"/>
      <w:pPr>
        <w:ind w:left="5503" w:hanging="348"/>
      </w:pPr>
      <w:rPr>
        <w:rFonts w:hint="default"/>
        <w:lang w:val="ru-RU" w:eastAsia="en-US" w:bidi="ar-SA"/>
      </w:rPr>
    </w:lvl>
    <w:lvl w:ilvl="7" w:tplc="9788DA44">
      <w:start w:val="1"/>
      <w:numFmt w:val="bullet"/>
      <w:lvlText w:val="•"/>
      <w:lvlJc w:val="left"/>
      <w:pPr>
        <w:ind w:left="6838" w:hanging="348"/>
      </w:pPr>
      <w:rPr>
        <w:rFonts w:hint="default"/>
        <w:lang w:val="ru-RU" w:eastAsia="en-US" w:bidi="ar-SA"/>
      </w:rPr>
    </w:lvl>
    <w:lvl w:ilvl="8" w:tplc="DAAC89AA">
      <w:start w:val="1"/>
      <w:numFmt w:val="bullet"/>
      <w:lvlText w:val="•"/>
      <w:lvlJc w:val="left"/>
      <w:pPr>
        <w:ind w:left="8172" w:hanging="348"/>
      </w:pPr>
      <w:rPr>
        <w:rFonts w:hint="default"/>
        <w:lang w:val="ru-RU" w:eastAsia="en-US" w:bidi="ar-SA"/>
      </w:rPr>
    </w:lvl>
  </w:abstractNum>
  <w:abstractNum w:abstractNumId="28" w15:restartNumberingAfterBreak="0">
    <w:nsid w:val="21087A18"/>
    <w:multiLevelType w:val="hybridMultilevel"/>
    <w:tmpl w:val="5E46F974"/>
    <w:lvl w:ilvl="0" w:tplc="7EBA0D02">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3"/>
        <w:szCs w:val="23"/>
        <w:u w:val="none"/>
        <w:lang w:val="ru-RU"/>
      </w:rPr>
    </w:lvl>
    <w:lvl w:ilvl="1" w:tplc="546C2E50">
      <w:start w:val="1"/>
      <w:numFmt w:val="decimal"/>
      <w:lvlText w:val=""/>
      <w:lvlJc w:val="left"/>
    </w:lvl>
    <w:lvl w:ilvl="2" w:tplc="22EC2770">
      <w:start w:val="1"/>
      <w:numFmt w:val="decimal"/>
      <w:lvlText w:val=""/>
      <w:lvlJc w:val="left"/>
    </w:lvl>
    <w:lvl w:ilvl="3" w:tplc="6F7ECD2A">
      <w:start w:val="1"/>
      <w:numFmt w:val="decimal"/>
      <w:lvlText w:val=""/>
      <w:lvlJc w:val="left"/>
    </w:lvl>
    <w:lvl w:ilvl="4" w:tplc="7C82F21A">
      <w:start w:val="1"/>
      <w:numFmt w:val="decimal"/>
      <w:lvlText w:val=""/>
      <w:lvlJc w:val="left"/>
    </w:lvl>
    <w:lvl w:ilvl="5" w:tplc="7460E4F6">
      <w:start w:val="1"/>
      <w:numFmt w:val="decimal"/>
      <w:lvlText w:val=""/>
      <w:lvlJc w:val="left"/>
    </w:lvl>
    <w:lvl w:ilvl="6" w:tplc="76E0DE74">
      <w:start w:val="1"/>
      <w:numFmt w:val="decimal"/>
      <w:lvlText w:val=""/>
      <w:lvlJc w:val="left"/>
    </w:lvl>
    <w:lvl w:ilvl="7" w:tplc="B7F4C376">
      <w:start w:val="1"/>
      <w:numFmt w:val="decimal"/>
      <w:lvlText w:val=""/>
      <w:lvlJc w:val="left"/>
    </w:lvl>
    <w:lvl w:ilvl="8" w:tplc="320EA1DC">
      <w:start w:val="1"/>
      <w:numFmt w:val="decimal"/>
      <w:lvlText w:val=""/>
      <w:lvlJc w:val="left"/>
    </w:lvl>
  </w:abstractNum>
  <w:abstractNum w:abstractNumId="29" w15:restartNumberingAfterBreak="0">
    <w:nsid w:val="21D53092"/>
    <w:multiLevelType w:val="multilevel"/>
    <w:tmpl w:val="02967F94"/>
    <w:lvl w:ilvl="0">
      <w:start w:val="1"/>
      <w:numFmt w:val="decimal"/>
      <w:lvlText w:val="%1."/>
      <w:lvlJc w:val="left"/>
      <w:pPr>
        <w:ind w:left="801" w:hanging="233"/>
        <w:jc w:val="right"/>
      </w:pPr>
      <w:rPr>
        <w:rFonts w:hint="default"/>
        <w:spacing w:val="0"/>
        <w:sz w:val="24"/>
        <w:szCs w:val="24"/>
        <w:lang w:val="ru-RU" w:eastAsia="en-US" w:bidi="ar-SA"/>
      </w:rPr>
    </w:lvl>
    <w:lvl w:ilvl="1">
      <w:start w:val="1"/>
      <w:numFmt w:val="decimal"/>
      <w:lvlText w:val="%1.%2."/>
      <w:lvlJc w:val="left"/>
      <w:pPr>
        <w:ind w:left="134" w:hanging="539"/>
        <w:jc w:val="right"/>
      </w:pPr>
      <w:rPr>
        <w:rFonts w:hint="default"/>
        <w:spacing w:val="0"/>
        <w:lang w:val="ru-RU" w:eastAsia="en-US" w:bidi="ar-SA"/>
      </w:rPr>
    </w:lvl>
    <w:lvl w:ilvl="2">
      <w:start w:val="1"/>
      <w:numFmt w:val="decimal"/>
      <w:lvlText w:val="%1.%2.%3."/>
      <w:lvlJc w:val="left"/>
      <w:pPr>
        <w:ind w:left="1522" w:hanging="724"/>
      </w:pPr>
      <w:rPr>
        <w:rFonts w:hint="default"/>
        <w:spacing w:val="0"/>
        <w:lang w:val="ru-RU" w:eastAsia="en-US" w:bidi="ar-SA"/>
      </w:rPr>
    </w:lvl>
    <w:lvl w:ilvl="3">
      <w:start w:val="1"/>
      <w:numFmt w:val="bullet"/>
      <w:lvlText w:val="-"/>
      <w:lvlJc w:val="left"/>
      <w:pPr>
        <w:ind w:left="293" w:hanging="724"/>
      </w:pPr>
      <w:rPr>
        <w:rFonts w:ascii="Times New Roman" w:eastAsia="Times New Roman" w:hAnsi="Times New Roman" w:cs="Times New Roman" w:hint="default"/>
        <w:spacing w:val="0"/>
        <w:lang w:val="ru-RU" w:eastAsia="en-US" w:bidi="ar-SA"/>
      </w:rPr>
    </w:lvl>
    <w:lvl w:ilvl="4">
      <w:start w:val="1"/>
      <w:numFmt w:val="bullet"/>
      <w:lvlText w:val="•"/>
      <w:lvlJc w:val="left"/>
      <w:pPr>
        <w:ind w:left="320" w:hanging="724"/>
      </w:pPr>
      <w:rPr>
        <w:rFonts w:hint="default"/>
        <w:lang w:val="ru-RU" w:eastAsia="en-US" w:bidi="ar-SA"/>
      </w:rPr>
    </w:lvl>
    <w:lvl w:ilvl="5">
      <w:start w:val="1"/>
      <w:numFmt w:val="bullet"/>
      <w:lvlText w:val="•"/>
      <w:lvlJc w:val="left"/>
      <w:pPr>
        <w:ind w:left="360" w:hanging="724"/>
      </w:pPr>
      <w:rPr>
        <w:rFonts w:hint="default"/>
        <w:lang w:val="ru-RU" w:eastAsia="en-US" w:bidi="ar-SA"/>
      </w:rPr>
    </w:lvl>
    <w:lvl w:ilvl="6">
      <w:start w:val="1"/>
      <w:numFmt w:val="bullet"/>
      <w:lvlText w:val="•"/>
      <w:lvlJc w:val="left"/>
      <w:pPr>
        <w:ind w:left="960" w:hanging="724"/>
      </w:pPr>
      <w:rPr>
        <w:rFonts w:hint="default"/>
        <w:lang w:val="ru-RU" w:eastAsia="en-US" w:bidi="ar-SA"/>
      </w:rPr>
    </w:lvl>
    <w:lvl w:ilvl="7">
      <w:start w:val="1"/>
      <w:numFmt w:val="bullet"/>
      <w:lvlText w:val="•"/>
      <w:lvlJc w:val="left"/>
      <w:pPr>
        <w:ind w:left="1280" w:hanging="724"/>
      </w:pPr>
      <w:rPr>
        <w:rFonts w:hint="default"/>
        <w:lang w:val="ru-RU" w:eastAsia="en-US" w:bidi="ar-SA"/>
      </w:rPr>
    </w:lvl>
    <w:lvl w:ilvl="8">
      <w:start w:val="1"/>
      <w:numFmt w:val="bullet"/>
      <w:lvlText w:val="•"/>
      <w:lvlJc w:val="left"/>
      <w:pPr>
        <w:ind w:left="1300" w:hanging="724"/>
      </w:pPr>
      <w:rPr>
        <w:rFonts w:hint="default"/>
        <w:lang w:val="ru-RU" w:eastAsia="en-US" w:bidi="ar-SA"/>
      </w:rPr>
    </w:lvl>
  </w:abstractNum>
  <w:abstractNum w:abstractNumId="30" w15:restartNumberingAfterBreak="0">
    <w:nsid w:val="21F97370"/>
    <w:multiLevelType w:val="hybridMultilevel"/>
    <w:tmpl w:val="B5CE38D8"/>
    <w:lvl w:ilvl="0" w:tplc="08A4F53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3"/>
        <w:szCs w:val="23"/>
        <w:u w:val="none"/>
        <w:lang w:val="ru-RU"/>
      </w:rPr>
    </w:lvl>
    <w:lvl w:ilvl="1" w:tplc="924250AA">
      <w:start w:val="1"/>
      <w:numFmt w:val="decimal"/>
      <w:lvlText w:val=""/>
      <w:lvlJc w:val="left"/>
    </w:lvl>
    <w:lvl w:ilvl="2" w:tplc="DA00C97C">
      <w:start w:val="1"/>
      <w:numFmt w:val="decimal"/>
      <w:lvlText w:val=""/>
      <w:lvlJc w:val="left"/>
    </w:lvl>
    <w:lvl w:ilvl="3" w:tplc="390035BA">
      <w:start w:val="1"/>
      <w:numFmt w:val="decimal"/>
      <w:lvlText w:val=""/>
      <w:lvlJc w:val="left"/>
    </w:lvl>
    <w:lvl w:ilvl="4" w:tplc="AB208AA6">
      <w:start w:val="1"/>
      <w:numFmt w:val="decimal"/>
      <w:lvlText w:val=""/>
      <w:lvlJc w:val="left"/>
    </w:lvl>
    <w:lvl w:ilvl="5" w:tplc="6FB25840">
      <w:start w:val="1"/>
      <w:numFmt w:val="decimal"/>
      <w:lvlText w:val=""/>
      <w:lvlJc w:val="left"/>
    </w:lvl>
    <w:lvl w:ilvl="6" w:tplc="22CEAF8C">
      <w:start w:val="1"/>
      <w:numFmt w:val="decimal"/>
      <w:lvlText w:val=""/>
      <w:lvlJc w:val="left"/>
    </w:lvl>
    <w:lvl w:ilvl="7" w:tplc="01989D10">
      <w:start w:val="1"/>
      <w:numFmt w:val="decimal"/>
      <w:lvlText w:val=""/>
      <w:lvlJc w:val="left"/>
    </w:lvl>
    <w:lvl w:ilvl="8" w:tplc="16CA8C86">
      <w:start w:val="1"/>
      <w:numFmt w:val="decimal"/>
      <w:lvlText w:val=""/>
      <w:lvlJc w:val="left"/>
    </w:lvl>
  </w:abstractNum>
  <w:abstractNum w:abstractNumId="31" w15:restartNumberingAfterBreak="0">
    <w:nsid w:val="2211115A"/>
    <w:multiLevelType w:val="hybridMultilevel"/>
    <w:tmpl w:val="D8001C6C"/>
    <w:lvl w:ilvl="0" w:tplc="C946F7CE">
      <w:start w:val="1"/>
      <w:numFmt w:val="bullet"/>
      <w:lvlText w:val=""/>
      <w:lvlJc w:val="left"/>
      <w:pPr>
        <w:ind w:left="1494" w:hanging="360"/>
      </w:pPr>
      <w:rPr>
        <w:rFonts w:ascii="Symbol" w:hAnsi="Symbol" w:hint="default"/>
      </w:rPr>
    </w:lvl>
    <w:lvl w:ilvl="1" w:tplc="5B042D0C">
      <w:start w:val="1"/>
      <w:numFmt w:val="bullet"/>
      <w:lvlText w:val="o"/>
      <w:lvlJc w:val="left"/>
      <w:pPr>
        <w:ind w:left="2214" w:hanging="360"/>
      </w:pPr>
      <w:rPr>
        <w:rFonts w:ascii="Courier New" w:hAnsi="Courier New" w:cs="Courier New" w:hint="default"/>
      </w:rPr>
    </w:lvl>
    <w:lvl w:ilvl="2" w:tplc="692C5166">
      <w:start w:val="1"/>
      <w:numFmt w:val="bullet"/>
      <w:lvlText w:val=""/>
      <w:lvlJc w:val="left"/>
      <w:pPr>
        <w:ind w:left="2934" w:hanging="360"/>
      </w:pPr>
      <w:rPr>
        <w:rFonts w:ascii="Wingdings" w:hAnsi="Wingdings" w:hint="default"/>
      </w:rPr>
    </w:lvl>
    <w:lvl w:ilvl="3" w:tplc="3872C498">
      <w:start w:val="1"/>
      <w:numFmt w:val="bullet"/>
      <w:lvlText w:val=""/>
      <w:lvlJc w:val="left"/>
      <w:pPr>
        <w:ind w:left="3654" w:hanging="360"/>
      </w:pPr>
      <w:rPr>
        <w:rFonts w:ascii="Symbol" w:hAnsi="Symbol" w:hint="default"/>
      </w:rPr>
    </w:lvl>
    <w:lvl w:ilvl="4" w:tplc="76529350">
      <w:start w:val="1"/>
      <w:numFmt w:val="bullet"/>
      <w:lvlText w:val="o"/>
      <w:lvlJc w:val="left"/>
      <w:pPr>
        <w:ind w:left="4374" w:hanging="360"/>
      </w:pPr>
      <w:rPr>
        <w:rFonts w:ascii="Courier New" w:hAnsi="Courier New" w:cs="Courier New" w:hint="default"/>
      </w:rPr>
    </w:lvl>
    <w:lvl w:ilvl="5" w:tplc="10B8D960">
      <w:start w:val="1"/>
      <w:numFmt w:val="bullet"/>
      <w:lvlText w:val=""/>
      <w:lvlJc w:val="left"/>
      <w:pPr>
        <w:ind w:left="5094" w:hanging="360"/>
      </w:pPr>
      <w:rPr>
        <w:rFonts w:ascii="Wingdings" w:hAnsi="Wingdings" w:hint="default"/>
      </w:rPr>
    </w:lvl>
    <w:lvl w:ilvl="6" w:tplc="BF40A382">
      <w:start w:val="1"/>
      <w:numFmt w:val="bullet"/>
      <w:lvlText w:val=""/>
      <w:lvlJc w:val="left"/>
      <w:pPr>
        <w:ind w:left="5814" w:hanging="360"/>
      </w:pPr>
      <w:rPr>
        <w:rFonts w:ascii="Symbol" w:hAnsi="Symbol" w:hint="default"/>
      </w:rPr>
    </w:lvl>
    <w:lvl w:ilvl="7" w:tplc="3E246EC6">
      <w:start w:val="1"/>
      <w:numFmt w:val="bullet"/>
      <w:lvlText w:val="o"/>
      <w:lvlJc w:val="left"/>
      <w:pPr>
        <w:ind w:left="6534" w:hanging="360"/>
      </w:pPr>
      <w:rPr>
        <w:rFonts w:ascii="Courier New" w:hAnsi="Courier New" w:cs="Courier New" w:hint="default"/>
      </w:rPr>
    </w:lvl>
    <w:lvl w:ilvl="8" w:tplc="0AA6C30A">
      <w:start w:val="1"/>
      <w:numFmt w:val="bullet"/>
      <w:lvlText w:val=""/>
      <w:lvlJc w:val="left"/>
      <w:pPr>
        <w:ind w:left="7254" w:hanging="360"/>
      </w:pPr>
      <w:rPr>
        <w:rFonts w:ascii="Wingdings" w:hAnsi="Wingdings" w:hint="default"/>
      </w:rPr>
    </w:lvl>
  </w:abstractNum>
  <w:abstractNum w:abstractNumId="32" w15:restartNumberingAfterBreak="0">
    <w:nsid w:val="22A25E37"/>
    <w:multiLevelType w:val="multilevel"/>
    <w:tmpl w:val="59FA4724"/>
    <w:lvl w:ilvl="0">
      <w:start w:val="43"/>
      <w:numFmt w:val="decimal"/>
      <w:lvlText w:val="%1."/>
      <w:lvlJc w:val="left"/>
      <w:pPr>
        <w:ind w:left="660" w:hanging="660"/>
      </w:pPr>
      <w:rPr>
        <w:rFonts w:hint="default"/>
      </w:rPr>
    </w:lvl>
    <w:lvl w:ilvl="1">
      <w:start w:val="2"/>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22E15C81"/>
    <w:multiLevelType w:val="multilevel"/>
    <w:tmpl w:val="CED09554"/>
    <w:lvl w:ilvl="0">
      <w:start w:val="46"/>
      <w:numFmt w:val="decimal"/>
      <w:lvlText w:val="%1."/>
      <w:lvlJc w:val="left"/>
      <w:pPr>
        <w:ind w:left="480" w:hanging="480"/>
      </w:pPr>
      <w:rPr>
        <w:rFonts w:hint="default"/>
      </w:rPr>
    </w:lvl>
    <w:lvl w:ilvl="1">
      <w:start w:val="5"/>
      <w:numFmt w:val="decimal"/>
      <w:lvlText w:val="%1.%2."/>
      <w:lvlJc w:val="left"/>
      <w:pPr>
        <w:ind w:left="2683" w:hanging="48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34" w15:restartNumberingAfterBreak="0">
    <w:nsid w:val="23F35321"/>
    <w:multiLevelType w:val="hybridMultilevel"/>
    <w:tmpl w:val="ABA6AEDA"/>
    <w:lvl w:ilvl="0" w:tplc="63CE65A8">
      <w:start w:val="1"/>
      <w:numFmt w:val="bullet"/>
      <w:lvlText w:val=""/>
      <w:lvlJc w:val="left"/>
      <w:pPr>
        <w:ind w:left="1429" w:hanging="360"/>
      </w:pPr>
      <w:rPr>
        <w:rFonts w:ascii="Symbol" w:hAnsi="Symbol" w:hint="default"/>
      </w:rPr>
    </w:lvl>
    <w:lvl w:ilvl="1" w:tplc="5AE477E0">
      <w:start w:val="1"/>
      <w:numFmt w:val="bullet"/>
      <w:lvlText w:val=""/>
      <w:lvlJc w:val="left"/>
      <w:pPr>
        <w:ind w:left="2149" w:hanging="360"/>
      </w:pPr>
      <w:rPr>
        <w:rFonts w:ascii="Symbol" w:hAnsi="Symbol" w:hint="default"/>
      </w:rPr>
    </w:lvl>
    <w:lvl w:ilvl="2" w:tplc="3C32D4F2">
      <w:start w:val="1"/>
      <w:numFmt w:val="bullet"/>
      <w:lvlText w:val=""/>
      <w:lvlJc w:val="left"/>
      <w:pPr>
        <w:ind w:left="2869" w:hanging="360"/>
      </w:pPr>
      <w:rPr>
        <w:rFonts w:ascii="Wingdings" w:hAnsi="Wingdings" w:hint="default"/>
      </w:rPr>
    </w:lvl>
    <w:lvl w:ilvl="3" w:tplc="F544B3E6">
      <w:start w:val="1"/>
      <w:numFmt w:val="bullet"/>
      <w:lvlText w:val=""/>
      <w:lvlJc w:val="left"/>
      <w:pPr>
        <w:ind w:left="3589" w:hanging="360"/>
      </w:pPr>
      <w:rPr>
        <w:rFonts w:ascii="Symbol" w:hAnsi="Symbol" w:hint="default"/>
      </w:rPr>
    </w:lvl>
    <w:lvl w:ilvl="4" w:tplc="2C38C4C4">
      <w:start w:val="1"/>
      <w:numFmt w:val="bullet"/>
      <w:lvlText w:val="o"/>
      <w:lvlJc w:val="left"/>
      <w:pPr>
        <w:ind w:left="4309" w:hanging="360"/>
      </w:pPr>
      <w:rPr>
        <w:rFonts w:ascii="Courier New" w:hAnsi="Courier New" w:cs="Courier New" w:hint="default"/>
      </w:rPr>
    </w:lvl>
    <w:lvl w:ilvl="5" w:tplc="114E222A">
      <w:start w:val="1"/>
      <w:numFmt w:val="bullet"/>
      <w:lvlText w:val=""/>
      <w:lvlJc w:val="left"/>
      <w:pPr>
        <w:ind w:left="5029" w:hanging="360"/>
      </w:pPr>
      <w:rPr>
        <w:rFonts w:ascii="Wingdings" w:hAnsi="Wingdings" w:hint="default"/>
      </w:rPr>
    </w:lvl>
    <w:lvl w:ilvl="6" w:tplc="EF3423CC">
      <w:start w:val="1"/>
      <w:numFmt w:val="bullet"/>
      <w:lvlText w:val=""/>
      <w:lvlJc w:val="left"/>
      <w:pPr>
        <w:ind w:left="5749" w:hanging="360"/>
      </w:pPr>
      <w:rPr>
        <w:rFonts w:ascii="Symbol" w:hAnsi="Symbol" w:hint="default"/>
      </w:rPr>
    </w:lvl>
    <w:lvl w:ilvl="7" w:tplc="956A956A">
      <w:start w:val="1"/>
      <w:numFmt w:val="bullet"/>
      <w:lvlText w:val="o"/>
      <w:lvlJc w:val="left"/>
      <w:pPr>
        <w:ind w:left="6469" w:hanging="360"/>
      </w:pPr>
      <w:rPr>
        <w:rFonts w:ascii="Courier New" w:hAnsi="Courier New" w:cs="Courier New" w:hint="default"/>
      </w:rPr>
    </w:lvl>
    <w:lvl w:ilvl="8" w:tplc="9AF4FC04">
      <w:start w:val="1"/>
      <w:numFmt w:val="bullet"/>
      <w:lvlText w:val=""/>
      <w:lvlJc w:val="left"/>
      <w:pPr>
        <w:ind w:left="7189" w:hanging="360"/>
      </w:pPr>
      <w:rPr>
        <w:rFonts w:ascii="Wingdings" w:hAnsi="Wingdings" w:hint="default"/>
      </w:rPr>
    </w:lvl>
  </w:abstractNum>
  <w:abstractNum w:abstractNumId="35" w15:restartNumberingAfterBreak="0">
    <w:nsid w:val="24213E9A"/>
    <w:multiLevelType w:val="multilevel"/>
    <w:tmpl w:val="25FC7EBE"/>
    <w:lvl w:ilvl="0">
      <w:start w:val="5"/>
      <w:numFmt w:val="decimal"/>
      <w:lvlText w:val="%1"/>
      <w:lvlJc w:val="left"/>
      <w:pPr>
        <w:ind w:left="362" w:hanging="599"/>
      </w:pPr>
      <w:rPr>
        <w:rFonts w:hint="default"/>
        <w:lang w:val="ru-RU" w:eastAsia="en-US" w:bidi="ar-SA"/>
      </w:rPr>
    </w:lvl>
    <w:lvl w:ilvl="1">
      <w:start w:val="1"/>
      <w:numFmt w:val="decimal"/>
      <w:lvlText w:val="%1.%2"/>
      <w:lvlJc w:val="left"/>
      <w:pPr>
        <w:ind w:left="362" w:hanging="599"/>
      </w:pPr>
      <w:rPr>
        <w:rFonts w:hint="default"/>
        <w:lang w:val="ru-RU" w:eastAsia="en-US" w:bidi="ar-SA"/>
      </w:rPr>
    </w:lvl>
    <w:lvl w:ilvl="2">
      <w:start w:val="2"/>
      <w:numFmt w:val="decimal"/>
      <w:lvlText w:val="%1.%2.%3."/>
      <w:lvlJc w:val="left"/>
      <w:pPr>
        <w:ind w:left="1734" w:hanging="599"/>
      </w:pPr>
      <w:rPr>
        <w:rFonts w:hint="default"/>
        <w:spacing w:val="0"/>
        <w:lang w:val="ru-RU" w:eastAsia="en-US" w:bidi="ar-SA"/>
      </w:rPr>
    </w:lvl>
    <w:lvl w:ilvl="3">
      <w:start w:val="1"/>
      <w:numFmt w:val="bullet"/>
      <w:lvlText w:val="-"/>
      <w:lvlJc w:val="left"/>
      <w:pPr>
        <w:ind w:left="381" w:hanging="291"/>
      </w:pPr>
      <w:rPr>
        <w:rFonts w:ascii="Times New Roman" w:eastAsia="Times New Roman" w:hAnsi="Times New Roman" w:cs="Times New Roman" w:hint="default"/>
        <w:spacing w:val="0"/>
        <w:lang w:val="ru-RU" w:eastAsia="en-US" w:bidi="ar-SA"/>
      </w:rPr>
    </w:lvl>
    <w:lvl w:ilvl="4">
      <w:start w:val="1"/>
      <w:numFmt w:val="bullet"/>
      <w:lvlText w:val="•"/>
      <w:lvlJc w:val="left"/>
      <w:pPr>
        <w:ind w:left="3010" w:hanging="291"/>
      </w:pPr>
      <w:rPr>
        <w:rFonts w:hint="default"/>
        <w:lang w:val="ru-RU" w:eastAsia="en-US" w:bidi="ar-SA"/>
      </w:rPr>
    </w:lvl>
    <w:lvl w:ilvl="5">
      <w:start w:val="1"/>
      <w:numFmt w:val="bullet"/>
      <w:lvlText w:val="•"/>
      <w:lvlJc w:val="left"/>
      <w:pPr>
        <w:ind w:left="4315" w:hanging="291"/>
      </w:pPr>
      <w:rPr>
        <w:rFonts w:hint="default"/>
        <w:lang w:val="ru-RU" w:eastAsia="en-US" w:bidi="ar-SA"/>
      </w:rPr>
    </w:lvl>
    <w:lvl w:ilvl="6">
      <w:start w:val="1"/>
      <w:numFmt w:val="bullet"/>
      <w:lvlText w:val="•"/>
      <w:lvlJc w:val="left"/>
      <w:pPr>
        <w:ind w:left="5620" w:hanging="291"/>
      </w:pPr>
      <w:rPr>
        <w:rFonts w:hint="default"/>
        <w:lang w:val="ru-RU" w:eastAsia="en-US" w:bidi="ar-SA"/>
      </w:rPr>
    </w:lvl>
    <w:lvl w:ilvl="7">
      <w:start w:val="1"/>
      <w:numFmt w:val="bullet"/>
      <w:lvlText w:val="•"/>
      <w:lvlJc w:val="left"/>
      <w:pPr>
        <w:ind w:left="6926" w:hanging="291"/>
      </w:pPr>
      <w:rPr>
        <w:rFonts w:hint="default"/>
        <w:lang w:val="ru-RU" w:eastAsia="en-US" w:bidi="ar-SA"/>
      </w:rPr>
    </w:lvl>
    <w:lvl w:ilvl="8">
      <w:start w:val="1"/>
      <w:numFmt w:val="bullet"/>
      <w:lvlText w:val="•"/>
      <w:lvlJc w:val="left"/>
      <w:pPr>
        <w:ind w:left="8231" w:hanging="291"/>
      </w:pPr>
      <w:rPr>
        <w:rFonts w:hint="default"/>
        <w:lang w:val="ru-RU" w:eastAsia="en-US" w:bidi="ar-SA"/>
      </w:rPr>
    </w:lvl>
  </w:abstractNum>
  <w:abstractNum w:abstractNumId="36" w15:restartNumberingAfterBreak="0">
    <w:nsid w:val="246161CB"/>
    <w:multiLevelType w:val="hybridMultilevel"/>
    <w:tmpl w:val="D5E423D6"/>
    <w:lvl w:ilvl="0" w:tplc="37401892">
      <w:start w:val="1"/>
      <w:numFmt w:val="bullet"/>
      <w:lvlText w:val=""/>
      <w:lvlJc w:val="left"/>
      <w:pPr>
        <w:ind w:left="1429" w:hanging="360"/>
      </w:pPr>
      <w:rPr>
        <w:rFonts w:ascii="Symbol" w:hAnsi="Symbol" w:hint="default"/>
      </w:rPr>
    </w:lvl>
    <w:lvl w:ilvl="1" w:tplc="D880503C">
      <w:start w:val="1"/>
      <w:numFmt w:val="bullet"/>
      <w:lvlText w:val="o"/>
      <w:lvlJc w:val="left"/>
      <w:pPr>
        <w:ind w:left="2149" w:hanging="360"/>
      </w:pPr>
      <w:rPr>
        <w:rFonts w:ascii="Courier New" w:hAnsi="Courier New" w:cs="Courier New" w:hint="default"/>
      </w:rPr>
    </w:lvl>
    <w:lvl w:ilvl="2" w:tplc="9216C756">
      <w:start w:val="1"/>
      <w:numFmt w:val="bullet"/>
      <w:lvlText w:val=""/>
      <w:lvlJc w:val="left"/>
      <w:pPr>
        <w:ind w:left="2869" w:hanging="360"/>
      </w:pPr>
      <w:rPr>
        <w:rFonts w:ascii="Wingdings" w:hAnsi="Wingdings" w:hint="default"/>
      </w:rPr>
    </w:lvl>
    <w:lvl w:ilvl="3" w:tplc="B284E21C">
      <w:start w:val="1"/>
      <w:numFmt w:val="bullet"/>
      <w:lvlText w:val=""/>
      <w:lvlJc w:val="left"/>
      <w:pPr>
        <w:ind w:left="3589" w:hanging="360"/>
      </w:pPr>
      <w:rPr>
        <w:rFonts w:ascii="Symbol" w:hAnsi="Symbol" w:hint="default"/>
      </w:rPr>
    </w:lvl>
    <w:lvl w:ilvl="4" w:tplc="E1FC26EC">
      <w:start w:val="1"/>
      <w:numFmt w:val="bullet"/>
      <w:lvlText w:val="o"/>
      <w:lvlJc w:val="left"/>
      <w:pPr>
        <w:ind w:left="4309" w:hanging="360"/>
      </w:pPr>
      <w:rPr>
        <w:rFonts w:ascii="Courier New" w:hAnsi="Courier New" w:cs="Courier New" w:hint="default"/>
      </w:rPr>
    </w:lvl>
    <w:lvl w:ilvl="5" w:tplc="A852E7B0">
      <w:start w:val="1"/>
      <w:numFmt w:val="bullet"/>
      <w:lvlText w:val=""/>
      <w:lvlJc w:val="left"/>
      <w:pPr>
        <w:ind w:left="5029" w:hanging="360"/>
      </w:pPr>
      <w:rPr>
        <w:rFonts w:ascii="Wingdings" w:hAnsi="Wingdings" w:hint="default"/>
      </w:rPr>
    </w:lvl>
    <w:lvl w:ilvl="6" w:tplc="F642E708">
      <w:start w:val="1"/>
      <w:numFmt w:val="bullet"/>
      <w:lvlText w:val=""/>
      <w:lvlJc w:val="left"/>
      <w:pPr>
        <w:ind w:left="5749" w:hanging="360"/>
      </w:pPr>
      <w:rPr>
        <w:rFonts w:ascii="Symbol" w:hAnsi="Symbol" w:hint="default"/>
      </w:rPr>
    </w:lvl>
    <w:lvl w:ilvl="7" w:tplc="A348A9E4">
      <w:start w:val="1"/>
      <w:numFmt w:val="bullet"/>
      <w:lvlText w:val="o"/>
      <w:lvlJc w:val="left"/>
      <w:pPr>
        <w:ind w:left="6469" w:hanging="360"/>
      </w:pPr>
      <w:rPr>
        <w:rFonts w:ascii="Courier New" w:hAnsi="Courier New" w:cs="Courier New" w:hint="default"/>
      </w:rPr>
    </w:lvl>
    <w:lvl w:ilvl="8" w:tplc="1B142472">
      <w:start w:val="1"/>
      <w:numFmt w:val="bullet"/>
      <w:lvlText w:val=""/>
      <w:lvlJc w:val="left"/>
      <w:pPr>
        <w:ind w:left="7189" w:hanging="360"/>
      </w:pPr>
      <w:rPr>
        <w:rFonts w:ascii="Wingdings" w:hAnsi="Wingdings" w:hint="default"/>
      </w:rPr>
    </w:lvl>
  </w:abstractNum>
  <w:abstractNum w:abstractNumId="37" w15:restartNumberingAfterBreak="0">
    <w:nsid w:val="24D41647"/>
    <w:multiLevelType w:val="hybridMultilevel"/>
    <w:tmpl w:val="AE00BC30"/>
    <w:lvl w:ilvl="0" w:tplc="2A30C784">
      <w:start w:val="1"/>
      <w:numFmt w:val="decimal"/>
      <w:lvlText w:val="%1."/>
      <w:lvlJc w:val="left"/>
      <w:pPr>
        <w:ind w:left="1453" w:hanging="244"/>
      </w:pPr>
      <w:rPr>
        <w:rFonts w:hint="default"/>
        <w:spacing w:val="0"/>
        <w:lang w:val="ru-RU" w:eastAsia="en-US" w:bidi="ar-SA"/>
      </w:rPr>
    </w:lvl>
    <w:lvl w:ilvl="1" w:tplc="95960154">
      <w:start w:val="1"/>
      <w:numFmt w:val="bullet"/>
      <w:lvlText w:val="•"/>
      <w:lvlJc w:val="left"/>
      <w:pPr>
        <w:ind w:left="2398" w:hanging="244"/>
      </w:pPr>
      <w:rPr>
        <w:rFonts w:hint="default"/>
        <w:lang w:val="ru-RU" w:eastAsia="en-US" w:bidi="ar-SA"/>
      </w:rPr>
    </w:lvl>
    <w:lvl w:ilvl="2" w:tplc="381CECCC">
      <w:start w:val="1"/>
      <w:numFmt w:val="bullet"/>
      <w:lvlText w:val="•"/>
      <w:lvlJc w:val="left"/>
      <w:pPr>
        <w:ind w:left="3336" w:hanging="244"/>
      </w:pPr>
      <w:rPr>
        <w:rFonts w:hint="default"/>
        <w:lang w:val="ru-RU" w:eastAsia="en-US" w:bidi="ar-SA"/>
      </w:rPr>
    </w:lvl>
    <w:lvl w:ilvl="3" w:tplc="DBA847EC">
      <w:start w:val="1"/>
      <w:numFmt w:val="bullet"/>
      <w:lvlText w:val="•"/>
      <w:lvlJc w:val="left"/>
      <w:pPr>
        <w:ind w:left="4274" w:hanging="244"/>
      </w:pPr>
      <w:rPr>
        <w:rFonts w:hint="default"/>
        <w:lang w:val="ru-RU" w:eastAsia="en-US" w:bidi="ar-SA"/>
      </w:rPr>
    </w:lvl>
    <w:lvl w:ilvl="4" w:tplc="A6349070">
      <w:start w:val="1"/>
      <w:numFmt w:val="bullet"/>
      <w:lvlText w:val="•"/>
      <w:lvlJc w:val="left"/>
      <w:pPr>
        <w:ind w:left="5212" w:hanging="244"/>
      </w:pPr>
      <w:rPr>
        <w:rFonts w:hint="default"/>
        <w:lang w:val="ru-RU" w:eastAsia="en-US" w:bidi="ar-SA"/>
      </w:rPr>
    </w:lvl>
    <w:lvl w:ilvl="5" w:tplc="8272CB8E">
      <w:start w:val="1"/>
      <w:numFmt w:val="bullet"/>
      <w:lvlText w:val="•"/>
      <w:lvlJc w:val="left"/>
      <w:pPr>
        <w:ind w:left="6150" w:hanging="244"/>
      </w:pPr>
      <w:rPr>
        <w:rFonts w:hint="default"/>
        <w:lang w:val="ru-RU" w:eastAsia="en-US" w:bidi="ar-SA"/>
      </w:rPr>
    </w:lvl>
    <w:lvl w:ilvl="6" w:tplc="89E0E8CA">
      <w:start w:val="1"/>
      <w:numFmt w:val="bullet"/>
      <w:lvlText w:val="•"/>
      <w:lvlJc w:val="left"/>
      <w:pPr>
        <w:ind w:left="7088" w:hanging="244"/>
      </w:pPr>
      <w:rPr>
        <w:rFonts w:hint="default"/>
        <w:lang w:val="ru-RU" w:eastAsia="en-US" w:bidi="ar-SA"/>
      </w:rPr>
    </w:lvl>
    <w:lvl w:ilvl="7" w:tplc="46163826">
      <w:start w:val="1"/>
      <w:numFmt w:val="bullet"/>
      <w:lvlText w:val="•"/>
      <w:lvlJc w:val="left"/>
      <w:pPr>
        <w:ind w:left="8027" w:hanging="244"/>
      </w:pPr>
      <w:rPr>
        <w:rFonts w:hint="default"/>
        <w:lang w:val="ru-RU" w:eastAsia="en-US" w:bidi="ar-SA"/>
      </w:rPr>
    </w:lvl>
    <w:lvl w:ilvl="8" w:tplc="5546BCFC">
      <w:start w:val="1"/>
      <w:numFmt w:val="bullet"/>
      <w:lvlText w:val="•"/>
      <w:lvlJc w:val="left"/>
      <w:pPr>
        <w:ind w:left="8965" w:hanging="244"/>
      </w:pPr>
      <w:rPr>
        <w:rFonts w:hint="default"/>
        <w:lang w:val="ru-RU" w:eastAsia="en-US" w:bidi="ar-SA"/>
      </w:rPr>
    </w:lvl>
  </w:abstractNum>
  <w:abstractNum w:abstractNumId="38" w15:restartNumberingAfterBreak="0">
    <w:nsid w:val="25031615"/>
    <w:multiLevelType w:val="hybridMultilevel"/>
    <w:tmpl w:val="973E95EE"/>
    <w:lvl w:ilvl="0" w:tplc="5DE8F7BC">
      <w:start w:val="1"/>
      <w:numFmt w:val="bullet"/>
      <w:lvlText w:val=""/>
      <w:lvlJc w:val="left"/>
      <w:pPr>
        <w:ind w:left="720" w:hanging="360"/>
      </w:pPr>
      <w:rPr>
        <w:rFonts w:ascii="Symbol" w:hAnsi="Symbol" w:hint="default"/>
      </w:rPr>
    </w:lvl>
    <w:lvl w:ilvl="1" w:tplc="6D9A292A">
      <w:start w:val="1"/>
      <w:numFmt w:val="bullet"/>
      <w:lvlText w:val="o"/>
      <w:lvlJc w:val="left"/>
      <w:pPr>
        <w:ind w:left="1440" w:hanging="360"/>
      </w:pPr>
      <w:rPr>
        <w:rFonts w:ascii="Courier New" w:hAnsi="Courier New" w:cs="Courier New" w:hint="default"/>
      </w:rPr>
    </w:lvl>
    <w:lvl w:ilvl="2" w:tplc="93DCF750">
      <w:start w:val="1"/>
      <w:numFmt w:val="bullet"/>
      <w:lvlText w:val=""/>
      <w:lvlJc w:val="left"/>
      <w:pPr>
        <w:ind w:left="2160" w:hanging="360"/>
      </w:pPr>
      <w:rPr>
        <w:rFonts w:ascii="Wingdings" w:hAnsi="Wingdings" w:hint="default"/>
      </w:rPr>
    </w:lvl>
    <w:lvl w:ilvl="3" w:tplc="54327736">
      <w:start w:val="1"/>
      <w:numFmt w:val="bullet"/>
      <w:lvlText w:val=""/>
      <w:lvlJc w:val="left"/>
      <w:pPr>
        <w:ind w:left="2880" w:hanging="360"/>
      </w:pPr>
      <w:rPr>
        <w:rFonts w:ascii="Symbol" w:hAnsi="Symbol" w:hint="default"/>
      </w:rPr>
    </w:lvl>
    <w:lvl w:ilvl="4" w:tplc="B4ACC2C2">
      <w:start w:val="1"/>
      <w:numFmt w:val="bullet"/>
      <w:lvlText w:val="o"/>
      <w:lvlJc w:val="left"/>
      <w:pPr>
        <w:ind w:left="3600" w:hanging="360"/>
      </w:pPr>
      <w:rPr>
        <w:rFonts w:ascii="Courier New" w:hAnsi="Courier New" w:cs="Courier New" w:hint="default"/>
      </w:rPr>
    </w:lvl>
    <w:lvl w:ilvl="5" w:tplc="3BC4401A">
      <w:start w:val="1"/>
      <w:numFmt w:val="bullet"/>
      <w:lvlText w:val=""/>
      <w:lvlJc w:val="left"/>
      <w:pPr>
        <w:ind w:left="4320" w:hanging="360"/>
      </w:pPr>
      <w:rPr>
        <w:rFonts w:ascii="Wingdings" w:hAnsi="Wingdings" w:hint="default"/>
      </w:rPr>
    </w:lvl>
    <w:lvl w:ilvl="6" w:tplc="A8823518">
      <w:start w:val="1"/>
      <w:numFmt w:val="bullet"/>
      <w:lvlText w:val=""/>
      <w:lvlJc w:val="left"/>
      <w:pPr>
        <w:ind w:left="5040" w:hanging="360"/>
      </w:pPr>
      <w:rPr>
        <w:rFonts w:ascii="Symbol" w:hAnsi="Symbol" w:hint="default"/>
      </w:rPr>
    </w:lvl>
    <w:lvl w:ilvl="7" w:tplc="69DECF42">
      <w:start w:val="1"/>
      <w:numFmt w:val="bullet"/>
      <w:lvlText w:val="o"/>
      <w:lvlJc w:val="left"/>
      <w:pPr>
        <w:ind w:left="5760" w:hanging="360"/>
      </w:pPr>
      <w:rPr>
        <w:rFonts w:ascii="Courier New" w:hAnsi="Courier New" w:cs="Courier New" w:hint="default"/>
      </w:rPr>
    </w:lvl>
    <w:lvl w:ilvl="8" w:tplc="C7989B1C">
      <w:start w:val="1"/>
      <w:numFmt w:val="bullet"/>
      <w:lvlText w:val=""/>
      <w:lvlJc w:val="left"/>
      <w:pPr>
        <w:ind w:left="6480" w:hanging="360"/>
      </w:pPr>
      <w:rPr>
        <w:rFonts w:ascii="Wingdings" w:hAnsi="Wingdings" w:hint="default"/>
      </w:rPr>
    </w:lvl>
  </w:abstractNum>
  <w:abstractNum w:abstractNumId="39" w15:restartNumberingAfterBreak="0">
    <w:nsid w:val="256679FB"/>
    <w:multiLevelType w:val="hybridMultilevel"/>
    <w:tmpl w:val="DBB06CC8"/>
    <w:lvl w:ilvl="0" w:tplc="69241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62B0462"/>
    <w:multiLevelType w:val="hybridMultilevel"/>
    <w:tmpl w:val="847C20D4"/>
    <w:lvl w:ilvl="0" w:tplc="DC600D2C">
      <w:start w:val="1"/>
      <w:numFmt w:val="decimal"/>
      <w:lvlText w:val="%1."/>
      <w:lvlJc w:val="left"/>
      <w:pPr>
        <w:ind w:left="1287" w:hanging="360"/>
      </w:pPr>
      <w:rPr>
        <w:rFonts w:ascii="Times New Roman" w:hAnsi="Times New Roman" w:cs="Times New Roman" w:hint="default"/>
      </w:rPr>
    </w:lvl>
    <w:lvl w:ilvl="1" w:tplc="BBA4379A">
      <w:start w:val="1"/>
      <w:numFmt w:val="lowerLetter"/>
      <w:lvlText w:val="%2."/>
      <w:lvlJc w:val="left"/>
      <w:pPr>
        <w:ind w:left="2007" w:hanging="360"/>
      </w:pPr>
    </w:lvl>
    <w:lvl w:ilvl="2" w:tplc="90C67FDA">
      <w:start w:val="1"/>
      <w:numFmt w:val="lowerRoman"/>
      <w:lvlText w:val="%3."/>
      <w:lvlJc w:val="right"/>
      <w:pPr>
        <w:ind w:left="2727" w:hanging="180"/>
      </w:pPr>
    </w:lvl>
    <w:lvl w:ilvl="3" w:tplc="2DB25BC4">
      <w:start w:val="1"/>
      <w:numFmt w:val="decimal"/>
      <w:lvlText w:val="%4."/>
      <w:lvlJc w:val="left"/>
      <w:pPr>
        <w:ind w:left="3447" w:hanging="360"/>
      </w:pPr>
    </w:lvl>
    <w:lvl w:ilvl="4" w:tplc="0B646A5A">
      <w:start w:val="1"/>
      <w:numFmt w:val="lowerLetter"/>
      <w:lvlText w:val="%5."/>
      <w:lvlJc w:val="left"/>
      <w:pPr>
        <w:ind w:left="4167" w:hanging="360"/>
      </w:pPr>
    </w:lvl>
    <w:lvl w:ilvl="5" w:tplc="87320E76">
      <w:start w:val="1"/>
      <w:numFmt w:val="lowerRoman"/>
      <w:lvlText w:val="%6."/>
      <w:lvlJc w:val="right"/>
      <w:pPr>
        <w:ind w:left="4887" w:hanging="180"/>
      </w:pPr>
    </w:lvl>
    <w:lvl w:ilvl="6" w:tplc="352C3684">
      <w:start w:val="1"/>
      <w:numFmt w:val="decimal"/>
      <w:lvlText w:val="%7."/>
      <w:lvlJc w:val="left"/>
      <w:pPr>
        <w:ind w:left="5607" w:hanging="360"/>
      </w:pPr>
    </w:lvl>
    <w:lvl w:ilvl="7" w:tplc="DA3E24F8">
      <w:start w:val="1"/>
      <w:numFmt w:val="lowerLetter"/>
      <w:lvlText w:val="%8."/>
      <w:lvlJc w:val="left"/>
      <w:pPr>
        <w:ind w:left="6327" w:hanging="360"/>
      </w:pPr>
    </w:lvl>
    <w:lvl w:ilvl="8" w:tplc="A3988164">
      <w:start w:val="1"/>
      <w:numFmt w:val="lowerRoman"/>
      <w:lvlText w:val="%9."/>
      <w:lvlJc w:val="right"/>
      <w:pPr>
        <w:ind w:left="7047" w:hanging="180"/>
      </w:pPr>
    </w:lvl>
  </w:abstractNum>
  <w:abstractNum w:abstractNumId="41" w15:restartNumberingAfterBreak="0">
    <w:nsid w:val="27180CC5"/>
    <w:multiLevelType w:val="hybridMultilevel"/>
    <w:tmpl w:val="32E60734"/>
    <w:lvl w:ilvl="0" w:tplc="C35C3CEC">
      <w:start w:val="1"/>
      <w:numFmt w:val="bullet"/>
      <w:lvlText w:val="-"/>
      <w:lvlJc w:val="left"/>
      <w:pPr>
        <w:ind w:left="863" w:hanging="295"/>
      </w:pPr>
      <w:rPr>
        <w:rFonts w:ascii="Times New Roman" w:eastAsia="Times New Roman" w:hAnsi="Times New Roman" w:cs="Times New Roman" w:hint="default"/>
        <w:spacing w:val="0"/>
        <w:lang w:val="ru-RU" w:eastAsia="en-US" w:bidi="ar-SA"/>
      </w:rPr>
    </w:lvl>
    <w:lvl w:ilvl="1" w:tplc="940AC210">
      <w:start w:val="1"/>
      <w:numFmt w:val="bullet"/>
      <w:lvlText w:val="•"/>
      <w:lvlJc w:val="left"/>
      <w:pPr>
        <w:ind w:left="1426" w:hanging="295"/>
      </w:pPr>
      <w:rPr>
        <w:rFonts w:hint="default"/>
        <w:lang w:val="ru-RU" w:eastAsia="en-US" w:bidi="ar-SA"/>
      </w:rPr>
    </w:lvl>
    <w:lvl w:ilvl="2" w:tplc="6CFC96A6">
      <w:start w:val="1"/>
      <w:numFmt w:val="bullet"/>
      <w:lvlText w:val="•"/>
      <w:lvlJc w:val="left"/>
      <w:pPr>
        <w:ind w:left="2472" w:hanging="295"/>
      </w:pPr>
      <w:rPr>
        <w:rFonts w:hint="default"/>
        <w:lang w:val="ru-RU" w:eastAsia="en-US" w:bidi="ar-SA"/>
      </w:rPr>
    </w:lvl>
    <w:lvl w:ilvl="3" w:tplc="F174804A">
      <w:start w:val="1"/>
      <w:numFmt w:val="bullet"/>
      <w:lvlText w:val="•"/>
      <w:lvlJc w:val="left"/>
      <w:pPr>
        <w:ind w:left="3518" w:hanging="295"/>
      </w:pPr>
      <w:rPr>
        <w:rFonts w:hint="default"/>
        <w:lang w:val="ru-RU" w:eastAsia="en-US" w:bidi="ar-SA"/>
      </w:rPr>
    </w:lvl>
    <w:lvl w:ilvl="4" w:tplc="037C2FD0">
      <w:start w:val="1"/>
      <w:numFmt w:val="bullet"/>
      <w:lvlText w:val="•"/>
      <w:lvlJc w:val="left"/>
      <w:pPr>
        <w:ind w:left="4564" w:hanging="295"/>
      </w:pPr>
      <w:rPr>
        <w:rFonts w:hint="default"/>
        <w:lang w:val="ru-RU" w:eastAsia="en-US" w:bidi="ar-SA"/>
      </w:rPr>
    </w:lvl>
    <w:lvl w:ilvl="5" w:tplc="B3C05EDA">
      <w:start w:val="1"/>
      <w:numFmt w:val="bullet"/>
      <w:lvlText w:val="•"/>
      <w:lvlJc w:val="left"/>
      <w:pPr>
        <w:ind w:left="5610" w:hanging="295"/>
      </w:pPr>
      <w:rPr>
        <w:rFonts w:hint="default"/>
        <w:lang w:val="ru-RU" w:eastAsia="en-US" w:bidi="ar-SA"/>
      </w:rPr>
    </w:lvl>
    <w:lvl w:ilvl="6" w:tplc="2B6C4F76">
      <w:start w:val="1"/>
      <w:numFmt w:val="bullet"/>
      <w:lvlText w:val="•"/>
      <w:lvlJc w:val="left"/>
      <w:pPr>
        <w:ind w:left="6656" w:hanging="295"/>
      </w:pPr>
      <w:rPr>
        <w:rFonts w:hint="default"/>
        <w:lang w:val="ru-RU" w:eastAsia="en-US" w:bidi="ar-SA"/>
      </w:rPr>
    </w:lvl>
    <w:lvl w:ilvl="7" w:tplc="E82A5A2E">
      <w:start w:val="1"/>
      <w:numFmt w:val="bullet"/>
      <w:lvlText w:val="•"/>
      <w:lvlJc w:val="left"/>
      <w:pPr>
        <w:ind w:left="7703" w:hanging="295"/>
      </w:pPr>
      <w:rPr>
        <w:rFonts w:hint="default"/>
        <w:lang w:val="ru-RU" w:eastAsia="en-US" w:bidi="ar-SA"/>
      </w:rPr>
    </w:lvl>
    <w:lvl w:ilvl="8" w:tplc="10F2616E">
      <w:start w:val="1"/>
      <w:numFmt w:val="bullet"/>
      <w:lvlText w:val="•"/>
      <w:lvlJc w:val="left"/>
      <w:pPr>
        <w:ind w:left="8749" w:hanging="295"/>
      </w:pPr>
      <w:rPr>
        <w:rFonts w:hint="default"/>
        <w:lang w:val="ru-RU" w:eastAsia="en-US" w:bidi="ar-SA"/>
      </w:rPr>
    </w:lvl>
  </w:abstractNum>
  <w:abstractNum w:abstractNumId="42" w15:restartNumberingAfterBreak="0">
    <w:nsid w:val="27EF2391"/>
    <w:multiLevelType w:val="hybridMultilevel"/>
    <w:tmpl w:val="44CA861A"/>
    <w:lvl w:ilvl="0" w:tplc="38440C72">
      <w:start w:val="1"/>
      <w:numFmt w:val="bullet"/>
      <w:lvlText w:val="•"/>
      <w:lvlJc w:val="left"/>
      <w:pPr>
        <w:ind w:left="381" w:hanging="370"/>
      </w:pPr>
      <w:rPr>
        <w:rFonts w:ascii="Times New Roman" w:eastAsia="Times New Roman" w:hAnsi="Times New Roman" w:cs="Times New Roman" w:hint="default"/>
        <w:spacing w:val="0"/>
        <w:lang w:val="ru-RU" w:eastAsia="en-US" w:bidi="ar-SA"/>
      </w:rPr>
    </w:lvl>
    <w:lvl w:ilvl="1" w:tplc="DC1CB342">
      <w:start w:val="1"/>
      <w:numFmt w:val="bullet"/>
      <w:lvlText w:val="•"/>
      <w:lvlJc w:val="left"/>
      <w:pPr>
        <w:ind w:left="1426" w:hanging="370"/>
      </w:pPr>
      <w:rPr>
        <w:rFonts w:hint="default"/>
        <w:lang w:val="ru-RU" w:eastAsia="en-US" w:bidi="ar-SA"/>
      </w:rPr>
    </w:lvl>
    <w:lvl w:ilvl="2" w:tplc="905C9912">
      <w:start w:val="1"/>
      <w:numFmt w:val="bullet"/>
      <w:lvlText w:val="•"/>
      <w:lvlJc w:val="left"/>
      <w:pPr>
        <w:ind w:left="2472" w:hanging="370"/>
      </w:pPr>
      <w:rPr>
        <w:rFonts w:hint="default"/>
        <w:lang w:val="ru-RU" w:eastAsia="en-US" w:bidi="ar-SA"/>
      </w:rPr>
    </w:lvl>
    <w:lvl w:ilvl="3" w:tplc="C13A600A">
      <w:start w:val="1"/>
      <w:numFmt w:val="bullet"/>
      <w:lvlText w:val="•"/>
      <w:lvlJc w:val="left"/>
      <w:pPr>
        <w:ind w:left="3518" w:hanging="370"/>
      </w:pPr>
      <w:rPr>
        <w:rFonts w:hint="default"/>
        <w:lang w:val="ru-RU" w:eastAsia="en-US" w:bidi="ar-SA"/>
      </w:rPr>
    </w:lvl>
    <w:lvl w:ilvl="4" w:tplc="CC407218">
      <w:start w:val="1"/>
      <w:numFmt w:val="bullet"/>
      <w:lvlText w:val="•"/>
      <w:lvlJc w:val="left"/>
      <w:pPr>
        <w:ind w:left="4564" w:hanging="370"/>
      </w:pPr>
      <w:rPr>
        <w:rFonts w:hint="default"/>
        <w:lang w:val="ru-RU" w:eastAsia="en-US" w:bidi="ar-SA"/>
      </w:rPr>
    </w:lvl>
    <w:lvl w:ilvl="5" w:tplc="88B62504">
      <w:start w:val="1"/>
      <w:numFmt w:val="bullet"/>
      <w:lvlText w:val="•"/>
      <w:lvlJc w:val="left"/>
      <w:pPr>
        <w:ind w:left="5610" w:hanging="370"/>
      </w:pPr>
      <w:rPr>
        <w:rFonts w:hint="default"/>
        <w:lang w:val="ru-RU" w:eastAsia="en-US" w:bidi="ar-SA"/>
      </w:rPr>
    </w:lvl>
    <w:lvl w:ilvl="6" w:tplc="5D7CB546">
      <w:start w:val="1"/>
      <w:numFmt w:val="bullet"/>
      <w:lvlText w:val="•"/>
      <w:lvlJc w:val="left"/>
      <w:pPr>
        <w:ind w:left="6656" w:hanging="370"/>
      </w:pPr>
      <w:rPr>
        <w:rFonts w:hint="default"/>
        <w:lang w:val="ru-RU" w:eastAsia="en-US" w:bidi="ar-SA"/>
      </w:rPr>
    </w:lvl>
    <w:lvl w:ilvl="7" w:tplc="E822032C">
      <w:start w:val="1"/>
      <w:numFmt w:val="bullet"/>
      <w:lvlText w:val="•"/>
      <w:lvlJc w:val="left"/>
      <w:pPr>
        <w:ind w:left="7703" w:hanging="370"/>
      </w:pPr>
      <w:rPr>
        <w:rFonts w:hint="default"/>
        <w:lang w:val="ru-RU" w:eastAsia="en-US" w:bidi="ar-SA"/>
      </w:rPr>
    </w:lvl>
    <w:lvl w:ilvl="8" w:tplc="010C7EC2">
      <w:start w:val="1"/>
      <w:numFmt w:val="bullet"/>
      <w:lvlText w:val="•"/>
      <w:lvlJc w:val="left"/>
      <w:pPr>
        <w:ind w:left="8749" w:hanging="370"/>
      </w:pPr>
      <w:rPr>
        <w:rFonts w:hint="default"/>
        <w:lang w:val="ru-RU" w:eastAsia="en-US" w:bidi="ar-SA"/>
      </w:rPr>
    </w:lvl>
  </w:abstractNum>
  <w:abstractNum w:abstractNumId="43" w15:restartNumberingAfterBreak="0">
    <w:nsid w:val="28962CA1"/>
    <w:multiLevelType w:val="hybridMultilevel"/>
    <w:tmpl w:val="B05A13FE"/>
    <w:lvl w:ilvl="0" w:tplc="5D5E38B2">
      <w:start w:val="1"/>
      <w:numFmt w:val="bullet"/>
      <w:lvlText w:val=""/>
      <w:lvlJc w:val="left"/>
      <w:pPr>
        <w:ind w:left="720" w:hanging="360"/>
      </w:pPr>
      <w:rPr>
        <w:rFonts w:ascii="Symbol" w:hAnsi="Symbol" w:hint="default"/>
      </w:rPr>
    </w:lvl>
    <w:lvl w:ilvl="1" w:tplc="897E0CE8">
      <w:start w:val="1"/>
      <w:numFmt w:val="bullet"/>
      <w:lvlText w:val=""/>
      <w:lvlJc w:val="left"/>
      <w:pPr>
        <w:ind w:left="1440" w:hanging="360"/>
      </w:pPr>
      <w:rPr>
        <w:rFonts w:ascii="Symbol" w:hAnsi="Symbol" w:hint="default"/>
      </w:rPr>
    </w:lvl>
    <w:lvl w:ilvl="2" w:tplc="772E958C">
      <w:start w:val="1"/>
      <w:numFmt w:val="bullet"/>
      <w:lvlText w:val=""/>
      <w:lvlJc w:val="left"/>
      <w:pPr>
        <w:ind w:left="2160" w:hanging="360"/>
      </w:pPr>
      <w:rPr>
        <w:rFonts w:ascii="Wingdings" w:hAnsi="Wingdings" w:hint="default"/>
      </w:rPr>
    </w:lvl>
    <w:lvl w:ilvl="3" w:tplc="9AE4C06E">
      <w:start w:val="1"/>
      <w:numFmt w:val="bullet"/>
      <w:lvlText w:val=""/>
      <w:lvlJc w:val="left"/>
      <w:pPr>
        <w:ind w:left="2880" w:hanging="360"/>
      </w:pPr>
      <w:rPr>
        <w:rFonts w:ascii="Symbol" w:hAnsi="Symbol" w:hint="default"/>
      </w:rPr>
    </w:lvl>
    <w:lvl w:ilvl="4" w:tplc="D0AACAA8">
      <w:start w:val="1"/>
      <w:numFmt w:val="bullet"/>
      <w:lvlText w:val="o"/>
      <w:lvlJc w:val="left"/>
      <w:pPr>
        <w:ind w:left="3600" w:hanging="360"/>
      </w:pPr>
      <w:rPr>
        <w:rFonts w:ascii="Courier New" w:hAnsi="Courier New" w:cs="Courier New" w:hint="default"/>
      </w:rPr>
    </w:lvl>
    <w:lvl w:ilvl="5" w:tplc="318C38BE">
      <w:start w:val="1"/>
      <w:numFmt w:val="bullet"/>
      <w:lvlText w:val=""/>
      <w:lvlJc w:val="left"/>
      <w:pPr>
        <w:ind w:left="4320" w:hanging="360"/>
      </w:pPr>
      <w:rPr>
        <w:rFonts w:ascii="Wingdings" w:hAnsi="Wingdings" w:hint="default"/>
      </w:rPr>
    </w:lvl>
    <w:lvl w:ilvl="6" w:tplc="2614489E">
      <w:start w:val="1"/>
      <w:numFmt w:val="bullet"/>
      <w:lvlText w:val=""/>
      <w:lvlJc w:val="left"/>
      <w:pPr>
        <w:ind w:left="5040" w:hanging="360"/>
      </w:pPr>
      <w:rPr>
        <w:rFonts w:ascii="Symbol" w:hAnsi="Symbol" w:hint="default"/>
      </w:rPr>
    </w:lvl>
    <w:lvl w:ilvl="7" w:tplc="649C11F6">
      <w:start w:val="1"/>
      <w:numFmt w:val="bullet"/>
      <w:lvlText w:val="o"/>
      <w:lvlJc w:val="left"/>
      <w:pPr>
        <w:ind w:left="5760" w:hanging="360"/>
      </w:pPr>
      <w:rPr>
        <w:rFonts w:ascii="Courier New" w:hAnsi="Courier New" w:cs="Courier New" w:hint="default"/>
      </w:rPr>
    </w:lvl>
    <w:lvl w:ilvl="8" w:tplc="55DAE212">
      <w:start w:val="1"/>
      <w:numFmt w:val="bullet"/>
      <w:lvlText w:val=""/>
      <w:lvlJc w:val="left"/>
      <w:pPr>
        <w:ind w:left="6480" w:hanging="360"/>
      </w:pPr>
      <w:rPr>
        <w:rFonts w:ascii="Wingdings" w:hAnsi="Wingdings" w:hint="default"/>
      </w:rPr>
    </w:lvl>
  </w:abstractNum>
  <w:abstractNum w:abstractNumId="44" w15:restartNumberingAfterBreak="0">
    <w:nsid w:val="2A9B27BC"/>
    <w:multiLevelType w:val="hybridMultilevel"/>
    <w:tmpl w:val="3FC030B8"/>
    <w:lvl w:ilvl="0" w:tplc="4FA27E64">
      <w:start w:val="1"/>
      <w:numFmt w:val="bullet"/>
      <w:lvlText w:val="-"/>
      <w:lvlJc w:val="left"/>
      <w:pPr>
        <w:ind w:left="359" w:hanging="193"/>
      </w:pPr>
      <w:rPr>
        <w:rFonts w:ascii="Times New Roman" w:eastAsia="Times New Roman" w:hAnsi="Times New Roman" w:cs="Times New Roman" w:hint="default"/>
        <w:b w:val="0"/>
        <w:bCs w:val="0"/>
        <w:i w:val="0"/>
        <w:iCs w:val="0"/>
        <w:color w:val="2F2F2F"/>
        <w:spacing w:val="0"/>
        <w:sz w:val="24"/>
        <w:szCs w:val="24"/>
        <w:lang w:val="ru-RU" w:eastAsia="en-US" w:bidi="ar-SA"/>
      </w:rPr>
    </w:lvl>
    <w:lvl w:ilvl="1" w:tplc="5CC439E6">
      <w:start w:val="1"/>
      <w:numFmt w:val="bullet"/>
      <w:lvlText w:val="•"/>
      <w:lvlJc w:val="left"/>
      <w:pPr>
        <w:ind w:left="1408" w:hanging="193"/>
      </w:pPr>
      <w:rPr>
        <w:rFonts w:hint="default"/>
        <w:lang w:val="ru-RU" w:eastAsia="en-US" w:bidi="ar-SA"/>
      </w:rPr>
    </w:lvl>
    <w:lvl w:ilvl="2" w:tplc="A64E8948">
      <w:start w:val="1"/>
      <w:numFmt w:val="bullet"/>
      <w:lvlText w:val="•"/>
      <w:lvlJc w:val="left"/>
      <w:pPr>
        <w:ind w:left="2456" w:hanging="193"/>
      </w:pPr>
      <w:rPr>
        <w:rFonts w:hint="default"/>
        <w:lang w:val="ru-RU" w:eastAsia="en-US" w:bidi="ar-SA"/>
      </w:rPr>
    </w:lvl>
    <w:lvl w:ilvl="3" w:tplc="F046406E">
      <w:start w:val="1"/>
      <w:numFmt w:val="bullet"/>
      <w:lvlText w:val="•"/>
      <w:lvlJc w:val="left"/>
      <w:pPr>
        <w:ind w:left="3504" w:hanging="193"/>
      </w:pPr>
      <w:rPr>
        <w:rFonts w:hint="default"/>
        <w:lang w:val="ru-RU" w:eastAsia="en-US" w:bidi="ar-SA"/>
      </w:rPr>
    </w:lvl>
    <w:lvl w:ilvl="4" w:tplc="4D922C7E">
      <w:start w:val="1"/>
      <w:numFmt w:val="bullet"/>
      <w:lvlText w:val="•"/>
      <w:lvlJc w:val="left"/>
      <w:pPr>
        <w:ind w:left="4552" w:hanging="193"/>
      </w:pPr>
      <w:rPr>
        <w:rFonts w:hint="default"/>
        <w:lang w:val="ru-RU" w:eastAsia="en-US" w:bidi="ar-SA"/>
      </w:rPr>
    </w:lvl>
    <w:lvl w:ilvl="5" w:tplc="584CBCCA">
      <w:start w:val="1"/>
      <w:numFmt w:val="bullet"/>
      <w:lvlText w:val="•"/>
      <w:lvlJc w:val="left"/>
      <w:pPr>
        <w:ind w:left="5600" w:hanging="193"/>
      </w:pPr>
      <w:rPr>
        <w:rFonts w:hint="default"/>
        <w:lang w:val="ru-RU" w:eastAsia="en-US" w:bidi="ar-SA"/>
      </w:rPr>
    </w:lvl>
    <w:lvl w:ilvl="6" w:tplc="4448DDDA">
      <w:start w:val="1"/>
      <w:numFmt w:val="bullet"/>
      <w:lvlText w:val="•"/>
      <w:lvlJc w:val="left"/>
      <w:pPr>
        <w:ind w:left="6648" w:hanging="193"/>
      </w:pPr>
      <w:rPr>
        <w:rFonts w:hint="default"/>
        <w:lang w:val="ru-RU" w:eastAsia="en-US" w:bidi="ar-SA"/>
      </w:rPr>
    </w:lvl>
    <w:lvl w:ilvl="7" w:tplc="A72E2422">
      <w:start w:val="1"/>
      <w:numFmt w:val="bullet"/>
      <w:lvlText w:val="•"/>
      <w:lvlJc w:val="left"/>
      <w:pPr>
        <w:ind w:left="7697" w:hanging="193"/>
      </w:pPr>
      <w:rPr>
        <w:rFonts w:hint="default"/>
        <w:lang w:val="ru-RU" w:eastAsia="en-US" w:bidi="ar-SA"/>
      </w:rPr>
    </w:lvl>
    <w:lvl w:ilvl="8" w:tplc="724648EA">
      <w:start w:val="1"/>
      <w:numFmt w:val="bullet"/>
      <w:lvlText w:val="•"/>
      <w:lvlJc w:val="left"/>
      <w:pPr>
        <w:ind w:left="8745" w:hanging="193"/>
      </w:pPr>
      <w:rPr>
        <w:rFonts w:hint="default"/>
        <w:lang w:val="ru-RU" w:eastAsia="en-US" w:bidi="ar-SA"/>
      </w:rPr>
    </w:lvl>
  </w:abstractNum>
  <w:abstractNum w:abstractNumId="45" w15:restartNumberingAfterBreak="0">
    <w:nsid w:val="2B3B42F3"/>
    <w:multiLevelType w:val="hybridMultilevel"/>
    <w:tmpl w:val="5F8AACA2"/>
    <w:lvl w:ilvl="0" w:tplc="6130DE32">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3"/>
        <w:szCs w:val="23"/>
        <w:u w:val="none"/>
        <w:lang w:val="ru-RU"/>
      </w:rPr>
    </w:lvl>
    <w:lvl w:ilvl="1" w:tplc="B73029A8">
      <w:start w:val="1"/>
      <w:numFmt w:val="decimal"/>
      <w:lvlText w:val=""/>
      <w:lvlJc w:val="left"/>
    </w:lvl>
    <w:lvl w:ilvl="2" w:tplc="8D26868A">
      <w:start w:val="1"/>
      <w:numFmt w:val="decimal"/>
      <w:lvlText w:val=""/>
      <w:lvlJc w:val="left"/>
    </w:lvl>
    <w:lvl w:ilvl="3" w:tplc="05FE2D4C">
      <w:start w:val="1"/>
      <w:numFmt w:val="decimal"/>
      <w:lvlText w:val=""/>
      <w:lvlJc w:val="left"/>
    </w:lvl>
    <w:lvl w:ilvl="4" w:tplc="1318C858">
      <w:start w:val="1"/>
      <w:numFmt w:val="decimal"/>
      <w:lvlText w:val=""/>
      <w:lvlJc w:val="left"/>
    </w:lvl>
    <w:lvl w:ilvl="5" w:tplc="6716455A">
      <w:start w:val="1"/>
      <w:numFmt w:val="decimal"/>
      <w:lvlText w:val=""/>
      <w:lvlJc w:val="left"/>
    </w:lvl>
    <w:lvl w:ilvl="6" w:tplc="F4A4E61C">
      <w:start w:val="1"/>
      <w:numFmt w:val="decimal"/>
      <w:lvlText w:val=""/>
      <w:lvlJc w:val="left"/>
    </w:lvl>
    <w:lvl w:ilvl="7" w:tplc="7B1086F8">
      <w:start w:val="1"/>
      <w:numFmt w:val="decimal"/>
      <w:lvlText w:val=""/>
      <w:lvlJc w:val="left"/>
    </w:lvl>
    <w:lvl w:ilvl="8" w:tplc="5C6C27CC">
      <w:start w:val="1"/>
      <w:numFmt w:val="decimal"/>
      <w:lvlText w:val=""/>
      <w:lvlJc w:val="left"/>
    </w:lvl>
  </w:abstractNum>
  <w:abstractNum w:abstractNumId="46" w15:restartNumberingAfterBreak="0">
    <w:nsid w:val="2CAC72B1"/>
    <w:multiLevelType w:val="multilevel"/>
    <w:tmpl w:val="7FB0F360"/>
    <w:lvl w:ilvl="0">
      <w:start w:val="42"/>
      <w:numFmt w:val="decimal"/>
      <w:lvlText w:val="%1."/>
      <w:lvlJc w:val="left"/>
      <w:pPr>
        <w:ind w:left="660" w:hanging="660"/>
      </w:pPr>
      <w:rPr>
        <w:rFonts w:hint="default"/>
      </w:rPr>
    </w:lvl>
    <w:lvl w:ilvl="1">
      <w:start w:val="2"/>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2D82027B"/>
    <w:multiLevelType w:val="hybridMultilevel"/>
    <w:tmpl w:val="B5AE8D22"/>
    <w:lvl w:ilvl="0" w:tplc="B9E66156">
      <w:start w:val="1"/>
      <w:numFmt w:val="bullet"/>
      <w:lvlText w:val="-"/>
      <w:lvlJc w:val="left"/>
      <w:pPr>
        <w:ind w:left="264" w:hanging="139"/>
      </w:pPr>
      <w:rPr>
        <w:rFonts w:ascii="Times New Roman" w:eastAsia="Times New Roman" w:hAnsi="Times New Roman" w:cs="Times New Roman" w:hint="default"/>
        <w:spacing w:val="0"/>
        <w:lang w:val="ru-RU" w:eastAsia="en-US" w:bidi="ar-SA"/>
      </w:rPr>
    </w:lvl>
    <w:lvl w:ilvl="1" w:tplc="87289F94">
      <w:start w:val="1"/>
      <w:numFmt w:val="bullet"/>
      <w:lvlText w:val="•"/>
      <w:lvlJc w:val="left"/>
      <w:pPr>
        <w:ind w:left="643" w:hanging="139"/>
      </w:pPr>
      <w:rPr>
        <w:rFonts w:hint="default"/>
        <w:lang w:val="ru-RU" w:eastAsia="en-US" w:bidi="ar-SA"/>
      </w:rPr>
    </w:lvl>
    <w:lvl w:ilvl="2" w:tplc="6510879E">
      <w:start w:val="1"/>
      <w:numFmt w:val="bullet"/>
      <w:lvlText w:val="•"/>
      <w:lvlJc w:val="left"/>
      <w:pPr>
        <w:ind w:left="1027" w:hanging="139"/>
      </w:pPr>
      <w:rPr>
        <w:rFonts w:hint="default"/>
        <w:lang w:val="ru-RU" w:eastAsia="en-US" w:bidi="ar-SA"/>
      </w:rPr>
    </w:lvl>
    <w:lvl w:ilvl="3" w:tplc="2976E93C">
      <w:start w:val="1"/>
      <w:numFmt w:val="bullet"/>
      <w:lvlText w:val="•"/>
      <w:lvlJc w:val="left"/>
      <w:pPr>
        <w:ind w:left="1411" w:hanging="139"/>
      </w:pPr>
      <w:rPr>
        <w:rFonts w:hint="default"/>
        <w:lang w:val="ru-RU" w:eastAsia="en-US" w:bidi="ar-SA"/>
      </w:rPr>
    </w:lvl>
    <w:lvl w:ilvl="4" w:tplc="5B240A0C">
      <w:start w:val="1"/>
      <w:numFmt w:val="bullet"/>
      <w:lvlText w:val="•"/>
      <w:lvlJc w:val="left"/>
      <w:pPr>
        <w:ind w:left="1795" w:hanging="139"/>
      </w:pPr>
      <w:rPr>
        <w:rFonts w:hint="default"/>
        <w:lang w:val="ru-RU" w:eastAsia="en-US" w:bidi="ar-SA"/>
      </w:rPr>
    </w:lvl>
    <w:lvl w:ilvl="5" w:tplc="F23C9E5E">
      <w:start w:val="1"/>
      <w:numFmt w:val="bullet"/>
      <w:lvlText w:val="•"/>
      <w:lvlJc w:val="left"/>
      <w:pPr>
        <w:ind w:left="2179" w:hanging="139"/>
      </w:pPr>
      <w:rPr>
        <w:rFonts w:hint="default"/>
        <w:lang w:val="ru-RU" w:eastAsia="en-US" w:bidi="ar-SA"/>
      </w:rPr>
    </w:lvl>
    <w:lvl w:ilvl="6" w:tplc="2A44ED90">
      <w:start w:val="1"/>
      <w:numFmt w:val="bullet"/>
      <w:lvlText w:val="•"/>
      <w:lvlJc w:val="left"/>
      <w:pPr>
        <w:ind w:left="2563" w:hanging="139"/>
      </w:pPr>
      <w:rPr>
        <w:rFonts w:hint="default"/>
        <w:lang w:val="ru-RU" w:eastAsia="en-US" w:bidi="ar-SA"/>
      </w:rPr>
    </w:lvl>
    <w:lvl w:ilvl="7" w:tplc="35F68608">
      <w:start w:val="1"/>
      <w:numFmt w:val="bullet"/>
      <w:lvlText w:val="•"/>
      <w:lvlJc w:val="left"/>
      <w:pPr>
        <w:ind w:left="2947" w:hanging="139"/>
      </w:pPr>
      <w:rPr>
        <w:rFonts w:hint="default"/>
        <w:lang w:val="ru-RU" w:eastAsia="en-US" w:bidi="ar-SA"/>
      </w:rPr>
    </w:lvl>
    <w:lvl w:ilvl="8" w:tplc="6DD28FEE">
      <w:start w:val="1"/>
      <w:numFmt w:val="bullet"/>
      <w:lvlText w:val="•"/>
      <w:lvlJc w:val="left"/>
      <w:pPr>
        <w:ind w:left="3331" w:hanging="139"/>
      </w:pPr>
      <w:rPr>
        <w:rFonts w:hint="default"/>
        <w:lang w:val="ru-RU" w:eastAsia="en-US" w:bidi="ar-SA"/>
      </w:rPr>
    </w:lvl>
  </w:abstractNum>
  <w:abstractNum w:abstractNumId="48" w15:restartNumberingAfterBreak="0">
    <w:nsid w:val="30641E40"/>
    <w:multiLevelType w:val="hybridMultilevel"/>
    <w:tmpl w:val="8796F18E"/>
    <w:lvl w:ilvl="0" w:tplc="80FCC68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3"/>
        <w:szCs w:val="23"/>
        <w:u w:val="none"/>
        <w:lang w:val="ru-RU"/>
      </w:rPr>
    </w:lvl>
    <w:lvl w:ilvl="1" w:tplc="37DC6970">
      <w:start w:val="1"/>
      <w:numFmt w:val="decimal"/>
      <w:lvlText w:val=""/>
      <w:lvlJc w:val="left"/>
    </w:lvl>
    <w:lvl w:ilvl="2" w:tplc="46CA2292">
      <w:start w:val="1"/>
      <w:numFmt w:val="decimal"/>
      <w:lvlText w:val=""/>
      <w:lvlJc w:val="left"/>
    </w:lvl>
    <w:lvl w:ilvl="3" w:tplc="83E8D20A">
      <w:start w:val="1"/>
      <w:numFmt w:val="decimal"/>
      <w:lvlText w:val=""/>
      <w:lvlJc w:val="left"/>
    </w:lvl>
    <w:lvl w:ilvl="4" w:tplc="6E66C4A4">
      <w:start w:val="1"/>
      <w:numFmt w:val="decimal"/>
      <w:lvlText w:val=""/>
      <w:lvlJc w:val="left"/>
    </w:lvl>
    <w:lvl w:ilvl="5" w:tplc="4890246E">
      <w:start w:val="1"/>
      <w:numFmt w:val="decimal"/>
      <w:lvlText w:val=""/>
      <w:lvlJc w:val="left"/>
    </w:lvl>
    <w:lvl w:ilvl="6" w:tplc="E864021A">
      <w:start w:val="1"/>
      <w:numFmt w:val="decimal"/>
      <w:lvlText w:val=""/>
      <w:lvlJc w:val="left"/>
    </w:lvl>
    <w:lvl w:ilvl="7" w:tplc="1B8AF892">
      <w:start w:val="1"/>
      <w:numFmt w:val="decimal"/>
      <w:lvlText w:val=""/>
      <w:lvlJc w:val="left"/>
    </w:lvl>
    <w:lvl w:ilvl="8" w:tplc="BDE8E590">
      <w:start w:val="1"/>
      <w:numFmt w:val="decimal"/>
      <w:lvlText w:val=""/>
      <w:lvlJc w:val="left"/>
    </w:lvl>
  </w:abstractNum>
  <w:abstractNum w:abstractNumId="49" w15:restartNumberingAfterBreak="0">
    <w:nsid w:val="30835538"/>
    <w:multiLevelType w:val="multilevel"/>
    <w:tmpl w:val="F78AEA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5.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16F35B0"/>
    <w:multiLevelType w:val="hybridMultilevel"/>
    <w:tmpl w:val="E4124A30"/>
    <w:lvl w:ilvl="0" w:tplc="7DE41E7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3"/>
        <w:szCs w:val="23"/>
        <w:u w:val="none"/>
        <w:lang w:val="ru-RU"/>
      </w:rPr>
    </w:lvl>
    <w:lvl w:ilvl="1" w:tplc="294A7242">
      <w:start w:val="1"/>
      <w:numFmt w:val="decimal"/>
      <w:lvlText w:val=""/>
      <w:lvlJc w:val="left"/>
    </w:lvl>
    <w:lvl w:ilvl="2" w:tplc="E8A49506">
      <w:start w:val="1"/>
      <w:numFmt w:val="decimal"/>
      <w:lvlText w:val=""/>
      <w:lvlJc w:val="left"/>
    </w:lvl>
    <w:lvl w:ilvl="3" w:tplc="820CB01E">
      <w:start w:val="1"/>
      <w:numFmt w:val="decimal"/>
      <w:lvlText w:val=""/>
      <w:lvlJc w:val="left"/>
    </w:lvl>
    <w:lvl w:ilvl="4" w:tplc="E264AA2E">
      <w:start w:val="1"/>
      <w:numFmt w:val="decimal"/>
      <w:lvlText w:val=""/>
      <w:lvlJc w:val="left"/>
    </w:lvl>
    <w:lvl w:ilvl="5" w:tplc="46E2B4AC">
      <w:start w:val="1"/>
      <w:numFmt w:val="decimal"/>
      <w:lvlText w:val=""/>
      <w:lvlJc w:val="left"/>
    </w:lvl>
    <w:lvl w:ilvl="6" w:tplc="B7F81BD2">
      <w:start w:val="1"/>
      <w:numFmt w:val="decimal"/>
      <w:lvlText w:val=""/>
      <w:lvlJc w:val="left"/>
    </w:lvl>
    <w:lvl w:ilvl="7" w:tplc="890284AE">
      <w:start w:val="1"/>
      <w:numFmt w:val="decimal"/>
      <w:lvlText w:val=""/>
      <w:lvlJc w:val="left"/>
    </w:lvl>
    <w:lvl w:ilvl="8" w:tplc="7228002E">
      <w:start w:val="1"/>
      <w:numFmt w:val="decimal"/>
      <w:lvlText w:val=""/>
      <w:lvlJc w:val="left"/>
    </w:lvl>
  </w:abstractNum>
  <w:abstractNum w:abstractNumId="51" w15:restartNumberingAfterBreak="0">
    <w:nsid w:val="31AE16CC"/>
    <w:multiLevelType w:val="multilevel"/>
    <w:tmpl w:val="780A99CC"/>
    <w:lvl w:ilvl="0">
      <w:start w:val="44"/>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35412A1C"/>
    <w:multiLevelType w:val="hybridMultilevel"/>
    <w:tmpl w:val="6CE2A90A"/>
    <w:lvl w:ilvl="0" w:tplc="672C8D84">
      <w:start w:val="1"/>
      <w:numFmt w:val="bullet"/>
      <w:lvlText w:val="-"/>
      <w:lvlJc w:val="left"/>
      <w:pPr>
        <w:ind w:left="1429" w:hanging="360"/>
      </w:pPr>
      <w:rPr>
        <w:rFonts w:ascii="Times New Roman" w:eastAsia="Times New Roman" w:hAnsi="Times New Roman" w:cs="Times New Roman" w:hint="default"/>
        <w:spacing w:val="0"/>
        <w:lang w:val="ru-RU" w:eastAsia="en-US" w:bidi="ar-SA"/>
      </w:rPr>
    </w:lvl>
    <w:lvl w:ilvl="1" w:tplc="6CC8A9E0">
      <w:start w:val="1"/>
      <w:numFmt w:val="bullet"/>
      <w:lvlText w:val="o"/>
      <w:lvlJc w:val="left"/>
      <w:pPr>
        <w:ind w:left="2149" w:hanging="360"/>
      </w:pPr>
      <w:rPr>
        <w:rFonts w:ascii="Courier New" w:hAnsi="Courier New" w:cs="Courier New" w:hint="default"/>
      </w:rPr>
    </w:lvl>
    <w:lvl w:ilvl="2" w:tplc="97BC8134">
      <w:start w:val="1"/>
      <w:numFmt w:val="bullet"/>
      <w:lvlText w:val=""/>
      <w:lvlJc w:val="left"/>
      <w:pPr>
        <w:ind w:left="2869" w:hanging="360"/>
      </w:pPr>
      <w:rPr>
        <w:rFonts w:ascii="Wingdings" w:hAnsi="Wingdings" w:hint="default"/>
      </w:rPr>
    </w:lvl>
    <w:lvl w:ilvl="3" w:tplc="061A7386">
      <w:start w:val="1"/>
      <w:numFmt w:val="bullet"/>
      <w:lvlText w:val=""/>
      <w:lvlJc w:val="left"/>
      <w:pPr>
        <w:ind w:left="3589" w:hanging="360"/>
      </w:pPr>
      <w:rPr>
        <w:rFonts w:ascii="Symbol" w:hAnsi="Symbol" w:hint="default"/>
      </w:rPr>
    </w:lvl>
    <w:lvl w:ilvl="4" w:tplc="4DE4A5B4">
      <w:start w:val="1"/>
      <w:numFmt w:val="bullet"/>
      <w:lvlText w:val="o"/>
      <w:lvlJc w:val="left"/>
      <w:pPr>
        <w:ind w:left="4309" w:hanging="360"/>
      </w:pPr>
      <w:rPr>
        <w:rFonts w:ascii="Courier New" w:hAnsi="Courier New" w:cs="Courier New" w:hint="default"/>
      </w:rPr>
    </w:lvl>
    <w:lvl w:ilvl="5" w:tplc="85627348">
      <w:start w:val="1"/>
      <w:numFmt w:val="bullet"/>
      <w:lvlText w:val=""/>
      <w:lvlJc w:val="left"/>
      <w:pPr>
        <w:ind w:left="5029" w:hanging="360"/>
      </w:pPr>
      <w:rPr>
        <w:rFonts w:ascii="Wingdings" w:hAnsi="Wingdings" w:hint="default"/>
      </w:rPr>
    </w:lvl>
    <w:lvl w:ilvl="6" w:tplc="0088C422">
      <w:start w:val="1"/>
      <w:numFmt w:val="bullet"/>
      <w:lvlText w:val=""/>
      <w:lvlJc w:val="left"/>
      <w:pPr>
        <w:ind w:left="5749" w:hanging="360"/>
      </w:pPr>
      <w:rPr>
        <w:rFonts w:ascii="Symbol" w:hAnsi="Symbol" w:hint="default"/>
      </w:rPr>
    </w:lvl>
    <w:lvl w:ilvl="7" w:tplc="D5DCED18">
      <w:start w:val="1"/>
      <w:numFmt w:val="bullet"/>
      <w:lvlText w:val="o"/>
      <w:lvlJc w:val="left"/>
      <w:pPr>
        <w:ind w:left="6469" w:hanging="360"/>
      </w:pPr>
      <w:rPr>
        <w:rFonts w:ascii="Courier New" w:hAnsi="Courier New" w:cs="Courier New" w:hint="default"/>
      </w:rPr>
    </w:lvl>
    <w:lvl w:ilvl="8" w:tplc="4D9CC876">
      <w:start w:val="1"/>
      <w:numFmt w:val="bullet"/>
      <w:lvlText w:val=""/>
      <w:lvlJc w:val="left"/>
      <w:pPr>
        <w:ind w:left="7189" w:hanging="360"/>
      </w:pPr>
      <w:rPr>
        <w:rFonts w:ascii="Wingdings" w:hAnsi="Wingdings" w:hint="default"/>
      </w:rPr>
    </w:lvl>
  </w:abstractNum>
  <w:abstractNum w:abstractNumId="53" w15:restartNumberingAfterBreak="0">
    <w:nsid w:val="35E72BAE"/>
    <w:multiLevelType w:val="hybridMultilevel"/>
    <w:tmpl w:val="D7CA071E"/>
    <w:lvl w:ilvl="0" w:tplc="759C4FFA">
      <w:start w:val="1"/>
      <w:numFmt w:val="bullet"/>
      <w:lvlText w:val=""/>
      <w:lvlJc w:val="left"/>
      <w:pPr>
        <w:ind w:left="1429" w:hanging="360"/>
      </w:pPr>
      <w:rPr>
        <w:rFonts w:ascii="Symbol" w:hAnsi="Symbol" w:hint="default"/>
      </w:rPr>
    </w:lvl>
    <w:lvl w:ilvl="1" w:tplc="B1E64DC4">
      <w:start w:val="1"/>
      <w:numFmt w:val="bullet"/>
      <w:lvlText w:val=""/>
      <w:lvlJc w:val="left"/>
      <w:pPr>
        <w:ind w:left="2149" w:hanging="360"/>
      </w:pPr>
      <w:rPr>
        <w:rFonts w:ascii="Symbol" w:hAnsi="Symbol" w:hint="default"/>
      </w:rPr>
    </w:lvl>
    <w:lvl w:ilvl="2" w:tplc="E48EBDCE">
      <w:start w:val="1"/>
      <w:numFmt w:val="bullet"/>
      <w:lvlText w:val=""/>
      <w:lvlJc w:val="left"/>
      <w:pPr>
        <w:ind w:left="2869" w:hanging="360"/>
      </w:pPr>
      <w:rPr>
        <w:rFonts w:ascii="Wingdings" w:hAnsi="Wingdings" w:hint="default"/>
      </w:rPr>
    </w:lvl>
    <w:lvl w:ilvl="3" w:tplc="196A37B0">
      <w:start w:val="1"/>
      <w:numFmt w:val="bullet"/>
      <w:lvlText w:val=""/>
      <w:lvlJc w:val="left"/>
      <w:pPr>
        <w:ind w:left="3589" w:hanging="360"/>
      </w:pPr>
      <w:rPr>
        <w:rFonts w:ascii="Symbol" w:hAnsi="Symbol" w:hint="default"/>
      </w:rPr>
    </w:lvl>
    <w:lvl w:ilvl="4" w:tplc="EDA09F3A">
      <w:start w:val="1"/>
      <w:numFmt w:val="bullet"/>
      <w:lvlText w:val="o"/>
      <w:lvlJc w:val="left"/>
      <w:pPr>
        <w:ind w:left="4309" w:hanging="360"/>
      </w:pPr>
      <w:rPr>
        <w:rFonts w:ascii="Courier New" w:hAnsi="Courier New" w:cs="Courier New" w:hint="default"/>
      </w:rPr>
    </w:lvl>
    <w:lvl w:ilvl="5" w:tplc="02FCEBEA">
      <w:start w:val="1"/>
      <w:numFmt w:val="bullet"/>
      <w:lvlText w:val=""/>
      <w:lvlJc w:val="left"/>
      <w:pPr>
        <w:ind w:left="5029" w:hanging="360"/>
      </w:pPr>
      <w:rPr>
        <w:rFonts w:ascii="Wingdings" w:hAnsi="Wingdings" w:hint="default"/>
      </w:rPr>
    </w:lvl>
    <w:lvl w:ilvl="6" w:tplc="04A6B036">
      <w:start w:val="1"/>
      <w:numFmt w:val="bullet"/>
      <w:lvlText w:val=""/>
      <w:lvlJc w:val="left"/>
      <w:pPr>
        <w:ind w:left="5749" w:hanging="360"/>
      </w:pPr>
      <w:rPr>
        <w:rFonts w:ascii="Symbol" w:hAnsi="Symbol" w:hint="default"/>
      </w:rPr>
    </w:lvl>
    <w:lvl w:ilvl="7" w:tplc="A08E0146">
      <w:start w:val="1"/>
      <w:numFmt w:val="bullet"/>
      <w:lvlText w:val="o"/>
      <w:lvlJc w:val="left"/>
      <w:pPr>
        <w:ind w:left="6469" w:hanging="360"/>
      </w:pPr>
      <w:rPr>
        <w:rFonts w:ascii="Courier New" w:hAnsi="Courier New" w:cs="Courier New" w:hint="default"/>
      </w:rPr>
    </w:lvl>
    <w:lvl w:ilvl="8" w:tplc="387A15DC">
      <w:start w:val="1"/>
      <w:numFmt w:val="bullet"/>
      <w:lvlText w:val=""/>
      <w:lvlJc w:val="left"/>
      <w:pPr>
        <w:ind w:left="7189" w:hanging="360"/>
      </w:pPr>
      <w:rPr>
        <w:rFonts w:ascii="Wingdings" w:hAnsi="Wingdings" w:hint="default"/>
      </w:rPr>
    </w:lvl>
  </w:abstractNum>
  <w:abstractNum w:abstractNumId="54" w15:restartNumberingAfterBreak="0">
    <w:nsid w:val="36E10288"/>
    <w:multiLevelType w:val="hybridMultilevel"/>
    <w:tmpl w:val="6E6EFD0E"/>
    <w:lvl w:ilvl="0" w:tplc="A9F0CEF2">
      <w:start w:val="1"/>
      <w:numFmt w:val="bullet"/>
      <w:lvlText w:val="-"/>
      <w:lvlJc w:val="left"/>
      <w:pPr>
        <w:ind w:left="122" w:hanging="232"/>
      </w:pPr>
      <w:rPr>
        <w:rFonts w:ascii="Times New Roman" w:eastAsia="Times New Roman" w:hAnsi="Times New Roman" w:cs="Times New Roman" w:hint="default"/>
        <w:spacing w:val="0"/>
        <w:lang w:val="ru-RU" w:eastAsia="en-US" w:bidi="ar-SA"/>
      </w:rPr>
    </w:lvl>
    <w:lvl w:ilvl="1" w:tplc="D6C85C44">
      <w:start w:val="1"/>
      <w:numFmt w:val="bullet"/>
      <w:lvlText w:val="•"/>
      <w:lvlJc w:val="left"/>
      <w:pPr>
        <w:ind w:left="1146" w:hanging="232"/>
      </w:pPr>
      <w:rPr>
        <w:rFonts w:hint="default"/>
        <w:lang w:val="ru-RU" w:eastAsia="en-US" w:bidi="ar-SA"/>
      </w:rPr>
    </w:lvl>
    <w:lvl w:ilvl="2" w:tplc="10F6FD10">
      <w:start w:val="1"/>
      <w:numFmt w:val="bullet"/>
      <w:lvlText w:val="•"/>
      <w:lvlJc w:val="left"/>
      <w:pPr>
        <w:ind w:left="2172" w:hanging="232"/>
      </w:pPr>
      <w:rPr>
        <w:rFonts w:hint="default"/>
        <w:lang w:val="ru-RU" w:eastAsia="en-US" w:bidi="ar-SA"/>
      </w:rPr>
    </w:lvl>
    <w:lvl w:ilvl="3" w:tplc="0C929F4A">
      <w:start w:val="1"/>
      <w:numFmt w:val="bullet"/>
      <w:lvlText w:val="•"/>
      <w:lvlJc w:val="left"/>
      <w:pPr>
        <w:ind w:left="3198" w:hanging="232"/>
      </w:pPr>
      <w:rPr>
        <w:rFonts w:hint="default"/>
        <w:lang w:val="ru-RU" w:eastAsia="en-US" w:bidi="ar-SA"/>
      </w:rPr>
    </w:lvl>
    <w:lvl w:ilvl="4" w:tplc="57E41A4A">
      <w:start w:val="1"/>
      <w:numFmt w:val="bullet"/>
      <w:lvlText w:val="•"/>
      <w:lvlJc w:val="left"/>
      <w:pPr>
        <w:ind w:left="4224" w:hanging="232"/>
      </w:pPr>
      <w:rPr>
        <w:rFonts w:hint="default"/>
        <w:lang w:val="ru-RU" w:eastAsia="en-US" w:bidi="ar-SA"/>
      </w:rPr>
    </w:lvl>
    <w:lvl w:ilvl="5" w:tplc="E4E0FEA2">
      <w:start w:val="1"/>
      <w:numFmt w:val="bullet"/>
      <w:lvlText w:val="•"/>
      <w:lvlJc w:val="left"/>
      <w:pPr>
        <w:ind w:left="5250" w:hanging="232"/>
      </w:pPr>
      <w:rPr>
        <w:rFonts w:hint="default"/>
        <w:lang w:val="ru-RU" w:eastAsia="en-US" w:bidi="ar-SA"/>
      </w:rPr>
    </w:lvl>
    <w:lvl w:ilvl="6" w:tplc="43D495BC">
      <w:start w:val="1"/>
      <w:numFmt w:val="bullet"/>
      <w:lvlText w:val="•"/>
      <w:lvlJc w:val="left"/>
      <w:pPr>
        <w:ind w:left="6276" w:hanging="232"/>
      </w:pPr>
      <w:rPr>
        <w:rFonts w:hint="default"/>
        <w:lang w:val="ru-RU" w:eastAsia="en-US" w:bidi="ar-SA"/>
      </w:rPr>
    </w:lvl>
    <w:lvl w:ilvl="7" w:tplc="D5BAFE8E">
      <w:start w:val="1"/>
      <w:numFmt w:val="bullet"/>
      <w:lvlText w:val="•"/>
      <w:lvlJc w:val="left"/>
      <w:pPr>
        <w:ind w:left="7302" w:hanging="232"/>
      </w:pPr>
      <w:rPr>
        <w:rFonts w:hint="default"/>
        <w:lang w:val="ru-RU" w:eastAsia="en-US" w:bidi="ar-SA"/>
      </w:rPr>
    </w:lvl>
    <w:lvl w:ilvl="8" w:tplc="1B54CDDE">
      <w:start w:val="1"/>
      <w:numFmt w:val="bullet"/>
      <w:lvlText w:val="•"/>
      <w:lvlJc w:val="left"/>
      <w:pPr>
        <w:ind w:left="8328" w:hanging="232"/>
      </w:pPr>
      <w:rPr>
        <w:rFonts w:hint="default"/>
        <w:lang w:val="ru-RU" w:eastAsia="en-US" w:bidi="ar-SA"/>
      </w:rPr>
    </w:lvl>
  </w:abstractNum>
  <w:abstractNum w:abstractNumId="55" w15:restartNumberingAfterBreak="0">
    <w:nsid w:val="37B964BA"/>
    <w:multiLevelType w:val="hybridMultilevel"/>
    <w:tmpl w:val="F96C37D8"/>
    <w:lvl w:ilvl="0" w:tplc="D1F8A7D4">
      <w:start w:val="1"/>
      <w:numFmt w:val="bullet"/>
      <w:lvlText w:val="-"/>
      <w:lvlJc w:val="left"/>
      <w:pPr>
        <w:ind w:left="1405" w:hanging="355"/>
      </w:pPr>
      <w:rPr>
        <w:rFonts w:ascii="Times New Roman" w:eastAsia="Times New Roman" w:hAnsi="Times New Roman" w:cs="Times New Roman" w:hint="default"/>
        <w:spacing w:val="0"/>
        <w:lang w:val="ru-RU" w:eastAsia="en-US" w:bidi="ar-SA"/>
      </w:rPr>
    </w:lvl>
    <w:lvl w:ilvl="1" w:tplc="0CE63BD4">
      <w:start w:val="1"/>
      <w:numFmt w:val="bullet"/>
      <w:lvlText w:val="•"/>
      <w:lvlJc w:val="left"/>
      <w:pPr>
        <w:ind w:left="2344" w:hanging="355"/>
      </w:pPr>
      <w:rPr>
        <w:rFonts w:hint="default"/>
        <w:lang w:val="ru-RU" w:eastAsia="en-US" w:bidi="ar-SA"/>
      </w:rPr>
    </w:lvl>
    <w:lvl w:ilvl="2" w:tplc="B9E28A86">
      <w:start w:val="1"/>
      <w:numFmt w:val="bullet"/>
      <w:lvlText w:val="•"/>
      <w:lvlJc w:val="left"/>
      <w:pPr>
        <w:ind w:left="3288" w:hanging="355"/>
      </w:pPr>
      <w:rPr>
        <w:rFonts w:hint="default"/>
        <w:lang w:val="ru-RU" w:eastAsia="en-US" w:bidi="ar-SA"/>
      </w:rPr>
    </w:lvl>
    <w:lvl w:ilvl="3" w:tplc="CB3A1E56">
      <w:start w:val="1"/>
      <w:numFmt w:val="bullet"/>
      <w:lvlText w:val="•"/>
      <w:lvlJc w:val="left"/>
      <w:pPr>
        <w:ind w:left="4232" w:hanging="355"/>
      </w:pPr>
      <w:rPr>
        <w:rFonts w:hint="default"/>
        <w:lang w:val="ru-RU" w:eastAsia="en-US" w:bidi="ar-SA"/>
      </w:rPr>
    </w:lvl>
    <w:lvl w:ilvl="4" w:tplc="2D8CD01C">
      <w:start w:val="1"/>
      <w:numFmt w:val="bullet"/>
      <w:lvlText w:val="•"/>
      <w:lvlJc w:val="left"/>
      <w:pPr>
        <w:ind w:left="5176" w:hanging="355"/>
      </w:pPr>
      <w:rPr>
        <w:rFonts w:hint="default"/>
        <w:lang w:val="ru-RU" w:eastAsia="en-US" w:bidi="ar-SA"/>
      </w:rPr>
    </w:lvl>
    <w:lvl w:ilvl="5" w:tplc="6B3A0E48">
      <w:start w:val="1"/>
      <w:numFmt w:val="bullet"/>
      <w:lvlText w:val="•"/>
      <w:lvlJc w:val="left"/>
      <w:pPr>
        <w:ind w:left="6120" w:hanging="355"/>
      </w:pPr>
      <w:rPr>
        <w:rFonts w:hint="default"/>
        <w:lang w:val="ru-RU" w:eastAsia="en-US" w:bidi="ar-SA"/>
      </w:rPr>
    </w:lvl>
    <w:lvl w:ilvl="6" w:tplc="3872B924">
      <w:start w:val="1"/>
      <w:numFmt w:val="bullet"/>
      <w:lvlText w:val="•"/>
      <w:lvlJc w:val="left"/>
      <w:pPr>
        <w:ind w:left="7064" w:hanging="355"/>
      </w:pPr>
      <w:rPr>
        <w:rFonts w:hint="default"/>
        <w:lang w:val="ru-RU" w:eastAsia="en-US" w:bidi="ar-SA"/>
      </w:rPr>
    </w:lvl>
    <w:lvl w:ilvl="7" w:tplc="505A267C">
      <w:start w:val="1"/>
      <w:numFmt w:val="bullet"/>
      <w:lvlText w:val="•"/>
      <w:lvlJc w:val="left"/>
      <w:pPr>
        <w:ind w:left="8009" w:hanging="355"/>
      </w:pPr>
      <w:rPr>
        <w:rFonts w:hint="default"/>
        <w:lang w:val="ru-RU" w:eastAsia="en-US" w:bidi="ar-SA"/>
      </w:rPr>
    </w:lvl>
    <w:lvl w:ilvl="8" w:tplc="E1587C54">
      <w:start w:val="1"/>
      <w:numFmt w:val="bullet"/>
      <w:lvlText w:val="•"/>
      <w:lvlJc w:val="left"/>
      <w:pPr>
        <w:ind w:left="8953" w:hanging="355"/>
      </w:pPr>
      <w:rPr>
        <w:rFonts w:hint="default"/>
        <w:lang w:val="ru-RU" w:eastAsia="en-US" w:bidi="ar-SA"/>
      </w:rPr>
    </w:lvl>
  </w:abstractNum>
  <w:abstractNum w:abstractNumId="56" w15:restartNumberingAfterBreak="0">
    <w:nsid w:val="38415B3F"/>
    <w:multiLevelType w:val="hybridMultilevel"/>
    <w:tmpl w:val="942CCED0"/>
    <w:lvl w:ilvl="0" w:tplc="8318A948">
      <w:start w:val="1"/>
      <w:numFmt w:val="bullet"/>
      <w:lvlText w:val=""/>
      <w:lvlJc w:val="left"/>
      <w:pPr>
        <w:ind w:left="1429" w:hanging="360"/>
      </w:pPr>
      <w:rPr>
        <w:rFonts w:ascii="Symbol" w:hAnsi="Symbol" w:hint="default"/>
      </w:rPr>
    </w:lvl>
    <w:lvl w:ilvl="1" w:tplc="A7446114">
      <w:start w:val="1"/>
      <w:numFmt w:val="bullet"/>
      <w:lvlText w:val="o"/>
      <w:lvlJc w:val="left"/>
      <w:pPr>
        <w:ind w:left="2149" w:hanging="360"/>
      </w:pPr>
      <w:rPr>
        <w:rFonts w:ascii="Courier New" w:hAnsi="Courier New" w:cs="Courier New" w:hint="default"/>
      </w:rPr>
    </w:lvl>
    <w:lvl w:ilvl="2" w:tplc="B7083228">
      <w:start w:val="1"/>
      <w:numFmt w:val="bullet"/>
      <w:lvlText w:val=""/>
      <w:lvlJc w:val="left"/>
      <w:pPr>
        <w:ind w:left="2869" w:hanging="360"/>
      </w:pPr>
      <w:rPr>
        <w:rFonts w:ascii="Wingdings" w:hAnsi="Wingdings" w:hint="default"/>
      </w:rPr>
    </w:lvl>
    <w:lvl w:ilvl="3" w:tplc="9E746B40">
      <w:start w:val="1"/>
      <w:numFmt w:val="bullet"/>
      <w:lvlText w:val=""/>
      <w:lvlJc w:val="left"/>
      <w:pPr>
        <w:ind w:left="3589" w:hanging="360"/>
      </w:pPr>
      <w:rPr>
        <w:rFonts w:ascii="Symbol" w:hAnsi="Symbol" w:hint="default"/>
      </w:rPr>
    </w:lvl>
    <w:lvl w:ilvl="4" w:tplc="F970CF28">
      <w:start w:val="1"/>
      <w:numFmt w:val="bullet"/>
      <w:lvlText w:val="o"/>
      <w:lvlJc w:val="left"/>
      <w:pPr>
        <w:ind w:left="4309" w:hanging="360"/>
      </w:pPr>
      <w:rPr>
        <w:rFonts w:ascii="Courier New" w:hAnsi="Courier New" w:cs="Courier New" w:hint="default"/>
      </w:rPr>
    </w:lvl>
    <w:lvl w:ilvl="5" w:tplc="D3ECB0B6">
      <w:start w:val="1"/>
      <w:numFmt w:val="bullet"/>
      <w:lvlText w:val=""/>
      <w:lvlJc w:val="left"/>
      <w:pPr>
        <w:ind w:left="5029" w:hanging="360"/>
      </w:pPr>
      <w:rPr>
        <w:rFonts w:ascii="Wingdings" w:hAnsi="Wingdings" w:hint="default"/>
      </w:rPr>
    </w:lvl>
    <w:lvl w:ilvl="6" w:tplc="B456BA92">
      <w:start w:val="1"/>
      <w:numFmt w:val="bullet"/>
      <w:lvlText w:val=""/>
      <w:lvlJc w:val="left"/>
      <w:pPr>
        <w:ind w:left="5749" w:hanging="360"/>
      </w:pPr>
      <w:rPr>
        <w:rFonts w:ascii="Symbol" w:hAnsi="Symbol" w:hint="default"/>
      </w:rPr>
    </w:lvl>
    <w:lvl w:ilvl="7" w:tplc="0E9EFF9E">
      <w:start w:val="1"/>
      <w:numFmt w:val="bullet"/>
      <w:lvlText w:val="o"/>
      <w:lvlJc w:val="left"/>
      <w:pPr>
        <w:ind w:left="6469" w:hanging="360"/>
      </w:pPr>
      <w:rPr>
        <w:rFonts w:ascii="Courier New" w:hAnsi="Courier New" w:cs="Courier New" w:hint="default"/>
      </w:rPr>
    </w:lvl>
    <w:lvl w:ilvl="8" w:tplc="D4E62640">
      <w:start w:val="1"/>
      <w:numFmt w:val="bullet"/>
      <w:lvlText w:val=""/>
      <w:lvlJc w:val="left"/>
      <w:pPr>
        <w:ind w:left="7189" w:hanging="360"/>
      </w:pPr>
      <w:rPr>
        <w:rFonts w:ascii="Wingdings" w:hAnsi="Wingdings" w:hint="default"/>
      </w:rPr>
    </w:lvl>
  </w:abstractNum>
  <w:abstractNum w:abstractNumId="57" w15:restartNumberingAfterBreak="0">
    <w:nsid w:val="3C12301E"/>
    <w:multiLevelType w:val="multilevel"/>
    <w:tmpl w:val="61743830"/>
    <w:lvl w:ilvl="0">
      <w:start w:val="42"/>
      <w:numFmt w:val="decimal"/>
      <w:lvlText w:val="%1."/>
      <w:lvlJc w:val="left"/>
      <w:pPr>
        <w:ind w:left="660" w:hanging="660"/>
      </w:pPr>
      <w:rPr>
        <w:rFonts w:hint="default"/>
      </w:rPr>
    </w:lvl>
    <w:lvl w:ilvl="1">
      <w:start w:val="2"/>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b/>
      </w:rPr>
    </w:lvl>
    <w:lvl w:ilvl="4">
      <w:start w:val="1"/>
      <w:numFmt w:val="decimal"/>
      <w:lvlText w:val="%5."/>
      <w:lvlJc w:val="left"/>
      <w:pPr>
        <w:ind w:left="1648" w:hanging="1080"/>
      </w:pPr>
      <w:rPr>
        <w:rFonts w:ascii="Times New Roman" w:eastAsia="Times New Roman" w:hAnsi="Times New Roman" w:cs="Times New Roman"/>
        <w:b/>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8" w15:restartNumberingAfterBreak="0">
    <w:nsid w:val="402A3CE9"/>
    <w:multiLevelType w:val="multilevel"/>
    <w:tmpl w:val="F3BCFB98"/>
    <w:lvl w:ilvl="0">
      <w:start w:val="45"/>
      <w:numFmt w:val="decimal"/>
      <w:lvlText w:val="%1."/>
      <w:lvlJc w:val="left"/>
      <w:pPr>
        <w:ind w:left="840" w:hanging="840"/>
      </w:pPr>
      <w:rPr>
        <w:rFonts w:hint="default"/>
      </w:rPr>
    </w:lvl>
    <w:lvl w:ilvl="1">
      <w:start w:val="2"/>
      <w:numFmt w:val="decimal"/>
      <w:lvlText w:val="%1.%2."/>
      <w:lvlJc w:val="left"/>
      <w:pPr>
        <w:ind w:left="934" w:hanging="840"/>
      </w:pPr>
      <w:rPr>
        <w:rFonts w:hint="default"/>
      </w:rPr>
    </w:lvl>
    <w:lvl w:ilvl="2">
      <w:start w:val="2"/>
      <w:numFmt w:val="decimal"/>
      <w:lvlText w:val="%1.%2.%3."/>
      <w:lvlJc w:val="left"/>
      <w:pPr>
        <w:ind w:left="1028" w:hanging="840"/>
      </w:pPr>
      <w:rPr>
        <w:rFonts w:hint="default"/>
      </w:rPr>
    </w:lvl>
    <w:lvl w:ilvl="3">
      <w:start w:val="1"/>
      <w:numFmt w:val="decimal"/>
      <w:lvlText w:val="%1.%2.%3.%4."/>
      <w:lvlJc w:val="left"/>
      <w:pPr>
        <w:ind w:left="1122" w:hanging="84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9" w15:restartNumberingAfterBreak="0">
    <w:nsid w:val="412030B2"/>
    <w:multiLevelType w:val="multilevel"/>
    <w:tmpl w:val="95DCA76A"/>
    <w:lvl w:ilvl="0">
      <w:start w:val="45"/>
      <w:numFmt w:val="decimal"/>
      <w:lvlText w:val="%1."/>
      <w:lvlJc w:val="left"/>
      <w:pPr>
        <w:ind w:left="840" w:hanging="840"/>
      </w:pPr>
      <w:rPr>
        <w:rFonts w:hint="default"/>
      </w:rPr>
    </w:lvl>
    <w:lvl w:ilvl="1">
      <w:start w:val="3"/>
      <w:numFmt w:val="decimal"/>
      <w:lvlText w:val="%1.%2."/>
      <w:lvlJc w:val="left"/>
      <w:pPr>
        <w:ind w:left="1360" w:hanging="840"/>
      </w:pPr>
      <w:rPr>
        <w:rFonts w:hint="default"/>
      </w:rPr>
    </w:lvl>
    <w:lvl w:ilvl="2">
      <w:start w:val="2"/>
      <w:numFmt w:val="decimal"/>
      <w:lvlText w:val="%1.%2.%3."/>
      <w:lvlJc w:val="left"/>
      <w:pPr>
        <w:ind w:left="1880" w:hanging="840"/>
      </w:pPr>
      <w:rPr>
        <w:rFonts w:hint="default"/>
      </w:rPr>
    </w:lvl>
    <w:lvl w:ilvl="3">
      <w:start w:val="1"/>
      <w:numFmt w:val="decimal"/>
      <w:lvlText w:val="%1.%2.%3.%4."/>
      <w:lvlJc w:val="left"/>
      <w:pPr>
        <w:ind w:left="2400" w:hanging="84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60" w15:restartNumberingAfterBreak="0">
    <w:nsid w:val="429B012F"/>
    <w:multiLevelType w:val="multilevel"/>
    <w:tmpl w:val="457C3BAA"/>
    <w:lvl w:ilvl="0">
      <w:start w:val="45"/>
      <w:numFmt w:val="decimal"/>
      <w:lvlText w:val="%1."/>
      <w:lvlJc w:val="left"/>
      <w:pPr>
        <w:ind w:left="660" w:hanging="660"/>
      </w:pPr>
      <w:rPr>
        <w:rFonts w:hint="default"/>
      </w:rPr>
    </w:lvl>
    <w:lvl w:ilvl="1">
      <w:start w:val="3"/>
      <w:numFmt w:val="decimal"/>
      <w:lvlText w:val="%1.%2."/>
      <w:lvlJc w:val="left"/>
      <w:pPr>
        <w:ind w:left="1761" w:hanging="660"/>
      </w:pPr>
      <w:rPr>
        <w:rFonts w:hint="default"/>
      </w:rPr>
    </w:lvl>
    <w:lvl w:ilvl="2">
      <w:start w:val="1"/>
      <w:numFmt w:val="decimal"/>
      <w:lvlText w:val="%1.%2.%3."/>
      <w:lvlJc w:val="left"/>
      <w:pPr>
        <w:ind w:left="2922" w:hanging="720"/>
      </w:pPr>
      <w:rPr>
        <w:rFonts w:hint="default"/>
      </w:rPr>
    </w:lvl>
    <w:lvl w:ilvl="3">
      <w:start w:val="1"/>
      <w:numFmt w:val="decimal"/>
      <w:lvlText w:val="%1.%2.%3.%4."/>
      <w:lvlJc w:val="left"/>
      <w:pPr>
        <w:ind w:left="4023" w:hanging="720"/>
      </w:pPr>
      <w:rPr>
        <w:rFonts w:hint="default"/>
      </w:rPr>
    </w:lvl>
    <w:lvl w:ilvl="4">
      <w:start w:val="1"/>
      <w:numFmt w:val="decimal"/>
      <w:lvlText w:val="%1.%2.%3.%4.%5."/>
      <w:lvlJc w:val="left"/>
      <w:pPr>
        <w:ind w:left="5484" w:hanging="1080"/>
      </w:pPr>
      <w:rPr>
        <w:rFonts w:hint="default"/>
      </w:rPr>
    </w:lvl>
    <w:lvl w:ilvl="5">
      <w:start w:val="1"/>
      <w:numFmt w:val="decimal"/>
      <w:lvlText w:val="%1.%2.%3.%4.%5.%6."/>
      <w:lvlJc w:val="left"/>
      <w:pPr>
        <w:ind w:left="6585" w:hanging="1080"/>
      </w:pPr>
      <w:rPr>
        <w:rFonts w:hint="default"/>
      </w:rPr>
    </w:lvl>
    <w:lvl w:ilvl="6">
      <w:start w:val="1"/>
      <w:numFmt w:val="decimal"/>
      <w:lvlText w:val="%1.%2.%3.%4.%5.%6.%7."/>
      <w:lvlJc w:val="left"/>
      <w:pPr>
        <w:ind w:left="8046" w:hanging="1440"/>
      </w:pPr>
      <w:rPr>
        <w:rFonts w:hint="default"/>
      </w:rPr>
    </w:lvl>
    <w:lvl w:ilvl="7">
      <w:start w:val="1"/>
      <w:numFmt w:val="decimal"/>
      <w:lvlText w:val="%1.%2.%3.%4.%5.%6.%7.%8."/>
      <w:lvlJc w:val="left"/>
      <w:pPr>
        <w:ind w:left="9147" w:hanging="1440"/>
      </w:pPr>
      <w:rPr>
        <w:rFonts w:hint="default"/>
      </w:rPr>
    </w:lvl>
    <w:lvl w:ilvl="8">
      <w:start w:val="1"/>
      <w:numFmt w:val="decimal"/>
      <w:lvlText w:val="%1.%2.%3.%4.%5.%6.%7.%8.%9."/>
      <w:lvlJc w:val="left"/>
      <w:pPr>
        <w:ind w:left="10608" w:hanging="1800"/>
      </w:pPr>
      <w:rPr>
        <w:rFonts w:hint="default"/>
      </w:rPr>
    </w:lvl>
  </w:abstractNum>
  <w:abstractNum w:abstractNumId="61" w15:restartNumberingAfterBreak="0">
    <w:nsid w:val="43044372"/>
    <w:multiLevelType w:val="hybridMultilevel"/>
    <w:tmpl w:val="71C29B70"/>
    <w:lvl w:ilvl="0" w:tplc="B37ABD0C">
      <w:start w:val="1"/>
      <w:numFmt w:val="bullet"/>
      <w:lvlText w:val=""/>
      <w:lvlJc w:val="left"/>
      <w:pPr>
        <w:ind w:left="1429" w:hanging="360"/>
      </w:pPr>
      <w:rPr>
        <w:rFonts w:ascii="Symbol" w:hAnsi="Symbol" w:hint="default"/>
      </w:rPr>
    </w:lvl>
    <w:lvl w:ilvl="1" w:tplc="2C74C424">
      <w:start w:val="1"/>
      <w:numFmt w:val="bullet"/>
      <w:lvlText w:val="o"/>
      <w:lvlJc w:val="left"/>
      <w:pPr>
        <w:ind w:left="2149" w:hanging="360"/>
      </w:pPr>
      <w:rPr>
        <w:rFonts w:ascii="Courier New" w:hAnsi="Courier New" w:cs="Courier New" w:hint="default"/>
      </w:rPr>
    </w:lvl>
    <w:lvl w:ilvl="2" w:tplc="2F321D9E">
      <w:start w:val="1"/>
      <w:numFmt w:val="bullet"/>
      <w:lvlText w:val=""/>
      <w:lvlJc w:val="left"/>
      <w:pPr>
        <w:ind w:left="2869" w:hanging="360"/>
      </w:pPr>
      <w:rPr>
        <w:rFonts w:ascii="Wingdings" w:hAnsi="Wingdings" w:hint="default"/>
      </w:rPr>
    </w:lvl>
    <w:lvl w:ilvl="3" w:tplc="97AE5B2E">
      <w:start w:val="1"/>
      <w:numFmt w:val="bullet"/>
      <w:lvlText w:val=""/>
      <w:lvlJc w:val="left"/>
      <w:pPr>
        <w:ind w:left="3589" w:hanging="360"/>
      </w:pPr>
      <w:rPr>
        <w:rFonts w:ascii="Symbol" w:hAnsi="Symbol" w:hint="default"/>
      </w:rPr>
    </w:lvl>
    <w:lvl w:ilvl="4" w:tplc="70F6F146">
      <w:start w:val="1"/>
      <w:numFmt w:val="bullet"/>
      <w:lvlText w:val="o"/>
      <w:lvlJc w:val="left"/>
      <w:pPr>
        <w:ind w:left="4309" w:hanging="360"/>
      </w:pPr>
      <w:rPr>
        <w:rFonts w:ascii="Courier New" w:hAnsi="Courier New" w:cs="Courier New" w:hint="default"/>
      </w:rPr>
    </w:lvl>
    <w:lvl w:ilvl="5" w:tplc="CC009C1E">
      <w:start w:val="1"/>
      <w:numFmt w:val="bullet"/>
      <w:lvlText w:val=""/>
      <w:lvlJc w:val="left"/>
      <w:pPr>
        <w:ind w:left="5029" w:hanging="360"/>
      </w:pPr>
      <w:rPr>
        <w:rFonts w:ascii="Wingdings" w:hAnsi="Wingdings" w:hint="default"/>
      </w:rPr>
    </w:lvl>
    <w:lvl w:ilvl="6" w:tplc="B5C4ACB6">
      <w:start w:val="1"/>
      <w:numFmt w:val="bullet"/>
      <w:lvlText w:val=""/>
      <w:lvlJc w:val="left"/>
      <w:pPr>
        <w:ind w:left="5749" w:hanging="360"/>
      </w:pPr>
      <w:rPr>
        <w:rFonts w:ascii="Symbol" w:hAnsi="Symbol" w:hint="default"/>
      </w:rPr>
    </w:lvl>
    <w:lvl w:ilvl="7" w:tplc="315C1E8C">
      <w:start w:val="1"/>
      <w:numFmt w:val="bullet"/>
      <w:lvlText w:val="o"/>
      <w:lvlJc w:val="left"/>
      <w:pPr>
        <w:ind w:left="6469" w:hanging="360"/>
      </w:pPr>
      <w:rPr>
        <w:rFonts w:ascii="Courier New" w:hAnsi="Courier New" w:cs="Courier New" w:hint="default"/>
      </w:rPr>
    </w:lvl>
    <w:lvl w:ilvl="8" w:tplc="4DA66838">
      <w:start w:val="1"/>
      <w:numFmt w:val="bullet"/>
      <w:lvlText w:val=""/>
      <w:lvlJc w:val="left"/>
      <w:pPr>
        <w:ind w:left="7189" w:hanging="360"/>
      </w:pPr>
      <w:rPr>
        <w:rFonts w:ascii="Wingdings" w:hAnsi="Wingdings" w:hint="default"/>
      </w:rPr>
    </w:lvl>
  </w:abstractNum>
  <w:abstractNum w:abstractNumId="62" w15:restartNumberingAfterBreak="0">
    <w:nsid w:val="453B34C8"/>
    <w:multiLevelType w:val="hybridMultilevel"/>
    <w:tmpl w:val="3386299A"/>
    <w:lvl w:ilvl="0" w:tplc="61B0F46E">
      <w:start w:val="1"/>
      <w:numFmt w:val="bullet"/>
      <w:lvlText w:val="-"/>
      <w:lvlJc w:val="left"/>
      <w:pPr>
        <w:ind w:left="407" w:hanging="199"/>
      </w:pPr>
      <w:rPr>
        <w:rFonts w:ascii="Times New Roman" w:eastAsia="Times New Roman" w:hAnsi="Times New Roman" w:cs="Times New Roman" w:hint="default"/>
        <w:spacing w:val="0"/>
        <w:lang w:val="ru-RU" w:eastAsia="en-US" w:bidi="ar-SA"/>
      </w:rPr>
    </w:lvl>
    <w:lvl w:ilvl="1" w:tplc="9FB67328">
      <w:start w:val="1"/>
      <w:numFmt w:val="bullet"/>
      <w:lvlText w:val="•"/>
      <w:lvlJc w:val="left"/>
      <w:pPr>
        <w:ind w:left="1444" w:hanging="199"/>
      </w:pPr>
      <w:rPr>
        <w:rFonts w:hint="default"/>
        <w:lang w:val="ru-RU" w:eastAsia="en-US" w:bidi="ar-SA"/>
      </w:rPr>
    </w:lvl>
    <w:lvl w:ilvl="2" w:tplc="5A8414AA">
      <w:start w:val="1"/>
      <w:numFmt w:val="bullet"/>
      <w:lvlText w:val="•"/>
      <w:lvlJc w:val="left"/>
      <w:pPr>
        <w:ind w:left="2488" w:hanging="199"/>
      </w:pPr>
      <w:rPr>
        <w:rFonts w:hint="default"/>
        <w:lang w:val="ru-RU" w:eastAsia="en-US" w:bidi="ar-SA"/>
      </w:rPr>
    </w:lvl>
    <w:lvl w:ilvl="3" w:tplc="41745B92">
      <w:start w:val="1"/>
      <w:numFmt w:val="bullet"/>
      <w:lvlText w:val="•"/>
      <w:lvlJc w:val="left"/>
      <w:pPr>
        <w:ind w:left="3532" w:hanging="199"/>
      </w:pPr>
      <w:rPr>
        <w:rFonts w:hint="default"/>
        <w:lang w:val="ru-RU" w:eastAsia="en-US" w:bidi="ar-SA"/>
      </w:rPr>
    </w:lvl>
    <w:lvl w:ilvl="4" w:tplc="62C0F6FE">
      <w:start w:val="1"/>
      <w:numFmt w:val="bullet"/>
      <w:lvlText w:val="•"/>
      <w:lvlJc w:val="left"/>
      <w:pPr>
        <w:ind w:left="4576" w:hanging="199"/>
      </w:pPr>
      <w:rPr>
        <w:rFonts w:hint="default"/>
        <w:lang w:val="ru-RU" w:eastAsia="en-US" w:bidi="ar-SA"/>
      </w:rPr>
    </w:lvl>
    <w:lvl w:ilvl="5" w:tplc="19D2E588">
      <w:start w:val="1"/>
      <w:numFmt w:val="bullet"/>
      <w:lvlText w:val="•"/>
      <w:lvlJc w:val="left"/>
      <w:pPr>
        <w:ind w:left="5620" w:hanging="199"/>
      </w:pPr>
      <w:rPr>
        <w:rFonts w:hint="default"/>
        <w:lang w:val="ru-RU" w:eastAsia="en-US" w:bidi="ar-SA"/>
      </w:rPr>
    </w:lvl>
    <w:lvl w:ilvl="6" w:tplc="1B943DF6">
      <w:start w:val="1"/>
      <w:numFmt w:val="bullet"/>
      <w:lvlText w:val="•"/>
      <w:lvlJc w:val="left"/>
      <w:pPr>
        <w:ind w:left="6664" w:hanging="199"/>
      </w:pPr>
      <w:rPr>
        <w:rFonts w:hint="default"/>
        <w:lang w:val="ru-RU" w:eastAsia="en-US" w:bidi="ar-SA"/>
      </w:rPr>
    </w:lvl>
    <w:lvl w:ilvl="7" w:tplc="6156BF72">
      <w:start w:val="1"/>
      <w:numFmt w:val="bullet"/>
      <w:lvlText w:val="•"/>
      <w:lvlJc w:val="left"/>
      <w:pPr>
        <w:ind w:left="7709" w:hanging="199"/>
      </w:pPr>
      <w:rPr>
        <w:rFonts w:hint="default"/>
        <w:lang w:val="ru-RU" w:eastAsia="en-US" w:bidi="ar-SA"/>
      </w:rPr>
    </w:lvl>
    <w:lvl w:ilvl="8" w:tplc="1A0A57FE">
      <w:start w:val="1"/>
      <w:numFmt w:val="bullet"/>
      <w:lvlText w:val="•"/>
      <w:lvlJc w:val="left"/>
      <w:pPr>
        <w:ind w:left="8753" w:hanging="199"/>
      </w:pPr>
      <w:rPr>
        <w:rFonts w:hint="default"/>
        <w:lang w:val="ru-RU" w:eastAsia="en-US" w:bidi="ar-SA"/>
      </w:rPr>
    </w:lvl>
  </w:abstractNum>
  <w:abstractNum w:abstractNumId="63" w15:restartNumberingAfterBreak="0">
    <w:nsid w:val="45CC7876"/>
    <w:multiLevelType w:val="hybridMultilevel"/>
    <w:tmpl w:val="4154BAE8"/>
    <w:lvl w:ilvl="0" w:tplc="FF2CE7F0">
      <w:start w:val="11"/>
      <w:numFmt w:val="decimal"/>
      <w:lvlText w:val="%1."/>
      <w:lvlJc w:val="left"/>
      <w:pPr>
        <w:ind w:left="464" w:hanging="365"/>
        <w:jc w:val="right"/>
      </w:pPr>
      <w:rPr>
        <w:rFonts w:hint="default"/>
        <w:spacing w:val="0"/>
        <w:lang w:val="ru-RU" w:eastAsia="en-US" w:bidi="ar-SA"/>
      </w:rPr>
    </w:lvl>
    <w:lvl w:ilvl="1" w:tplc="66286C6C">
      <w:start w:val="1"/>
      <w:numFmt w:val="bullet"/>
      <w:lvlText w:val="•"/>
      <w:lvlJc w:val="left"/>
      <w:pPr>
        <w:ind w:left="1498" w:hanging="365"/>
      </w:pPr>
      <w:rPr>
        <w:rFonts w:hint="default"/>
        <w:lang w:val="ru-RU" w:eastAsia="en-US" w:bidi="ar-SA"/>
      </w:rPr>
    </w:lvl>
    <w:lvl w:ilvl="2" w:tplc="C2269D6A">
      <w:start w:val="1"/>
      <w:numFmt w:val="bullet"/>
      <w:lvlText w:val="•"/>
      <w:lvlJc w:val="left"/>
      <w:pPr>
        <w:ind w:left="2536" w:hanging="365"/>
      </w:pPr>
      <w:rPr>
        <w:rFonts w:hint="default"/>
        <w:lang w:val="ru-RU" w:eastAsia="en-US" w:bidi="ar-SA"/>
      </w:rPr>
    </w:lvl>
    <w:lvl w:ilvl="3" w:tplc="6BEE0EF0">
      <w:start w:val="1"/>
      <w:numFmt w:val="bullet"/>
      <w:lvlText w:val="•"/>
      <w:lvlJc w:val="left"/>
      <w:pPr>
        <w:ind w:left="3574" w:hanging="365"/>
      </w:pPr>
      <w:rPr>
        <w:rFonts w:hint="default"/>
        <w:lang w:val="ru-RU" w:eastAsia="en-US" w:bidi="ar-SA"/>
      </w:rPr>
    </w:lvl>
    <w:lvl w:ilvl="4" w:tplc="47CCEB5A">
      <w:start w:val="1"/>
      <w:numFmt w:val="bullet"/>
      <w:lvlText w:val="•"/>
      <w:lvlJc w:val="left"/>
      <w:pPr>
        <w:ind w:left="4612" w:hanging="365"/>
      </w:pPr>
      <w:rPr>
        <w:rFonts w:hint="default"/>
        <w:lang w:val="ru-RU" w:eastAsia="en-US" w:bidi="ar-SA"/>
      </w:rPr>
    </w:lvl>
    <w:lvl w:ilvl="5" w:tplc="66A06688">
      <w:start w:val="1"/>
      <w:numFmt w:val="bullet"/>
      <w:lvlText w:val="•"/>
      <w:lvlJc w:val="left"/>
      <w:pPr>
        <w:ind w:left="5650" w:hanging="365"/>
      </w:pPr>
      <w:rPr>
        <w:rFonts w:hint="default"/>
        <w:lang w:val="ru-RU" w:eastAsia="en-US" w:bidi="ar-SA"/>
      </w:rPr>
    </w:lvl>
    <w:lvl w:ilvl="6" w:tplc="F0440B82">
      <w:start w:val="1"/>
      <w:numFmt w:val="bullet"/>
      <w:lvlText w:val="•"/>
      <w:lvlJc w:val="left"/>
      <w:pPr>
        <w:ind w:left="6688" w:hanging="365"/>
      </w:pPr>
      <w:rPr>
        <w:rFonts w:hint="default"/>
        <w:lang w:val="ru-RU" w:eastAsia="en-US" w:bidi="ar-SA"/>
      </w:rPr>
    </w:lvl>
    <w:lvl w:ilvl="7" w:tplc="DB8AE43A">
      <w:start w:val="1"/>
      <w:numFmt w:val="bullet"/>
      <w:lvlText w:val="•"/>
      <w:lvlJc w:val="left"/>
      <w:pPr>
        <w:ind w:left="7727" w:hanging="365"/>
      </w:pPr>
      <w:rPr>
        <w:rFonts w:hint="default"/>
        <w:lang w:val="ru-RU" w:eastAsia="en-US" w:bidi="ar-SA"/>
      </w:rPr>
    </w:lvl>
    <w:lvl w:ilvl="8" w:tplc="4864B99C">
      <w:start w:val="1"/>
      <w:numFmt w:val="bullet"/>
      <w:lvlText w:val="•"/>
      <w:lvlJc w:val="left"/>
      <w:pPr>
        <w:ind w:left="8765" w:hanging="365"/>
      </w:pPr>
      <w:rPr>
        <w:rFonts w:hint="default"/>
        <w:lang w:val="ru-RU" w:eastAsia="en-US" w:bidi="ar-SA"/>
      </w:rPr>
    </w:lvl>
  </w:abstractNum>
  <w:abstractNum w:abstractNumId="64" w15:restartNumberingAfterBreak="0">
    <w:nsid w:val="46B00EBF"/>
    <w:multiLevelType w:val="hybridMultilevel"/>
    <w:tmpl w:val="AC0AAF9E"/>
    <w:lvl w:ilvl="0" w:tplc="69241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79A29E2"/>
    <w:multiLevelType w:val="multilevel"/>
    <w:tmpl w:val="1CE4E09A"/>
    <w:lvl w:ilvl="0">
      <w:start w:val="42"/>
      <w:numFmt w:val="decimal"/>
      <w:lvlText w:val="%1."/>
      <w:lvlJc w:val="left"/>
      <w:pPr>
        <w:ind w:left="660" w:hanging="660"/>
      </w:pPr>
      <w:rPr>
        <w:rFonts w:hint="default"/>
      </w:rPr>
    </w:lvl>
    <w:lvl w:ilvl="1">
      <w:start w:val="1"/>
      <w:numFmt w:val="decimal"/>
      <w:lvlText w:val="%1.%2."/>
      <w:lvlJc w:val="left"/>
      <w:pPr>
        <w:ind w:left="1156" w:hanging="660"/>
      </w:pPr>
      <w:rPr>
        <w:rFonts w:hint="default"/>
      </w:rPr>
    </w:lvl>
    <w:lvl w:ilvl="2">
      <w:start w:val="1"/>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6" w15:restartNumberingAfterBreak="0">
    <w:nsid w:val="483C777B"/>
    <w:multiLevelType w:val="hybridMultilevel"/>
    <w:tmpl w:val="E476092A"/>
    <w:lvl w:ilvl="0" w:tplc="1454384C">
      <w:start w:val="1"/>
      <w:numFmt w:val="decimal"/>
      <w:lvlText w:val="%1."/>
      <w:lvlJc w:val="left"/>
      <w:pPr>
        <w:ind w:left="426" w:hanging="428"/>
        <w:jc w:val="right"/>
      </w:pPr>
      <w:rPr>
        <w:rFonts w:hint="default"/>
        <w:spacing w:val="0"/>
        <w:lang w:val="ru-RU" w:eastAsia="en-US" w:bidi="ar-SA"/>
      </w:rPr>
    </w:lvl>
    <w:lvl w:ilvl="1" w:tplc="2E143BE4">
      <w:start w:val="1"/>
      <w:numFmt w:val="bullet"/>
      <w:lvlText w:val="•"/>
      <w:lvlJc w:val="left"/>
      <w:pPr>
        <w:ind w:left="1462" w:hanging="428"/>
      </w:pPr>
      <w:rPr>
        <w:rFonts w:hint="default"/>
        <w:lang w:val="ru-RU" w:eastAsia="en-US" w:bidi="ar-SA"/>
      </w:rPr>
    </w:lvl>
    <w:lvl w:ilvl="2" w:tplc="E5D6D1EE">
      <w:start w:val="1"/>
      <w:numFmt w:val="bullet"/>
      <w:lvlText w:val="•"/>
      <w:lvlJc w:val="left"/>
      <w:pPr>
        <w:ind w:left="2504" w:hanging="428"/>
      </w:pPr>
      <w:rPr>
        <w:rFonts w:hint="default"/>
        <w:lang w:val="ru-RU" w:eastAsia="en-US" w:bidi="ar-SA"/>
      </w:rPr>
    </w:lvl>
    <w:lvl w:ilvl="3" w:tplc="13FCEA96">
      <w:start w:val="1"/>
      <w:numFmt w:val="bullet"/>
      <w:lvlText w:val="•"/>
      <w:lvlJc w:val="left"/>
      <w:pPr>
        <w:ind w:left="3546" w:hanging="428"/>
      </w:pPr>
      <w:rPr>
        <w:rFonts w:hint="default"/>
        <w:lang w:val="ru-RU" w:eastAsia="en-US" w:bidi="ar-SA"/>
      </w:rPr>
    </w:lvl>
    <w:lvl w:ilvl="4" w:tplc="3A2E8A88">
      <w:start w:val="1"/>
      <w:numFmt w:val="bullet"/>
      <w:lvlText w:val="•"/>
      <w:lvlJc w:val="left"/>
      <w:pPr>
        <w:ind w:left="4588" w:hanging="428"/>
      </w:pPr>
      <w:rPr>
        <w:rFonts w:hint="default"/>
        <w:lang w:val="ru-RU" w:eastAsia="en-US" w:bidi="ar-SA"/>
      </w:rPr>
    </w:lvl>
    <w:lvl w:ilvl="5" w:tplc="0E5E8204">
      <w:start w:val="1"/>
      <w:numFmt w:val="bullet"/>
      <w:lvlText w:val="•"/>
      <w:lvlJc w:val="left"/>
      <w:pPr>
        <w:ind w:left="5630" w:hanging="428"/>
      </w:pPr>
      <w:rPr>
        <w:rFonts w:hint="default"/>
        <w:lang w:val="ru-RU" w:eastAsia="en-US" w:bidi="ar-SA"/>
      </w:rPr>
    </w:lvl>
    <w:lvl w:ilvl="6" w:tplc="30D81E0C">
      <w:start w:val="1"/>
      <w:numFmt w:val="bullet"/>
      <w:lvlText w:val="•"/>
      <w:lvlJc w:val="left"/>
      <w:pPr>
        <w:ind w:left="6672" w:hanging="428"/>
      </w:pPr>
      <w:rPr>
        <w:rFonts w:hint="default"/>
        <w:lang w:val="ru-RU" w:eastAsia="en-US" w:bidi="ar-SA"/>
      </w:rPr>
    </w:lvl>
    <w:lvl w:ilvl="7" w:tplc="F2C28B9A">
      <w:start w:val="1"/>
      <w:numFmt w:val="bullet"/>
      <w:lvlText w:val="•"/>
      <w:lvlJc w:val="left"/>
      <w:pPr>
        <w:ind w:left="7715" w:hanging="428"/>
      </w:pPr>
      <w:rPr>
        <w:rFonts w:hint="default"/>
        <w:lang w:val="ru-RU" w:eastAsia="en-US" w:bidi="ar-SA"/>
      </w:rPr>
    </w:lvl>
    <w:lvl w:ilvl="8" w:tplc="F8DCD1B6">
      <w:start w:val="1"/>
      <w:numFmt w:val="bullet"/>
      <w:lvlText w:val="•"/>
      <w:lvlJc w:val="left"/>
      <w:pPr>
        <w:ind w:left="8757" w:hanging="428"/>
      </w:pPr>
      <w:rPr>
        <w:rFonts w:hint="default"/>
        <w:lang w:val="ru-RU" w:eastAsia="en-US" w:bidi="ar-SA"/>
      </w:rPr>
    </w:lvl>
  </w:abstractNum>
  <w:abstractNum w:abstractNumId="67" w15:restartNumberingAfterBreak="0">
    <w:nsid w:val="48453A9C"/>
    <w:multiLevelType w:val="hybridMultilevel"/>
    <w:tmpl w:val="7A1E42C4"/>
    <w:lvl w:ilvl="0" w:tplc="D4E4B61C">
      <w:start w:val="1"/>
      <w:numFmt w:val="bullet"/>
      <w:lvlText w:val=""/>
      <w:lvlJc w:val="left"/>
      <w:pPr>
        <w:ind w:left="720" w:hanging="360"/>
      </w:pPr>
      <w:rPr>
        <w:rFonts w:ascii="Symbol" w:hAnsi="Symbol" w:hint="default"/>
      </w:rPr>
    </w:lvl>
    <w:lvl w:ilvl="1" w:tplc="ED8EEAD8">
      <w:start w:val="1"/>
      <w:numFmt w:val="bullet"/>
      <w:lvlText w:val="o"/>
      <w:lvlJc w:val="left"/>
      <w:pPr>
        <w:ind w:left="1440" w:hanging="360"/>
      </w:pPr>
      <w:rPr>
        <w:rFonts w:ascii="Courier New" w:hAnsi="Courier New" w:cs="Courier New" w:hint="default"/>
      </w:rPr>
    </w:lvl>
    <w:lvl w:ilvl="2" w:tplc="218C4FB6">
      <w:start w:val="1"/>
      <w:numFmt w:val="bullet"/>
      <w:lvlText w:val=""/>
      <w:lvlJc w:val="left"/>
      <w:pPr>
        <w:ind w:left="2160" w:hanging="360"/>
      </w:pPr>
      <w:rPr>
        <w:rFonts w:ascii="Wingdings" w:hAnsi="Wingdings" w:hint="default"/>
      </w:rPr>
    </w:lvl>
    <w:lvl w:ilvl="3" w:tplc="5F06FE38">
      <w:start w:val="1"/>
      <w:numFmt w:val="bullet"/>
      <w:lvlText w:val=""/>
      <w:lvlJc w:val="left"/>
      <w:pPr>
        <w:ind w:left="2880" w:hanging="360"/>
      </w:pPr>
      <w:rPr>
        <w:rFonts w:ascii="Symbol" w:hAnsi="Symbol" w:hint="default"/>
      </w:rPr>
    </w:lvl>
    <w:lvl w:ilvl="4" w:tplc="65AE4C70">
      <w:start w:val="1"/>
      <w:numFmt w:val="bullet"/>
      <w:lvlText w:val="o"/>
      <w:lvlJc w:val="left"/>
      <w:pPr>
        <w:ind w:left="3600" w:hanging="360"/>
      </w:pPr>
      <w:rPr>
        <w:rFonts w:ascii="Courier New" w:hAnsi="Courier New" w:cs="Courier New" w:hint="default"/>
      </w:rPr>
    </w:lvl>
    <w:lvl w:ilvl="5" w:tplc="E8BE7944">
      <w:start w:val="1"/>
      <w:numFmt w:val="bullet"/>
      <w:lvlText w:val=""/>
      <w:lvlJc w:val="left"/>
      <w:pPr>
        <w:ind w:left="4320" w:hanging="360"/>
      </w:pPr>
      <w:rPr>
        <w:rFonts w:ascii="Wingdings" w:hAnsi="Wingdings" w:hint="default"/>
      </w:rPr>
    </w:lvl>
    <w:lvl w:ilvl="6" w:tplc="9B660BBA">
      <w:start w:val="1"/>
      <w:numFmt w:val="bullet"/>
      <w:lvlText w:val=""/>
      <w:lvlJc w:val="left"/>
      <w:pPr>
        <w:ind w:left="5040" w:hanging="360"/>
      </w:pPr>
      <w:rPr>
        <w:rFonts w:ascii="Symbol" w:hAnsi="Symbol" w:hint="default"/>
      </w:rPr>
    </w:lvl>
    <w:lvl w:ilvl="7" w:tplc="3182B966">
      <w:start w:val="1"/>
      <w:numFmt w:val="bullet"/>
      <w:lvlText w:val="o"/>
      <w:lvlJc w:val="left"/>
      <w:pPr>
        <w:ind w:left="5760" w:hanging="360"/>
      </w:pPr>
      <w:rPr>
        <w:rFonts w:ascii="Courier New" w:hAnsi="Courier New" w:cs="Courier New" w:hint="default"/>
      </w:rPr>
    </w:lvl>
    <w:lvl w:ilvl="8" w:tplc="0B40F4DA">
      <w:start w:val="1"/>
      <w:numFmt w:val="bullet"/>
      <w:lvlText w:val=""/>
      <w:lvlJc w:val="left"/>
      <w:pPr>
        <w:ind w:left="6480" w:hanging="360"/>
      </w:pPr>
      <w:rPr>
        <w:rFonts w:ascii="Wingdings" w:hAnsi="Wingdings" w:hint="default"/>
      </w:rPr>
    </w:lvl>
  </w:abstractNum>
  <w:abstractNum w:abstractNumId="68" w15:restartNumberingAfterBreak="0">
    <w:nsid w:val="4870273C"/>
    <w:multiLevelType w:val="hybridMultilevel"/>
    <w:tmpl w:val="A5C058B0"/>
    <w:lvl w:ilvl="0" w:tplc="C0840FAE">
      <w:start w:val="1"/>
      <w:numFmt w:val="bullet"/>
      <w:lvlText w:val="-"/>
      <w:lvlJc w:val="left"/>
      <w:pPr>
        <w:ind w:left="258" w:hanging="140"/>
      </w:pPr>
      <w:rPr>
        <w:rFonts w:ascii="Times New Roman" w:eastAsia="Times New Roman" w:hAnsi="Times New Roman" w:cs="Times New Roman" w:hint="default"/>
        <w:spacing w:val="0"/>
        <w:lang w:val="ru-RU" w:eastAsia="en-US" w:bidi="ar-SA"/>
      </w:rPr>
    </w:lvl>
    <w:lvl w:ilvl="1" w:tplc="CF2C602C">
      <w:start w:val="1"/>
      <w:numFmt w:val="bullet"/>
      <w:lvlText w:val="•"/>
      <w:lvlJc w:val="left"/>
      <w:pPr>
        <w:ind w:left="644" w:hanging="140"/>
      </w:pPr>
      <w:rPr>
        <w:rFonts w:hint="default"/>
        <w:lang w:val="ru-RU" w:eastAsia="en-US" w:bidi="ar-SA"/>
      </w:rPr>
    </w:lvl>
    <w:lvl w:ilvl="2" w:tplc="EB28EBDA">
      <w:start w:val="1"/>
      <w:numFmt w:val="bullet"/>
      <w:lvlText w:val="•"/>
      <w:lvlJc w:val="left"/>
      <w:pPr>
        <w:ind w:left="1028" w:hanging="140"/>
      </w:pPr>
      <w:rPr>
        <w:rFonts w:hint="default"/>
        <w:lang w:val="ru-RU" w:eastAsia="en-US" w:bidi="ar-SA"/>
      </w:rPr>
    </w:lvl>
    <w:lvl w:ilvl="3" w:tplc="985A5982">
      <w:start w:val="1"/>
      <w:numFmt w:val="bullet"/>
      <w:lvlText w:val="•"/>
      <w:lvlJc w:val="left"/>
      <w:pPr>
        <w:ind w:left="1413" w:hanging="140"/>
      </w:pPr>
      <w:rPr>
        <w:rFonts w:hint="default"/>
        <w:lang w:val="ru-RU" w:eastAsia="en-US" w:bidi="ar-SA"/>
      </w:rPr>
    </w:lvl>
    <w:lvl w:ilvl="4" w:tplc="3A72B2BA">
      <w:start w:val="1"/>
      <w:numFmt w:val="bullet"/>
      <w:lvlText w:val="•"/>
      <w:lvlJc w:val="left"/>
      <w:pPr>
        <w:ind w:left="1797" w:hanging="140"/>
      </w:pPr>
      <w:rPr>
        <w:rFonts w:hint="default"/>
        <w:lang w:val="ru-RU" w:eastAsia="en-US" w:bidi="ar-SA"/>
      </w:rPr>
    </w:lvl>
    <w:lvl w:ilvl="5" w:tplc="0906B06E">
      <w:start w:val="1"/>
      <w:numFmt w:val="bullet"/>
      <w:lvlText w:val="•"/>
      <w:lvlJc w:val="left"/>
      <w:pPr>
        <w:ind w:left="2182" w:hanging="140"/>
      </w:pPr>
      <w:rPr>
        <w:rFonts w:hint="default"/>
        <w:lang w:val="ru-RU" w:eastAsia="en-US" w:bidi="ar-SA"/>
      </w:rPr>
    </w:lvl>
    <w:lvl w:ilvl="6" w:tplc="1BD41BD4">
      <w:start w:val="1"/>
      <w:numFmt w:val="bullet"/>
      <w:lvlText w:val="•"/>
      <w:lvlJc w:val="left"/>
      <w:pPr>
        <w:ind w:left="2566" w:hanging="140"/>
      </w:pPr>
      <w:rPr>
        <w:rFonts w:hint="default"/>
        <w:lang w:val="ru-RU" w:eastAsia="en-US" w:bidi="ar-SA"/>
      </w:rPr>
    </w:lvl>
    <w:lvl w:ilvl="7" w:tplc="E01C0FDA">
      <w:start w:val="1"/>
      <w:numFmt w:val="bullet"/>
      <w:lvlText w:val="•"/>
      <w:lvlJc w:val="left"/>
      <w:pPr>
        <w:ind w:left="2950" w:hanging="140"/>
      </w:pPr>
      <w:rPr>
        <w:rFonts w:hint="default"/>
        <w:lang w:val="ru-RU" w:eastAsia="en-US" w:bidi="ar-SA"/>
      </w:rPr>
    </w:lvl>
    <w:lvl w:ilvl="8" w:tplc="9D3C955E">
      <w:start w:val="1"/>
      <w:numFmt w:val="bullet"/>
      <w:lvlText w:val="•"/>
      <w:lvlJc w:val="left"/>
      <w:pPr>
        <w:ind w:left="3335" w:hanging="140"/>
      </w:pPr>
      <w:rPr>
        <w:rFonts w:hint="default"/>
        <w:lang w:val="ru-RU" w:eastAsia="en-US" w:bidi="ar-SA"/>
      </w:rPr>
    </w:lvl>
  </w:abstractNum>
  <w:abstractNum w:abstractNumId="69" w15:restartNumberingAfterBreak="0">
    <w:nsid w:val="48B510CC"/>
    <w:multiLevelType w:val="multilevel"/>
    <w:tmpl w:val="3AF8CB8A"/>
    <w:lvl w:ilvl="0">
      <w:start w:val="45"/>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9"/>
      <w:numFmt w:val="decimal"/>
      <w:lvlText w:val="%1.%2.%3.%4."/>
      <w:lvlJc w:val="left"/>
      <w:pPr>
        <w:ind w:left="3251"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498A0A08"/>
    <w:multiLevelType w:val="hybridMultilevel"/>
    <w:tmpl w:val="16007AD2"/>
    <w:lvl w:ilvl="0" w:tplc="5358EFCE">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3"/>
        <w:szCs w:val="23"/>
        <w:u w:val="none"/>
        <w:lang w:val="ru-RU"/>
      </w:rPr>
    </w:lvl>
    <w:lvl w:ilvl="1" w:tplc="6666BE30">
      <w:start w:val="1"/>
      <w:numFmt w:val="decimal"/>
      <w:lvlText w:val=""/>
      <w:lvlJc w:val="left"/>
    </w:lvl>
    <w:lvl w:ilvl="2" w:tplc="DCB6C948">
      <w:start w:val="1"/>
      <w:numFmt w:val="decimal"/>
      <w:lvlText w:val=""/>
      <w:lvlJc w:val="left"/>
    </w:lvl>
    <w:lvl w:ilvl="3" w:tplc="83249342">
      <w:start w:val="1"/>
      <w:numFmt w:val="decimal"/>
      <w:lvlText w:val=""/>
      <w:lvlJc w:val="left"/>
    </w:lvl>
    <w:lvl w:ilvl="4" w:tplc="DE64589C">
      <w:start w:val="1"/>
      <w:numFmt w:val="decimal"/>
      <w:lvlText w:val=""/>
      <w:lvlJc w:val="left"/>
    </w:lvl>
    <w:lvl w:ilvl="5" w:tplc="D6FAEE06">
      <w:start w:val="1"/>
      <w:numFmt w:val="decimal"/>
      <w:lvlText w:val=""/>
      <w:lvlJc w:val="left"/>
    </w:lvl>
    <w:lvl w:ilvl="6" w:tplc="E022261A">
      <w:start w:val="1"/>
      <w:numFmt w:val="decimal"/>
      <w:lvlText w:val=""/>
      <w:lvlJc w:val="left"/>
    </w:lvl>
    <w:lvl w:ilvl="7" w:tplc="2CECB498">
      <w:start w:val="1"/>
      <w:numFmt w:val="decimal"/>
      <w:lvlText w:val=""/>
      <w:lvlJc w:val="left"/>
    </w:lvl>
    <w:lvl w:ilvl="8" w:tplc="C538AC84">
      <w:start w:val="1"/>
      <w:numFmt w:val="decimal"/>
      <w:lvlText w:val=""/>
      <w:lvlJc w:val="left"/>
    </w:lvl>
  </w:abstractNum>
  <w:abstractNum w:abstractNumId="71" w15:restartNumberingAfterBreak="0">
    <w:nsid w:val="49DF3DB6"/>
    <w:multiLevelType w:val="multilevel"/>
    <w:tmpl w:val="7818BC3C"/>
    <w:lvl w:ilvl="0">
      <w:start w:val="45"/>
      <w:numFmt w:val="decimal"/>
      <w:lvlText w:val="%1."/>
      <w:lvlJc w:val="left"/>
      <w:pPr>
        <w:ind w:left="840" w:hanging="840"/>
      </w:pPr>
      <w:rPr>
        <w:rFonts w:hint="default"/>
      </w:rPr>
    </w:lvl>
    <w:lvl w:ilvl="1">
      <w:start w:val="2"/>
      <w:numFmt w:val="decimal"/>
      <w:lvlText w:val="%1.%2."/>
      <w:lvlJc w:val="left"/>
      <w:pPr>
        <w:ind w:left="934" w:hanging="840"/>
      </w:pPr>
      <w:rPr>
        <w:rFonts w:hint="default"/>
      </w:rPr>
    </w:lvl>
    <w:lvl w:ilvl="2">
      <w:start w:val="1"/>
      <w:numFmt w:val="decimal"/>
      <w:lvlText w:val="%1.%2.%3."/>
      <w:lvlJc w:val="left"/>
      <w:pPr>
        <w:ind w:left="1028" w:hanging="840"/>
      </w:pPr>
      <w:rPr>
        <w:rFonts w:hint="default"/>
      </w:rPr>
    </w:lvl>
    <w:lvl w:ilvl="3">
      <w:start w:val="8"/>
      <w:numFmt w:val="decimal"/>
      <w:lvlText w:val="%1.%2.%3.%4."/>
      <w:lvlJc w:val="left"/>
      <w:pPr>
        <w:ind w:left="1122" w:hanging="84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2" w15:restartNumberingAfterBreak="0">
    <w:nsid w:val="4BCD3A2B"/>
    <w:multiLevelType w:val="hybridMultilevel"/>
    <w:tmpl w:val="6A5CAF72"/>
    <w:lvl w:ilvl="0" w:tplc="5CB061DC">
      <w:start w:val="1"/>
      <w:numFmt w:val="bullet"/>
      <w:lvlText w:val=""/>
      <w:lvlJc w:val="left"/>
      <w:pPr>
        <w:ind w:left="1429" w:hanging="360"/>
      </w:pPr>
      <w:rPr>
        <w:rFonts w:ascii="Symbol" w:hAnsi="Symbol" w:hint="default"/>
      </w:rPr>
    </w:lvl>
    <w:lvl w:ilvl="1" w:tplc="9B94F13A">
      <w:start w:val="1"/>
      <w:numFmt w:val="bullet"/>
      <w:lvlText w:val="o"/>
      <w:lvlJc w:val="left"/>
      <w:pPr>
        <w:ind w:left="2149" w:hanging="360"/>
      </w:pPr>
      <w:rPr>
        <w:rFonts w:ascii="Courier New" w:hAnsi="Courier New" w:cs="Courier New" w:hint="default"/>
      </w:rPr>
    </w:lvl>
    <w:lvl w:ilvl="2" w:tplc="05DC3D9E">
      <w:start w:val="1"/>
      <w:numFmt w:val="bullet"/>
      <w:lvlText w:val=""/>
      <w:lvlJc w:val="left"/>
      <w:pPr>
        <w:ind w:left="2869" w:hanging="360"/>
      </w:pPr>
      <w:rPr>
        <w:rFonts w:ascii="Wingdings" w:hAnsi="Wingdings" w:hint="default"/>
      </w:rPr>
    </w:lvl>
    <w:lvl w:ilvl="3" w:tplc="26EC7C38">
      <w:start w:val="1"/>
      <w:numFmt w:val="bullet"/>
      <w:lvlText w:val=""/>
      <w:lvlJc w:val="left"/>
      <w:pPr>
        <w:ind w:left="3589" w:hanging="360"/>
      </w:pPr>
      <w:rPr>
        <w:rFonts w:ascii="Symbol" w:hAnsi="Symbol" w:hint="default"/>
      </w:rPr>
    </w:lvl>
    <w:lvl w:ilvl="4" w:tplc="133A0FBA">
      <w:start w:val="1"/>
      <w:numFmt w:val="bullet"/>
      <w:lvlText w:val="o"/>
      <w:lvlJc w:val="left"/>
      <w:pPr>
        <w:ind w:left="4309" w:hanging="360"/>
      </w:pPr>
      <w:rPr>
        <w:rFonts w:ascii="Courier New" w:hAnsi="Courier New" w:cs="Courier New" w:hint="default"/>
      </w:rPr>
    </w:lvl>
    <w:lvl w:ilvl="5" w:tplc="CC2088A4">
      <w:start w:val="1"/>
      <w:numFmt w:val="bullet"/>
      <w:lvlText w:val=""/>
      <w:lvlJc w:val="left"/>
      <w:pPr>
        <w:ind w:left="5029" w:hanging="360"/>
      </w:pPr>
      <w:rPr>
        <w:rFonts w:ascii="Wingdings" w:hAnsi="Wingdings" w:hint="default"/>
      </w:rPr>
    </w:lvl>
    <w:lvl w:ilvl="6" w:tplc="8ED29C5A">
      <w:start w:val="1"/>
      <w:numFmt w:val="bullet"/>
      <w:lvlText w:val=""/>
      <w:lvlJc w:val="left"/>
      <w:pPr>
        <w:ind w:left="5749" w:hanging="360"/>
      </w:pPr>
      <w:rPr>
        <w:rFonts w:ascii="Symbol" w:hAnsi="Symbol" w:hint="default"/>
      </w:rPr>
    </w:lvl>
    <w:lvl w:ilvl="7" w:tplc="C3E6D000">
      <w:start w:val="1"/>
      <w:numFmt w:val="bullet"/>
      <w:lvlText w:val="o"/>
      <w:lvlJc w:val="left"/>
      <w:pPr>
        <w:ind w:left="6469" w:hanging="360"/>
      </w:pPr>
      <w:rPr>
        <w:rFonts w:ascii="Courier New" w:hAnsi="Courier New" w:cs="Courier New" w:hint="default"/>
      </w:rPr>
    </w:lvl>
    <w:lvl w:ilvl="8" w:tplc="3DF8C5FE">
      <w:start w:val="1"/>
      <w:numFmt w:val="bullet"/>
      <w:lvlText w:val=""/>
      <w:lvlJc w:val="left"/>
      <w:pPr>
        <w:ind w:left="7189" w:hanging="360"/>
      </w:pPr>
      <w:rPr>
        <w:rFonts w:ascii="Wingdings" w:hAnsi="Wingdings" w:hint="default"/>
      </w:rPr>
    </w:lvl>
  </w:abstractNum>
  <w:abstractNum w:abstractNumId="73" w15:restartNumberingAfterBreak="0">
    <w:nsid w:val="4BE2669B"/>
    <w:multiLevelType w:val="hybridMultilevel"/>
    <w:tmpl w:val="13307D0C"/>
    <w:lvl w:ilvl="0" w:tplc="D6D0870E">
      <w:start w:val="1"/>
      <w:numFmt w:val="bullet"/>
      <w:lvlText w:val=""/>
      <w:lvlJc w:val="left"/>
      <w:pPr>
        <w:ind w:left="1429" w:hanging="360"/>
      </w:pPr>
      <w:rPr>
        <w:rFonts w:ascii="Symbol" w:hAnsi="Symbol" w:hint="default"/>
      </w:rPr>
    </w:lvl>
    <w:lvl w:ilvl="1" w:tplc="A7B2CAF2">
      <w:start w:val="1"/>
      <w:numFmt w:val="bullet"/>
      <w:lvlText w:val="o"/>
      <w:lvlJc w:val="left"/>
      <w:pPr>
        <w:ind w:left="2149" w:hanging="360"/>
      </w:pPr>
      <w:rPr>
        <w:rFonts w:ascii="Courier New" w:hAnsi="Courier New" w:cs="Courier New" w:hint="default"/>
      </w:rPr>
    </w:lvl>
    <w:lvl w:ilvl="2" w:tplc="201070AC">
      <w:start w:val="1"/>
      <w:numFmt w:val="bullet"/>
      <w:lvlText w:val=""/>
      <w:lvlJc w:val="left"/>
      <w:pPr>
        <w:ind w:left="2869" w:hanging="360"/>
      </w:pPr>
      <w:rPr>
        <w:rFonts w:ascii="Wingdings" w:hAnsi="Wingdings" w:hint="default"/>
      </w:rPr>
    </w:lvl>
    <w:lvl w:ilvl="3" w:tplc="F9D064E8">
      <w:start w:val="1"/>
      <w:numFmt w:val="bullet"/>
      <w:lvlText w:val=""/>
      <w:lvlJc w:val="left"/>
      <w:pPr>
        <w:ind w:left="3589" w:hanging="360"/>
      </w:pPr>
      <w:rPr>
        <w:rFonts w:ascii="Symbol" w:hAnsi="Symbol" w:hint="default"/>
      </w:rPr>
    </w:lvl>
    <w:lvl w:ilvl="4" w:tplc="840889D4">
      <w:start w:val="1"/>
      <w:numFmt w:val="bullet"/>
      <w:lvlText w:val="o"/>
      <w:lvlJc w:val="left"/>
      <w:pPr>
        <w:ind w:left="4309" w:hanging="360"/>
      </w:pPr>
      <w:rPr>
        <w:rFonts w:ascii="Courier New" w:hAnsi="Courier New" w:cs="Courier New" w:hint="default"/>
      </w:rPr>
    </w:lvl>
    <w:lvl w:ilvl="5" w:tplc="F5684042">
      <w:start w:val="1"/>
      <w:numFmt w:val="bullet"/>
      <w:lvlText w:val=""/>
      <w:lvlJc w:val="left"/>
      <w:pPr>
        <w:ind w:left="5029" w:hanging="360"/>
      </w:pPr>
      <w:rPr>
        <w:rFonts w:ascii="Wingdings" w:hAnsi="Wingdings" w:hint="default"/>
      </w:rPr>
    </w:lvl>
    <w:lvl w:ilvl="6" w:tplc="6D84C160">
      <w:start w:val="1"/>
      <w:numFmt w:val="bullet"/>
      <w:lvlText w:val=""/>
      <w:lvlJc w:val="left"/>
      <w:pPr>
        <w:ind w:left="5749" w:hanging="360"/>
      </w:pPr>
      <w:rPr>
        <w:rFonts w:ascii="Symbol" w:hAnsi="Symbol" w:hint="default"/>
      </w:rPr>
    </w:lvl>
    <w:lvl w:ilvl="7" w:tplc="203011AA">
      <w:start w:val="1"/>
      <w:numFmt w:val="bullet"/>
      <w:lvlText w:val="o"/>
      <w:lvlJc w:val="left"/>
      <w:pPr>
        <w:ind w:left="6469" w:hanging="360"/>
      </w:pPr>
      <w:rPr>
        <w:rFonts w:ascii="Courier New" w:hAnsi="Courier New" w:cs="Courier New" w:hint="default"/>
      </w:rPr>
    </w:lvl>
    <w:lvl w:ilvl="8" w:tplc="EE6677D2">
      <w:start w:val="1"/>
      <w:numFmt w:val="bullet"/>
      <w:lvlText w:val=""/>
      <w:lvlJc w:val="left"/>
      <w:pPr>
        <w:ind w:left="7189" w:hanging="360"/>
      </w:pPr>
      <w:rPr>
        <w:rFonts w:ascii="Wingdings" w:hAnsi="Wingdings" w:hint="default"/>
      </w:rPr>
    </w:lvl>
  </w:abstractNum>
  <w:abstractNum w:abstractNumId="74" w15:restartNumberingAfterBreak="0">
    <w:nsid w:val="4D3B17A4"/>
    <w:multiLevelType w:val="multilevel"/>
    <w:tmpl w:val="26A4C998"/>
    <w:lvl w:ilvl="0">
      <w:start w:val="45"/>
      <w:numFmt w:val="decimal"/>
      <w:lvlText w:val="%1."/>
      <w:lvlJc w:val="left"/>
      <w:pPr>
        <w:ind w:left="660" w:hanging="660"/>
      </w:pPr>
      <w:rPr>
        <w:rFonts w:hint="default"/>
      </w:rPr>
    </w:lvl>
    <w:lvl w:ilvl="1">
      <w:start w:val="2"/>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5" w15:restartNumberingAfterBreak="0">
    <w:nsid w:val="51917DED"/>
    <w:multiLevelType w:val="hybridMultilevel"/>
    <w:tmpl w:val="802225C2"/>
    <w:lvl w:ilvl="0" w:tplc="C532AD1E">
      <w:start w:val="1"/>
      <w:numFmt w:val="bullet"/>
      <w:lvlText w:val="-"/>
      <w:lvlJc w:val="left"/>
      <w:pPr>
        <w:ind w:left="506" w:hanging="189"/>
      </w:pPr>
      <w:rPr>
        <w:rFonts w:ascii="Times New Roman" w:eastAsia="Times New Roman" w:hAnsi="Times New Roman" w:cs="Times New Roman" w:hint="default"/>
        <w:spacing w:val="0"/>
        <w:lang w:val="ru-RU" w:eastAsia="en-US" w:bidi="ar-SA"/>
      </w:rPr>
    </w:lvl>
    <w:lvl w:ilvl="1" w:tplc="F54C04D6">
      <w:start w:val="1"/>
      <w:numFmt w:val="bullet"/>
      <w:lvlText w:val="•"/>
      <w:lvlJc w:val="left"/>
      <w:pPr>
        <w:ind w:left="1534" w:hanging="189"/>
      </w:pPr>
      <w:rPr>
        <w:rFonts w:hint="default"/>
        <w:lang w:val="ru-RU" w:eastAsia="en-US" w:bidi="ar-SA"/>
      </w:rPr>
    </w:lvl>
    <w:lvl w:ilvl="2" w:tplc="E1760944">
      <w:start w:val="1"/>
      <w:numFmt w:val="bullet"/>
      <w:lvlText w:val="•"/>
      <w:lvlJc w:val="left"/>
      <w:pPr>
        <w:ind w:left="2568" w:hanging="189"/>
      </w:pPr>
      <w:rPr>
        <w:rFonts w:hint="default"/>
        <w:lang w:val="ru-RU" w:eastAsia="en-US" w:bidi="ar-SA"/>
      </w:rPr>
    </w:lvl>
    <w:lvl w:ilvl="3" w:tplc="DB7EFEB8">
      <w:start w:val="1"/>
      <w:numFmt w:val="bullet"/>
      <w:lvlText w:val="•"/>
      <w:lvlJc w:val="left"/>
      <w:pPr>
        <w:ind w:left="3602" w:hanging="189"/>
      </w:pPr>
      <w:rPr>
        <w:rFonts w:hint="default"/>
        <w:lang w:val="ru-RU" w:eastAsia="en-US" w:bidi="ar-SA"/>
      </w:rPr>
    </w:lvl>
    <w:lvl w:ilvl="4" w:tplc="7B364670">
      <w:start w:val="1"/>
      <w:numFmt w:val="bullet"/>
      <w:lvlText w:val="•"/>
      <w:lvlJc w:val="left"/>
      <w:pPr>
        <w:ind w:left="4636" w:hanging="189"/>
      </w:pPr>
      <w:rPr>
        <w:rFonts w:hint="default"/>
        <w:lang w:val="ru-RU" w:eastAsia="en-US" w:bidi="ar-SA"/>
      </w:rPr>
    </w:lvl>
    <w:lvl w:ilvl="5" w:tplc="C2109888">
      <w:start w:val="1"/>
      <w:numFmt w:val="bullet"/>
      <w:lvlText w:val="•"/>
      <w:lvlJc w:val="left"/>
      <w:pPr>
        <w:ind w:left="5670" w:hanging="189"/>
      </w:pPr>
      <w:rPr>
        <w:rFonts w:hint="default"/>
        <w:lang w:val="ru-RU" w:eastAsia="en-US" w:bidi="ar-SA"/>
      </w:rPr>
    </w:lvl>
    <w:lvl w:ilvl="6" w:tplc="473A1260">
      <w:start w:val="1"/>
      <w:numFmt w:val="bullet"/>
      <w:lvlText w:val="•"/>
      <w:lvlJc w:val="left"/>
      <w:pPr>
        <w:ind w:left="6704" w:hanging="189"/>
      </w:pPr>
      <w:rPr>
        <w:rFonts w:hint="default"/>
        <w:lang w:val="ru-RU" w:eastAsia="en-US" w:bidi="ar-SA"/>
      </w:rPr>
    </w:lvl>
    <w:lvl w:ilvl="7" w:tplc="3022DDF2">
      <w:start w:val="1"/>
      <w:numFmt w:val="bullet"/>
      <w:lvlText w:val="•"/>
      <w:lvlJc w:val="left"/>
      <w:pPr>
        <w:ind w:left="7739" w:hanging="189"/>
      </w:pPr>
      <w:rPr>
        <w:rFonts w:hint="default"/>
        <w:lang w:val="ru-RU" w:eastAsia="en-US" w:bidi="ar-SA"/>
      </w:rPr>
    </w:lvl>
    <w:lvl w:ilvl="8" w:tplc="0C265598">
      <w:start w:val="1"/>
      <w:numFmt w:val="bullet"/>
      <w:lvlText w:val="•"/>
      <w:lvlJc w:val="left"/>
      <w:pPr>
        <w:ind w:left="8773" w:hanging="189"/>
      </w:pPr>
      <w:rPr>
        <w:rFonts w:hint="default"/>
        <w:lang w:val="ru-RU" w:eastAsia="en-US" w:bidi="ar-SA"/>
      </w:rPr>
    </w:lvl>
  </w:abstractNum>
  <w:abstractNum w:abstractNumId="76" w15:restartNumberingAfterBreak="0">
    <w:nsid w:val="5654263B"/>
    <w:multiLevelType w:val="hybridMultilevel"/>
    <w:tmpl w:val="9CBA1112"/>
    <w:lvl w:ilvl="0" w:tplc="1E7E241A">
      <w:start w:val="1"/>
      <w:numFmt w:val="bullet"/>
      <w:lvlText w:val="-"/>
      <w:lvlJc w:val="left"/>
      <w:pPr>
        <w:ind w:left="851" w:hanging="134"/>
      </w:pPr>
      <w:rPr>
        <w:rFonts w:ascii="Times New Roman" w:eastAsia="Times New Roman" w:hAnsi="Times New Roman" w:cs="Times New Roman" w:hint="default"/>
        <w:spacing w:val="0"/>
        <w:lang w:val="ru-RU" w:eastAsia="en-US" w:bidi="ar-SA"/>
      </w:rPr>
    </w:lvl>
    <w:lvl w:ilvl="1" w:tplc="654229C8">
      <w:start w:val="1"/>
      <w:numFmt w:val="bullet"/>
      <w:lvlText w:val="•"/>
      <w:lvlJc w:val="left"/>
      <w:pPr>
        <w:ind w:left="1798" w:hanging="134"/>
      </w:pPr>
      <w:rPr>
        <w:rFonts w:hint="default"/>
        <w:lang w:val="ru-RU" w:eastAsia="en-US" w:bidi="ar-SA"/>
      </w:rPr>
    </w:lvl>
    <w:lvl w:ilvl="2" w:tplc="3B3CF618">
      <w:start w:val="1"/>
      <w:numFmt w:val="bullet"/>
      <w:lvlText w:val="•"/>
      <w:lvlJc w:val="left"/>
      <w:pPr>
        <w:ind w:left="2736" w:hanging="134"/>
      </w:pPr>
      <w:rPr>
        <w:rFonts w:hint="default"/>
        <w:lang w:val="ru-RU" w:eastAsia="en-US" w:bidi="ar-SA"/>
      </w:rPr>
    </w:lvl>
    <w:lvl w:ilvl="3" w:tplc="8F8C6874">
      <w:start w:val="1"/>
      <w:numFmt w:val="bullet"/>
      <w:lvlText w:val="•"/>
      <w:lvlJc w:val="left"/>
      <w:pPr>
        <w:ind w:left="3674" w:hanging="134"/>
      </w:pPr>
      <w:rPr>
        <w:rFonts w:hint="default"/>
        <w:lang w:val="ru-RU" w:eastAsia="en-US" w:bidi="ar-SA"/>
      </w:rPr>
    </w:lvl>
    <w:lvl w:ilvl="4" w:tplc="806C4BFA">
      <w:start w:val="1"/>
      <w:numFmt w:val="bullet"/>
      <w:lvlText w:val="•"/>
      <w:lvlJc w:val="left"/>
      <w:pPr>
        <w:ind w:left="4612" w:hanging="134"/>
      </w:pPr>
      <w:rPr>
        <w:rFonts w:hint="default"/>
        <w:lang w:val="ru-RU" w:eastAsia="en-US" w:bidi="ar-SA"/>
      </w:rPr>
    </w:lvl>
    <w:lvl w:ilvl="5" w:tplc="299CD00E">
      <w:start w:val="1"/>
      <w:numFmt w:val="bullet"/>
      <w:lvlText w:val="•"/>
      <w:lvlJc w:val="left"/>
      <w:pPr>
        <w:ind w:left="5550" w:hanging="134"/>
      </w:pPr>
      <w:rPr>
        <w:rFonts w:hint="default"/>
        <w:lang w:val="ru-RU" w:eastAsia="en-US" w:bidi="ar-SA"/>
      </w:rPr>
    </w:lvl>
    <w:lvl w:ilvl="6" w:tplc="22EADE9E">
      <w:start w:val="1"/>
      <w:numFmt w:val="bullet"/>
      <w:lvlText w:val="•"/>
      <w:lvlJc w:val="left"/>
      <w:pPr>
        <w:ind w:left="6488" w:hanging="134"/>
      </w:pPr>
      <w:rPr>
        <w:rFonts w:hint="default"/>
        <w:lang w:val="ru-RU" w:eastAsia="en-US" w:bidi="ar-SA"/>
      </w:rPr>
    </w:lvl>
    <w:lvl w:ilvl="7" w:tplc="D26E7F54">
      <w:start w:val="1"/>
      <w:numFmt w:val="bullet"/>
      <w:lvlText w:val="•"/>
      <w:lvlJc w:val="left"/>
      <w:pPr>
        <w:ind w:left="7426" w:hanging="134"/>
      </w:pPr>
      <w:rPr>
        <w:rFonts w:hint="default"/>
        <w:lang w:val="ru-RU" w:eastAsia="en-US" w:bidi="ar-SA"/>
      </w:rPr>
    </w:lvl>
    <w:lvl w:ilvl="8" w:tplc="1F20612C">
      <w:start w:val="1"/>
      <w:numFmt w:val="bullet"/>
      <w:lvlText w:val="•"/>
      <w:lvlJc w:val="left"/>
      <w:pPr>
        <w:ind w:left="8364" w:hanging="134"/>
      </w:pPr>
      <w:rPr>
        <w:rFonts w:hint="default"/>
        <w:lang w:val="ru-RU" w:eastAsia="en-US" w:bidi="ar-SA"/>
      </w:rPr>
    </w:lvl>
  </w:abstractNum>
  <w:abstractNum w:abstractNumId="77" w15:restartNumberingAfterBreak="0">
    <w:nsid w:val="5C3A7674"/>
    <w:multiLevelType w:val="hybridMultilevel"/>
    <w:tmpl w:val="201047AC"/>
    <w:lvl w:ilvl="0" w:tplc="F28A2FF0">
      <w:start w:val="1"/>
      <w:numFmt w:val="bullet"/>
      <w:lvlText w:val="-"/>
      <w:lvlJc w:val="left"/>
      <w:pPr>
        <w:ind w:left="372" w:hanging="344"/>
      </w:pPr>
      <w:rPr>
        <w:rFonts w:ascii="Times New Roman" w:eastAsia="Times New Roman" w:hAnsi="Times New Roman" w:cs="Times New Roman" w:hint="default"/>
        <w:spacing w:val="0"/>
        <w:lang w:val="ru-RU" w:eastAsia="en-US" w:bidi="ar-SA"/>
      </w:rPr>
    </w:lvl>
    <w:lvl w:ilvl="1" w:tplc="7B2E15D4">
      <w:start w:val="1"/>
      <w:numFmt w:val="bullet"/>
      <w:lvlText w:val="•"/>
      <w:lvlJc w:val="left"/>
      <w:pPr>
        <w:ind w:left="1426" w:hanging="344"/>
      </w:pPr>
      <w:rPr>
        <w:rFonts w:hint="default"/>
        <w:lang w:val="ru-RU" w:eastAsia="en-US" w:bidi="ar-SA"/>
      </w:rPr>
    </w:lvl>
    <w:lvl w:ilvl="2" w:tplc="DD547C24">
      <w:start w:val="1"/>
      <w:numFmt w:val="bullet"/>
      <w:lvlText w:val="•"/>
      <w:lvlJc w:val="left"/>
      <w:pPr>
        <w:ind w:left="2472" w:hanging="344"/>
      </w:pPr>
      <w:rPr>
        <w:rFonts w:hint="default"/>
        <w:lang w:val="ru-RU" w:eastAsia="en-US" w:bidi="ar-SA"/>
      </w:rPr>
    </w:lvl>
    <w:lvl w:ilvl="3" w:tplc="DADA66D4">
      <w:start w:val="1"/>
      <w:numFmt w:val="bullet"/>
      <w:lvlText w:val="•"/>
      <w:lvlJc w:val="left"/>
      <w:pPr>
        <w:ind w:left="3518" w:hanging="344"/>
      </w:pPr>
      <w:rPr>
        <w:rFonts w:hint="default"/>
        <w:lang w:val="ru-RU" w:eastAsia="en-US" w:bidi="ar-SA"/>
      </w:rPr>
    </w:lvl>
    <w:lvl w:ilvl="4" w:tplc="55E24EEE">
      <w:start w:val="1"/>
      <w:numFmt w:val="bullet"/>
      <w:lvlText w:val="•"/>
      <w:lvlJc w:val="left"/>
      <w:pPr>
        <w:ind w:left="4564" w:hanging="344"/>
      </w:pPr>
      <w:rPr>
        <w:rFonts w:hint="default"/>
        <w:lang w:val="ru-RU" w:eastAsia="en-US" w:bidi="ar-SA"/>
      </w:rPr>
    </w:lvl>
    <w:lvl w:ilvl="5" w:tplc="5A305D10">
      <w:start w:val="1"/>
      <w:numFmt w:val="bullet"/>
      <w:lvlText w:val="•"/>
      <w:lvlJc w:val="left"/>
      <w:pPr>
        <w:ind w:left="5610" w:hanging="344"/>
      </w:pPr>
      <w:rPr>
        <w:rFonts w:hint="default"/>
        <w:lang w:val="ru-RU" w:eastAsia="en-US" w:bidi="ar-SA"/>
      </w:rPr>
    </w:lvl>
    <w:lvl w:ilvl="6" w:tplc="A2AE88A4">
      <w:start w:val="1"/>
      <w:numFmt w:val="bullet"/>
      <w:lvlText w:val="•"/>
      <w:lvlJc w:val="left"/>
      <w:pPr>
        <w:ind w:left="6656" w:hanging="344"/>
      </w:pPr>
      <w:rPr>
        <w:rFonts w:hint="default"/>
        <w:lang w:val="ru-RU" w:eastAsia="en-US" w:bidi="ar-SA"/>
      </w:rPr>
    </w:lvl>
    <w:lvl w:ilvl="7" w:tplc="60D08FC8">
      <w:start w:val="1"/>
      <w:numFmt w:val="bullet"/>
      <w:lvlText w:val="•"/>
      <w:lvlJc w:val="left"/>
      <w:pPr>
        <w:ind w:left="7703" w:hanging="344"/>
      </w:pPr>
      <w:rPr>
        <w:rFonts w:hint="default"/>
        <w:lang w:val="ru-RU" w:eastAsia="en-US" w:bidi="ar-SA"/>
      </w:rPr>
    </w:lvl>
    <w:lvl w:ilvl="8" w:tplc="559A58A6">
      <w:start w:val="1"/>
      <w:numFmt w:val="bullet"/>
      <w:lvlText w:val="•"/>
      <w:lvlJc w:val="left"/>
      <w:pPr>
        <w:ind w:left="8749" w:hanging="344"/>
      </w:pPr>
      <w:rPr>
        <w:rFonts w:hint="default"/>
        <w:lang w:val="ru-RU" w:eastAsia="en-US" w:bidi="ar-SA"/>
      </w:rPr>
    </w:lvl>
  </w:abstractNum>
  <w:abstractNum w:abstractNumId="78" w15:restartNumberingAfterBreak="0">
    <w:nsid w:val="603349EF"/>
    <w:multiLevelType w:val="multilevel"/>
    <w:tmpl w:val="51F6D67C"/>
    <w:lvl w:ilvl="0">
      <w:start w:val="32"/>
      <w:numFmt w:val="decimal"/>
      <w:lvlText w:val="%1."/>
      <w:lvlJc w:val="left"/>
      <w:pPr>
        <w:ind w:left="660" w:hanging="660"/>
      </w:pPr>
      <w:rPr>
        <w:rFonts w:hint="default"/>
      </w:rPr>
    </w:lvl>
    <w:lvl w:ilvl="1">
      <w:start w:val="6"/>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60683B3F"/>
    <w:multiLevelType w:val="hybridMultilevel"/>
    <w:tmpl w:val="5664B072"/>
    <w:lvl w:ilvl="0" w:tplc="9006B1CA">
      <w:start w:val="1"/>
      <w:numFmt w:val="decimal"/>
      <w:lvlText w:val="%1."/>
      <w:lvlJc w:val="left"/>
      <w:pPr>
        <w:ind w:left="1429" w:hanging="360"/>
      </w:pPr>
    </w:lvl>
    <w:lvl w:ilvl="1" w:tplc="41EA06B4">
      <w:start w:val="1"/>
      <w:numFmt w:val="lowerLetter"/>
      <w:lvlText w:val="%2."/>
      <w:lvlJc w:val="left"/>
      <w:pPr>
        <w:ind w:left="2149" w:hanging="360"/>
      </w:pPr>
    </w:lvl>
    <w:lvl w:ilvl="2" w:tplc="626EAF5C">
      <w:start w:val="1"/>
      <w:numFmt w:val="lowerRoman"/>
      <w:lvlText w:val="%3."/>
      <w:lvlJc w:val="right"/>
      <w:pPr>
        <w:ind w:left="2869" w:hanging="180"/>
      </w:pPr>
    </w:lvl>
    <w:lvl w:ilvl="3" w:tplc="13062F24">
      <w:start w:val="1"/>
      <w:numFmt w:val="decimal"/>
      <w:lvlText w:val="%4."/>
      <w:lvlJc w:val="left"/>
      <w:pPr>
        <w:ind w:left="3589" w:hanging="360"/>
      </w:pPr>
    </w:lvl>
    <w:lvl w:ilvl="4" w:tplc="C7826076">
      <w:start w:val="1"/>
      <w:numFmt w:val="lowerLetter"/>
      <w:lvlText w:val="%5."/>
      <w:lvlJc w:val="left"/>
      <w:pPr>
        <w:ind w:left="4309" w:hanging="360"/>
      </w:pPr>
    </w:lvl>
    <w:lvl w:ilvl="5" w:tplc="2958998A">
      <w:start w:val="1"/>
      <w:numFmt w:val="lowerRoman"/>
      <w:lvlText w:val="%6."/>
      <w:lvlJc w:val="right"/>
      <w:pPr>
        <w:ind w:left="5029" w:hanging="180"/>
      </w:pPr>
    </w:lvl>
    <w:lvl w:ilvl="6" w:tplc="A9EE9B84">
      <w:start w:val="1"/>
      <w:numFmt w:val="decimal"/>
      <w:lvlText w:val="%7."/>
      <w:lvlJc w:val="left"/>
      <w:pPr>
        <w:ind w:left="5749" w:hanging="360"/>
      </w:pPr>
    </w:lvl>
    <w:lvl w:ilvl="7" w:tplc="80DE5E3C">
      <w:start w:val="1"/>
      <w:numFmt w:val="lowerLetter"/>
      <w:lvlText w:val="%8."/>
      <w:lvlJc w:val="left"/>
      <w:pPr>
        <w:ind w:left="6469" w:hanging="360"/>
      </w:pPr>
    </w:lvl>
    <w:lvl w:ilvl="8" w:tplc="7C56731C">
      <w:start w:val="1"/>
      <w:numFmt w:val="lowerRoman"/>
      <w:lvlText w:val="%9."/>
      <w:lvlJc w:val="right"/>
      <w:pPr>
        <w:ind w:left="7189" w:hanging="180"/>
      </w:pPr>
    </w:lvl>
  </w:abstractNum>
  <w:abstractNum w:abstractNumId="80" w15:restartNumberingAfterBreak="0">
    <w:nsid w:val="620A5D06"/>
    <w:multiLevelType w:val="hybridMultilevel"/>
    <w:tmpl w:val="0096C9AA"/>
    <w:lvl w:ilvl="0" w:tplc="20280CA6">
      <w:start w:val="1"/>
      <w:numFmt w:val="decimal"/>
      <w:lvlText w:val="%1)"/>
      <w:lvlJc w:val="left"/>
      <w:pPr>
        <w:ind w:left="213" w:hanging="156"/>
      </w:pPr>
      <w:rPr>
        <w:rFonts w:hint="default"/>
        <w:b w:val="0"/>
        <w:bCs w:val="0"/>
        <w:i w:val="0"/>
        <w:iCs w:val="0"/>
        <w:color w:val="2A2A2A"/>
        <w:spacing w:val="0"/>
        <w:sz w:val="24"/>
        <w:szCs w:val="24"/>
        <w:lang w:val="ru-RU" w:eastAsia="en-US" w:bidi="ar-SA"/>
      </w:rPr>
    </w:lvl>
    <w:lvl w:ilvl="1" w:tplc="9604BAE4">
      <w:start w:val="1"/>
      <w:numFmt w:val="bullet"/>
      <w:lvlText w:val="•"/>
      <w:lvlJc w:val="left"/>
      <w:pPr>
        <w:ind w:left="1246" w:hanging="156"/>
      </w:pPr>
      <w:rPr>
        <w:rFonts w:hint="default"/>
        <w:lang w:val="ru-RU" w:eastAsia="en-US" w:bidi="ar-SA"/>
      </w:rPr>
    </w:lvl>
    <w:lvl w:ilvl="2" w:tplc="74B25E28">
      <w:start w:val="1"/>
      <w:numFmt w:val="bullet"/>
      <w:lvlText w:val="•"/>
      <w:lvlJc w:val="left"/>
      <w:pPr>
        <w:ind w:left="2272" w:hanging="156"/>
      </w:pPr>
      <w:rPr>
        <w:rFonts w:hint="default"/>
        <w:lang w:val="ru-RU" w:eastAsia="en-US" w:bidi="ar-SA"/>
      </w:rPr>
    </w:lvl>
    <w:lvl w:ilvl="3" w:tplc="B9BCE354">
      <w:start w:val="1"/>
      <w:numFmt w:val="bullet"/>
      <w:lvlText w:val="•"/>
      <w:lvlJc w:val="left"/>
      <w:pPr>
        <w:ind w:left="3298" w:hanging="156"/>
      </w:pPr>
      <w:rPr>
        <w:rFonts w:hint="default"/>
        <w:lang w:val="ru-RU" w:eastAsia="en-US" w:bidi="ar-SA"/>
      </w:rPr>
    </w:lvl>
    <w:lvl w:ilvl="4" w:tplc="B5D2D696">
      <w:start w:val="1"/>
      <w:numFmt w:val="bullet"/>
      <w:lvlText w:val="•"/>
      <w:lvlJc w:val="left"/>
      <w:pPr>
        <w:ind w:left="4324" w:hanging="156"/>
      </w:pPr>
      <w:rPr>
        <w:rFonts w:hint="default"/>
        <w:lang w:val="ru-RU" w:eastAsia="en-US" w:bidi="ar-SA"/>
      </w:rPr>
    </w:lvl>
    <w:lvl w:ilvl="5" w:tplc="E6CA685E">
      <w:start w:val="1"/>
      <w:numFmt w:val="bullet"/>
      <w:lvlText w:val="•"/>
      <w:lvlJc w:val="left"/>
      <w:pPr>
        <w:ind w:left="5350" w:hanging="156"/>
      </w:pPr>
      <w:rPr>
        <w:rFonts w:hint="default"/>
        <w:lang w:val="ru-RU" w:eastAsia="en-US" w:bidi="ar-SA"/>
      </w:rPr>
    </w:lvl>
    <w:lvl w:ilvl="6" w:tplc="47586AA6">
      <w:start w:val="1"/>
      <w:numFmt w:val="bullet"/>
      <w:lvlText w:val="•"/>
      <w:lvlJc w:val="left"/>
      <w:pPr>
        <w:ind w:left="6376" w:hanging="156"/>
      </w:pPr>
      <w:rPr>
        <w:rFonts w:hint="default"/>
        <w:lang w:val="ru-RU" w:eastAsia="en-US" w:bidi="ar-SA"/>
      </w:rPr>
    </w:lvl>
    <w:lvl w:ilvl="7" w:tplc="FCC23F96">
      <w:start w:val="1"/>
      <w:numFmt w:val="bullet"/>
      <w:lvlText w:val="•"/>
      <w:lvlJc w:val="left"/>
      <w:pPr>
        <w:ind w:left="7403" w:hanging="156"/>
      </w:pPr>
      <w:rPr>
        <w:rFonts w:hint="default"/>
        <w:lang w:val="ru-RU" w:eastAsia="en-US" w:bidi="ar-SA"/>
      </w:rPr>
    </w:lvl>
    <w:lvl w:ilvl="8" w:tplc="BD76E170">
      <w:start w:val="1"/>
      <w:numFmt w:val="bullet"/>
      <w:lvlText w:val="•"/>
      <w:lvlJc w:val="left"/>
      <w:pPr>
        <w:ind w:left="8429" w:hanging="156"/>
      </w:pPr>
      <w:rPr>
        <w:rFonts w:hint="default"/>
        <w:lang w:val="ru-RU" w:eastAsia="en-US" w:bidi="ar-SA"/>
      </w:rPr>
    </w:lvl>
  </w:abstractNum>
  <w:abstractNum w:abstractNumId="81" w15:restartNumberingAfterBreak="0">
    <w:nsid w:val="63771AA0"/>
    <w:multiLevelType w:val="hybridMultilevel"/>
    <w:tmpl w:val="3EAA85EA"/>
    <w:lvl w:ilvl="0" w:tplc="DBC24FCA">
      <w:start w:val="1"/>
      <w:numFmt w:val="bullet"/>
      <w:lvlText w:val="-"/>
      <w:lvlJc w:val="left"/>
      <w:pPr>
        <w:ind w:left="1480" w:hanging="349"/>
      </w:pPr>
      <w:rPr>
        <w:rFonts w:ascii="Times New Roman" w:eastAsia="Times New Roman" w:hAnsi="Times New Roman" w:cs="Times New Roman" w:hint="default"/>
        <w:spacing w:val="0"/>
        <w:lang w:val="ru-RU" w:eastAsia="en-US" w:bidi="ar-SA"/>
      </w:rPr>
    </w:lvl>
    <w:lvl w:ilvl="1" w:tplc="72C680BA">
      <w:start w:val="1"/>
      <w:numFmt w:val="bullet"/>
      <w:lvlText w:val="•"/>
      <w:lvlJc w:val="left"/>
      <w:pPr>
        <w:ind w:left="2416" w:hanging="349"/>
      </w:pPr>
      <w:rPr>
        <w:rFonts w:hint="default"/>
        <w:lang w:val="ru-RU" w:eastAsia="en-US" w:bidi="ar-SA"/>
      </w:rPr>
    </w:lvl>
    <w:lvl w:ilvl="2" w:tplc="08ECB9BA">
      <w:start w:val="1"/>
      <w:numFmt w:val="bullet"/>
      <w:lvlText w:val="•"/>
      <w:lvlJc w:val="left"/>
      <w:pPr>
        <w:ind w:left="3352" w:hanging="349"/>
      </w:pPr>
      <w:rPr>
        <w:rFonts w:hint="default"/>
        <w:lang w:val="ru-RU" w:eastAsia="en-US" w:bidi="ar-SA"/>
      </w:rPr>
    </w:lvl>
    <w:lvl w:ilvl="3" w:tplc="9E1C09CE">
      <w:start w:val="1"/>
      <w:numFmt w:val="bullet"/>
      <w:lvlText w:val="•"/>
      <w:lvlJc w:val="left"/>
      <w:pPr>
        <w:ind w:left="4288" w:hanging="349"/>
      </w:pPr>
      <w:rPr>
        <w:rFonts w:hint="default"/>
        <w:lang w:val="ru-RU" w:eastAsia="en-US" w:bidi="ar-SA"/>
      </w:rPr>
    </w:lvl>
    <w:lvl w:ilvl="4" w:tplc="64F68694">
      <w:start w:val="1"/>
      <w:numFmt w:val="bullet"/>
      <w:lvlText w:val="•"/>
      <w:lvlJc w:val="left"/>
      <w:pPr>
        <w:ind w:left="5224" w:hanging="349"/>
      </w:pPr>
      <w:rPr>
        <w:rFonts w:hint="default"/>
        <w:lang w:val="ru-RU" w:eastAsia="en-US" w:bidi="ar-SA"/>
      </w:rPr>
    </w:lvl>
    <w:lvl w:ilvl="5" w:tplc="4DFA03B0">
      <w:start w:val="1"/>
      <w:numFmt w:val="bullet"/>
      <w:lvlText w:val="•"/>
      <w:lvlJc w:val="left"/>
      <w:pPr>
        <w:ind w:left="6160" w:hanging="349"/>
      </w:pPr>
      <w:rPr>
        <w:rFonts w:hint="default"/>
        <w:lang w:val="ru-RU" w:eastAsia="en-US" w:bidi="ar-SA"/>
      </w:rPr>
    </w:lvl>
    <w:lvl w:ilvl="6" w:tplc="E264CA60">
      <w:start w:val="1"/>
      <w:numFmt w:val="bullet"/>
      <w:lvlText w:val="•"/>
      <w:lvlJc w:val="left"/>
      <w:pPr>
        <w:ind w:left="7096" w:hanging="349"/>
      </w:pPr>
      <w:rPr>
        <w:rFonts w:hint="default"/>
        <w:lang w:val="ru-RU" w:eastAsia="en-US" w:bidi="ar-SA"/>
      </w:rPr>
    </w:lvl>
    <w:lvl w:ilvl="7" w:tplc="7DF83196">
      <w:start w:val="1"/>
      <w:numFmt w:val="bullet"/>
      <w:lvlText w:val="•"/>
      <w:lvlJc w:val="left"/>
      <w:pPr>
        <w:ind w:left="8033" w:hanging="349"/>
      </w:pPr>
      <w:rPr>
        <w:rFonts w:hint="default"/>
        <w:lang w:val="ru-RU" w:eastAsia="en-US" w:bidi="ar-SA"/>
      </w:rPr>
    </w:lvl>
    <w:lvl w:ilvl="8" w:tplc="A4062CDC">
      <w:start w:val="1"/>
      <w:numFmt w:val="bullet"/>
      <w:lvlText w:val="•"/>
      <w:lvlJc w:val="left"/>
      <w:pPr>
        <w:ind w:left="8969" w:hanging="349"/>
      </w:pPr>
      <w:rPr>
        <w:rFonts w:hint="default"/>
        <w:lang w:val="ru-RU" w:eastAsia="en-US" w:bidi="ar-SA"/>
      </w:rPr>
    </w:lvl>
  </w:abstractNum>
  <w:abstractNum w:abstractNumId="82" w15:restartNumberingAfterBreak="0">
    <w:nsid w:val="698158D5"/>
    <w:multiLevelType w:val="hybridMultilevel"/>
    <w:tmpl w:val="46FEFC74"/>
    <w:lvl w:ilvl="0" w:tplc="72A008D4">
      <w:start w:val="1"/>
      <w:numFmt w:val="bullet"/>
      <w:lvlText w:val="-"/>
      <w:lvlJc w:val="left"/>
      <w:pPr>
        <w:ind w:left="333" w:hanging="336"/>
      </w:pPr>
      <w:rPr>
        <w:rFonts w:ascii="Times New Roman" w:eastAsia="Times New Roman" w:hAnsi="Times New Roman" w:cs="Times New Roman" w:hint="default"/>
        <w:spacing w:val="0"/>
        <w:lang w:val="ru-RU" w:eastAsia="en-US" w:bidi="ar-SA"/>
      </w:rPr>
    </w:lvl>
    <w:lvl w:ilvl="1" w:tplc="2D14A41A">
      <w:start w:val="1"/>
      <w:numFmt w:val="bullet"/>
      <w:lvlText w:val="•"/>
      <w:lvlJc w:val="left"/>
      <w:pPr>
        <w:ind w:left="1390" w:hanging="336"/>
      </w:pPr>
      <w:rPr>
        <w:rFonts w:hint="default"/>
        <w:lang w:val="ru-RU" w:eastAsia="en-US" w:bidi="ar-SA"/>
      </w:rPr>
    </w:lvl>
    <w:lvl w:ilvl="2" w:tplc="FC5A9840">
      <w:start w:val="1"/>
      <w:numFmt w:val="bullet"/>
      <w:lvlText w:val="•"/>
      <w:lvlJc w:val="left"/>
      <w:pPr>
        <w:ind w:left="2440" w:hanging="336"/>
      </w:pPr>
      <w:rPr>
        <w:rFonts w:hint="default"/>
        <w:lang w:val="ru-RU" w:eastAsia="en-US" w:bidi="ar-SA"/>
      </w:rPr>
    </w:lvl>
    <w:lvl w:ilvl="3" w:tplc="4F6C68EC">
      <w:start w:val="1"/>
      <w:numFmt w:val="bullet"/>
      <w:lvlText w:val="•"/>
      <w:lvlJc w:val="left"/>
      <w:pPr>
        <w:ind w:left="3490" w:hanging="336"/>
      </w:pPr>
      <w:rPr>
        <w:rFonts w:hint="default"/>
        <w:lang w:val="ru-RU" w:eastAsia="en-US" w:bidi="ar-SA"/>
      </w:rPr>
    </w:lvl>
    <w:lvl w:ilvl="4" w:tplc="9FFC2162">
      <w:start w:val="1"/>
      <w:numFmt w:val="bullet"/>
      <w:lvlText w:val="•"/>
      <w:lvlJc w:val="left"/>
      <w:pPr>
        <w:ind w:left="4540" w:hanging="336"/>
      </w:pPr>
      <w:rPr>
        <w:rFonts w:hint="default"/>
        <w:lang w:val="ru-RU" w:eastAsia="en-US" w:bidi="ar-SA"/>
      </w:rPr>
    </w:lvl>
    <w:lvl w:ilvl="5" w:tplc="08446E32">
      <w:start w:val="1"/>
      <w:numFmt w:val="bullet"/>
      <w:lvlText w:val="•"/>
      <w:lvlJc w:val="left"/>
      <w:pPr>
        <w:ind w:left="5590" w:hanging="336"/>
      </w:pPr>
      <w:rPr>
        <w:rFonts w:hint="default"/>
        <w:lang w:val="ru-RU" w:eastAsia="en-US" w:bidi="ar-SA"/>
      </w:rPr>
    </w:lvl>
    <w:lvl w:ilvl="6" w:tplc="FC70DE6A">
      <w:start w:val="1"/>
      <w:numFmt w:val="bullet"/>
      <w:lvlText w:val="•"/>
      <w:lvlJc w:val="left"/>
      <w:pPr>
        <w:ind w:left="6640" w:hanging="336"/>
      </w:pPr>
      <w:rPr>
        <w:rFonts w:hint="default"/>
        <w:lang w:val="ru-RU" w:eastAsia="en-US" w:bidi="ar-SA"/>
      </w:rPr>
    </w:lvl>
    <w:lvl w:ilvl="7" w:tplc="1BA85F80">
      <w:start w:val="1"/>
      <w:numFmt w:val="bullet"/>
      <w:lvlText w:val="•"/>
      <w:lvlJc w:val="left"/>
      <w:pPr>
        <w:ind w:left="7691" w:hanging="336"/>
      </w:pPr>
      <w:rPr>
        <w:rFonts w:hint="default"/>
        <w:lang w:val="ru-RU" w:eastAsia="en-US" w:bidi="ar-SA"/>
      </w:rPr>
    </w:lvl>
    <w:lvl w:ilvl="8" w:tplc="336C16B6">
      <w:start w:val="1"/>
      <w:numFmt w:val="bullet"/>
      <w:lvlText w:val="•"/>
      <w:lvlJc w:val="left"/>
      <w:pPr>
        <w:ind w:left="8741" w:hanging="336"/>
      </w:pPr>
      <w:rPr>
        <w:rFonts w:hint="default"/>
        <w:lang w:val="ru-RU" w:eastAsia="en-US" w:bidi="ar-SA"/>
      </w:rPr>
    </w:lvl>
  </w:abstractNum>
  <w:abstractNum w:abstractNumId="83" w15:restartNumberingAfterBreak="0">
    <w:nsid w:val="6AD70EDF"/>
    <w:multiLevelType w:val="multilevel"/>
    <w:tmpl w:val="885A451A"/>
    <w:lvl w:ilvl="0">
      <w:start w:val="43"/>
      <w:numFmt w:val="decimal"/>
      <w:lvlText w:val="%1."/>
      <w:lvlJc w:val="left"/>
      <w:pPr>
        <w:ind w:left="660" w:hanging="660"/>
      </w:pPr>
      <w:rPr>
        <w:rFonts w:hint="default"/>
      </w:rPr>
    </w:lvl>
    <w:lvl w:ilvl="1">
      <w:start w:val="1"/>
      <w:numFmt w:val="decimal"/>
      <w:lvlText w:val="%1.%2."/>
      <w:lvlJc w:val="left"/>
      <w:pPr>
        <w:ind w:left="1156" w:hanging="660"/>
      </w:pPr>
      <w:rPr>
        <w:rFonts w:hint="default"/>
      </w:rPr>
    </w:lvl>
    <w:lvl w:ilvl="2">
      <w:start w:val="1"/>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4" w15:restartNumberingAfterBreak="0">
    <w:nsid w:val="6B0149B0"/>
    <w:multiLevelType w:val="hybridMultilevel"/>
    <w:tmpl w:val="5C92B60C"/>
    <w:lvl w:ilvl="0" w:tplc="91525BF4">
      <w:start w:val="1"/>
      <w:numFmt w:val="bullet"/>
      <w:lvlText w:val=""/>
      <w:lvlJc w:val="left"/>
      <w:pPr>
        <w:ind w:left="1429" w:hanging="360"/>
      </w:pPr>
      <w:rPr>
        <w:rFonts w:ascii="Symbol" w:hAnsi="Symbol" w:hint="default"/>
      </w:rPr>
    </w:lvl>
    <w:lvl w:ilvl="1" w:tplc="28464D98">
      <w:start w:val="1"/>
      <w:numFmt w:val="bullet"/>
      <w:lvlText w:val="o"/>
      <w:lvlJc w:val="left"/>
      <w:pPr>
        <w:ind w:left="2149" w:hanging="360"/>
      </w:pPr>
      <w:rPr>
        <w:rFonts w:ascii="Courier New" w:hAnsi="Courier New" w:cs="Courier New" w:hint="default"/>
      </w:rPr>
    </w:lvl>
    <w:lvl w:ilvl="2" w:tplc="3314D8BC">
      <w:start w:val="1"/>
      <w:numFmt w:val="bullet"/>
      <w:lvlText w:val=""/>
      <w:lvlJc w:val="left"/>
      <w:pPr>
        <w:ind w:left="2869" w:hanging="360"/>
      </w:pPr>
      <w:rPr>
        <w:rFonts w:ascii="Wingdings" w:hAnsi="Wingdings" w:hint="default"/>
      </w:rPr>
    </w:lvl>
    <w:lvl w:ilvl="3" w:tplc="59ACA10A">
      <w:start w:val="1"/>
      <w:numFmt w:val="bullet"/>
      <w:lvlText w:val=""/>
      <w:lvlJc w:val="left"/>
      <w:pPr>
        <w:ind w:left="3589" w:hanging="360"/>
      </w:pPr>
      <w:rPr>
        <w:rFonts w:ascii="Symbol" w:hAnsi="Symbol" w:hint="default"/>
      </w:rPr>
    </w:lvl>
    <w:lvl w:ilvl="4" w:tplc="89E23B66">
      <w:start w:val="1"/>
      <w:numFmt w:val="bullet"/>
      <w:lvlText w:val="o"/>
      <w:lvlJc w:val="left"/>
      <w:pPr>
        <w:ind w:left="4309" w:hanging="360"/>
      </w:pPr>
      <w:rPr>
        <w:rFonts w:ascii="Courier New" w:hAnsi="Courier New" w:cs="Courier New" w:hint="default"/>
      </w:rPr>
    </w:lvl>
    <w:lvl w:ilvl="5" w:tplc="1870D3AC">
      <w:start w:val="1"/>
      <w:numFmt w:val="bullet"/>
      <w:lvlText w:val=""/>
      <w:lvlJc w:val="left"/>
      <w:pPr>
        <w:ind w:left="5029" w:hanging="360"/>
      </w:pPr>
      <w:rPr>
        <w:rFonts w:ascii="Wingdings" w:hAnsi="Wingdings" w:hint="default"/>
      </w:rPr>
    </w:lvl>
    <w:lvl w:ilvl="6" w:tplc="0396105E">
      <w:start w:val="1"/>
      <w:numFmt w:val="bullet"/>
      <w:lvlText w:val=""/>
      <w:lvlJc w:val="left"/>
      <w:pPr>
        <w:ind w:left="5749" w:hanging="360"/>
      </w:pPr>
      <w:rPr>
        <w:rFonts w:ascii="Symbol" w:hAnsi="Symbol" w:hint="default"/>
      </w:rPr>
    </w:lvl>
    <w:lvl w:ilvl="7" w:tplc="21A41AB2">
      <w:start w:val="1"/>
      <w:numFmt w:val="bullet"/>
      <w:lvlText w:val="o"/>
      <w:lvlJc w:val="left"/>
      <w:pPr>
        <w:ind w:left="6469" w:hanging="360"/>
      </w:pPr>
      <w:rPr>
        <w:rFonts w:ascii="Courier New" w:hAnsi="Courier New" w:cs="Courier New" w:hint="default"/>
      </w:rPr>
    </w:lvl>
    <w:lvl w:ilvl="8" w:tplc="8E5E408A">
      <w:start w:val="1"/>
      <w:numFmt w:val="bullet"/>
      <w:lvlText w:val=""/>
      <w:lvlJc w:val="left"/>
      <w:pPr>
        <w:ind w:left="7189" w:hanging="360"/>
      </w:pPr>
      <w:rPr>
        <w:rFonts w:ascii="Wingdings" w:hAnsi="Wingdings" w:hint="default"/>
      </w:rPr>
    </w:lvl>
  </w:abstractNum>
  <w:abstractNum w:abstractNumId="85" w15:restartNumberingAfterBreak="0">
    <w:nsid w:val="6B4A3C18"/>
    <w:multiLevelType w:val="hybridMultilevel"/>
    <w:tmpl w:val="416E9DF4"/>
    <w:lvl w:ilvl="0" w:tplc="1FCE84E6">
      <w:start w:val="1"/>
      <w:numFmt w:val="decimal"/>
      <w:lvlText w:val="%1."/>
      <w:lvlJc w:val="left"/>
      <w:pPr>
        <w:ind w:left="461" w:hanging="712"/>
      </w:pPr>
      <w:rPr>
        <w:rFonts w:hint="default"/>
        <w:spacing w:val="0"/>
        <w:lang w:val="ru-RU" w:eastAsia="en-US" w:bidi="ar-SA"/>
      </w:rPr>
    </w:lvl>
    <w:lvl w:ilvl="1" w:tplc="CFCA02A4">
      <w:start w:val="1"/>
      <w:numFmt w:val="bullet"/>
      <w:lvlText w:val="•"/>
      <w:lvlJc w:val="left"/>
      <w:pPr>
        <w:ind w:left="1498" w:hanging="712"/>
      </w:pPr>
      <w:rPr>
        <w:rFonts w:hint="default"/>
        <w:lang w:val="ru-RU" w:eastAsia="en-US" w:bidi="ar-SA"/>
      </w:rPr>
    </w:lvl>
    <w:lvl w:ilvl="2" w:tplc="A7887CCA">
      <w:start w:val="1"/>
      <w:numFmt w:val="bullet"/>
      <w:lvlText w:val="•"/>
      <w:lvlJc w:val="left"/>
      <w:pPr>
        <w:ind w:left="2536" w:hanging="712"/>
      </w:pPr>
      <w:rPr>
        <w:rFonts w:hint="default"/>
        <w:lang w:val="ru-RU" w:eastAsia="en-US" w:bidi="ar-SA"/>
      </w:rPr>
    </w:lvl>
    <w:lvl w:ilvl="3" w:tplc="E43EDC7A">
      <w:start w:val="1"/>
      <w:numFmt w:val="bullet"/>
      <w:lvlText w:val="•"/>
      <w:lvlJc w:val="left"/>
      <w:pPr>
        <w:ind w:left="3574" w:hanging="712"/>
      </w:pPr>
      <w:rPr>
        <w:rFonts w:hint="default"/>
        <w:lang w:val="ru-RU" w:eastAsia="en-US" w:bidi="ar-SA"/>
      </w:rPr>
    </w:lvl>
    <w:lvl w:ilvl="4" w:tplc="B27CBAEA">
      <w:start w:val="1"/>
      <w:numFmt w:val="bullet"/>
      <w:lvlText w:val="•"/>
      <w:lvlJc w:val="left"/>
      <w:pPr>
        <w:ind w:left="4612" w:hanging="712"/>
      </w:pPr>
      <w:rPr>
        <w:rFonts w:hint="default"/>
        <w:lang w:val="ru-RU" w:eastAsia="en-US" w:bidi="ar-SA"/>
      </w:rPr>
    </w:lvl>
    <w:lvl w:ilvl="5" w:tplc="36280314">
      <w:start w:val="1"/>
      <w:numFmt w:val="bullet"/>
      <w:lvlText w:val="•"/>
      <w:lvlJc w:val="left"/>
      <w:pPr>
        <w:ind w:left="5650" w:hanging="712"/>
      </w:pPr>
      <w:rPr>
        <w:rFonts w:hint="default"/>
        <w:lang w:val="ru-RU" w:eastAsia="en-US" w:bidi="ar-SA"/>
      </w:rPr>
    </w:lvl>
    <w:lvl w:ilvl="6" w:tplc="89424658">
      <w:start w:val="1"/>
      <w:numFmt w:val="bullet"/>
      <w:lvlText w:val="•"/>
      <w:lvlJc w:val="left"/>
      <w:pPr>
        <w:ind w:left="6688" w:hanging="712"/>
      </w:pPr>
      <w:rPr>
        <w:rFonts w:hint="default"/>
        <w:lang w:val="ru-RU" w:eastAsia="en-US" w:bidi="ar-SA"/>
      </w:rPr>
    </w:lvl>
    <w:lvl w:ilvl="7" w:tplc="FAFC3162">
      <w:start w:val="1"/>
      <w:numFmt w:val="bullet"/>
      <w:lvlText w:val="•"/>
      <w:lvlJc w:val="left"/>
      <w:pPr>
        <w:ind w:left="7727" w:hanging="712"/>
      </w:pPr>
      <w:rPr>
        <w:rFonts w:hint="default"/>
        <w:lang w:val="ru-RU" w:eastAsia="en-US" w:bidi="ar-SA"/>
      </w:rPr>
    </w:lvl>
    <w:lvl w:ilvl="8" w:tplc="D0BE8440">
      <w:start w:val="1"/>
      <w:numFmt w:val="bullet"/>
      <w:lvlText w:val="•"/>
      <w:lvlJc w:val="left"/>
      <w:pPr>
        <w:ind w:left="8765" w:hanging="712"/>
      </w:pPr>
      <w:rPr>
        <w:rFonts w:hint="default"/>
        <w:lang w:val="ru-RU" w:eastAsia="en-US" w:bidi="ar-SA"/>
      </w:rPr>
    </w:lvl>
  </w:abstractNum>
  <w:abstractNum w:abstractNumId="86" w15:restartNumberingAfterBreak="0">
    <w:nsid w:val="6CAE0E2A"/>
    <w:multiLevelType w:val="hybridMultilevel"/>
    <w:tmpl w:val="3F6463F0"/>
    <w:lvl w:ilvl="0" w:tplc="4EE07D96">
      <w:start w:val="1"/>
      <w:numFmt w:val="bullet"/>
      <w:lvlText w:val=""/>
      <w:lvlJc w:val="left"/>
      <w:pPr>
        <w:ind w:left="1429" w:hanging="360"/>
      </w:pPr>
      <w:rPr>
        <w:rFonts w:ascii="Symbol" w:hAnsi="Symbol" w:hint="default"/>
      </w:rPr>
    </w:lvl>
    <w:lvl w:ilvl="1" w:tplc="7D581F96">
      <w:start w:val="1"/>
      <w:numFmt w:val="bullet"/>
      <w:lvlText w:val="o"/>
      <w:lvlJc w:val="left"/>
      <w:pPr>
        <w:ind w:left="2149" w:hanging="360"/>
      </w:pPr>
      <w:rPr>
        <w:rFonts w:ascii="Courier New" w:hAnsi="Courier New" w:cs="Courier New" w:hint="default"/>
      </w:rPr>
    </w:lvl>
    <w:lvl w:ilvl="2" w:tplc="0A1AED64">
      <w:start w:val="1"/>
      <w:numFmt w:val="bullet"/>
      <w:lvlText w:val=""/>
      <w:lvlJc w:val="left"/>
      <w:pPr>
        <w:ind w:left="2869" w:hanging="360"/>
      </w:pPr>
      <w:rPr>
        <w:rFonts w:ascii="Wingdings" w:hAnsi="Wingdings" w:hint="default"/>
      </w:rPr>
    </w:lvl>
    <w:lvl w:ilvl="3" w:tplc="CD62B0B8">
      <w:start w:val="1"/>
      <w:numFmt w:val="bullet"/>
      <w:lvlText w:val=""/>
      <w:lvlJc w:val="left"/>
      <w:pPr>
        <w:ind w:left="3589" w:hanging="360"/>
      </w:pPr>
      <w:rPr>
        <w:rFonts w:ascii="Symbol" w:hAnsi="Symbol" w:hint="default"/>
      </w:rPr>
    </w:lvl>
    <w:lvl w:ilvl="4" w:tplc="0A6C1CE8">
      <w:start w:val="1"/>
      <w:numFmt w:val="bullet"/>
      <w:lvlText w:val="o"/>
      <w:lvlJc w:val="left"/>
      <w:pPr>
        <w:ind w:left="4309" w:hanging="360"/>
      </w:pPr>
      <w:rPr>
        <w:rFonts w:ascii="Courier New" w:hAnsi="Courier New" w:cs="Courier New" w:hint="default"/>
      </w:rPr>
    </w:lvl>
    <w:lvl w:ilvl="5" w:tplc="410A68FC">
      <w:start w:val="1"/>
      <w:numFmt w:val="bullet"/>
      <w:lvlText w:val=""/>
      <w:lvlJc w:val="left"/>
      <w:pPr>
        <w:ind w:left="5029" w:hanging="360"/>
      </w:pPr>
      <w:rPr>
        <w:rFonts w:ascii="Wingdings" w:hAnsi="Wingdings" w:hint="default"/>
      </w:rPr>
    </w:lvl>
    <w:lvl w:ilvl="6" w:tplc="2C60E79E">
      <w:start w:val="1"/>
      <w:numFmt w:val="bullet"/>
      <w:lvlText w:val=""/>
      <w:lvlJc w:val="left"/>
      <w:pPr>
        <w:ind w:left="5749" w:hanging="360"/>
      </w:pPr>
      <w:rPr>
        <w:rFonts w:ascii="Symbol" w:hAnsi="Symbol" w:hint="default"/>
      </w:rPr>
    </w:lvl>
    <w:lvl w:ilvl="7" w:tplc="1F927D7A">
      <w:start w:val="1"/>
      <w:numFmt w:val="bullet"/>
      <w:lvlText w:val="o"/>
      <w:lvlJc w:val="left"/>
      <w:pPr>
        <w:ind w:left="6469" w:hanging="360"/>
      </w:pPr>
      <w:rPr>
        <w:rFonts w:ascii="Courier New" w:hAnsi="Courier New" w:cs="Courier New" w:hint="default"/>
      </w:rPr>
    </w:lvl>
    <w:lvl w:ilvl="8" w:tplc="372AD3FA">
      <w:start w:val="1"/>
      <w:numFmt w:val="bullet"/>
      <w:lvlText w:val=""/>
      <w:lvlJc w:val="left"/>
      <w:pPr>
        <w:ind w:left="7189" w:hanging="360"/>
      </w:pPr>
      <w:rPr>
        <w:rFonts w:ascii="Wingdings" w:hAnsi="Wingdings" w:hint="default"/>
      </w:rPr>
    </w:lvl>
  </w:abstractNum>
  <w:abstractNum w:abstractNumId="87" w15:restartNumberingAfterBreak="0">
    <w:nsid w:val="6D07624B"/>
    <w:multiLevelType w:val="multilevel"/>
    <w:tmpl w:val="665A199E"/>
    <w:lvl w:ilvl="0">
      <w:start w:val="33"/>
      <w:numFmt w:val="decimal"/>
      <w:lvlText w:val="%1."/>
      <w:lvlJc w:val="left"/>
      <w:pPr>
        <w:ind w:left="660" w:hanging="660"/>
      </w:pPr>
      <w:rPr>
        <w:rFonts w:hint="default"/>
      </w:rPr>
    </w:lvl>
    <w:lvl w:ilvl="1">
      <w:start w:val="6"/>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8" w15:restartNumberingAfterBreak="0">
    <w:nsid w:val="6D2D1F87"/>
    <w:multiLevelType w:val="hybridMultilevel"/>
    <w:tmpl w:val="8C807CA8"/>
    <w:lvl w:ilvl="0" w:tplc="CF7C3EEC">
      <w:start w:val="1"/>
      <w:numFmt w:val="bullet"/>
      <w:lvlText w:val=""/>
      <w:lvlJc w:val="left"/>
      <w:pPr>
        <w:ind w:left="1429" w:hanging="360"/>
      </w:pPr>
      <w:rPr>
        <w:rFonts w:ascii="Symbol" w:hAnsi="Symbol" w:hint="default"/>
      </w:rPr>
    </w:lvl>
    <w:lvl w:ilvl="1" w:tplc="4FF4C9C6">
      <w:start w:val="1"/>
      <w:numFmt w:val="bullet"/>
      <w:lvlText w:val="o"/>
      <w:lvlJc w:val="left"/>
      <w:pPr>
        <w:ind w:left="2149" w:hanging="360"/>
      </w:pPr>
      <w:rPr>
        <w:rFonts w:ascii="Courier New" w:hAnsi="Courier New" w:cs="Courier New" w:hint="default"/>
      </w:rPr>
    </w:lvl>
    <w:lvl w:ilvl="2" w:tplc="27B2427A">
      <w:start w:val="1"/>
      <w:numFmt w:val="bullet"/>
      <w:lvlText w:val=""/>
      <w:lvlJc w:val="left"/>
      <w:pPr>
        <w:ind w:left="2869" w:hanging="360"/>
      </w:pPr>
      <w:rPr>
        <w:rFonts w:ascii="Wingdings" w:hAnsi="Wingdings" w:hint="default"/>
      </w:rPr>
    </w:lvl>
    <w:lvl w:ilvl="3" w:tplc="CDDC2F3A">
      <w:start w:val="1"/>
      <w:numFmt w:val="bullet"/>
      <w:lvlText w:val=""/>
      <w:lvlJc w:val="left"/>
      <w:pPr>
        <w:ind w:left="3589" w:hanging="360"/>
      </w:pPr>
      <w:rPr>
        <w:rFonts w:ascii="Symbol" w:hAnsi="Symbol" w:hint="default"/>
      </w:rPr>
    </w:lvl>
    <w:lvl w:ilvl="4" w:tplc="2572F6F8">
      <w:start w:val="1"/>
      <w:numFmt w:val="bullet"/>
      <w:lvlText w:val="o"/>
      <w:lvlJc w:val="left"/>
      <w:pPr>
        <w:ind w:left="4309" w:hanging="360"/>
      </w:pPr>
      <w:rPr>
        <w:rFonts w:ascii="Courier New" w:hAnsi="Courier New" w:cs="Courier New" w:hint="default"/>
      </w:rPr>
    </w:lvl>
    <w:lvl w:ilvl="5" w:tplc="1ED89A8A">
      <w:start w:val="1"/>
      <w:numFmt w:val="bullet"/>
      <w:lvlText w:val=""/>
      <w:lvlJc w:val="left"/>
      <w:pPr>
        <w:ind w:left="5029" w:hanging="360"/>
      </w:pPr>
      <w:rPr>
        <w:rFonts w:ascii="Wingdings" w:hAnsi="Wingdings" w:hint="default"/>
      </w:rPr>
    </w:lvl>
    <w:lvl w:ilvl="6" w:tplc="04B85386">
      <w:start w:val="1"/>
      <w:numFmt w:val="bullet"/>
      <w:lvlText w:val=""/>
      <w:lvlJc w:val="left"/>
      <w:pPr>
        <w:ind w:left="5749" w:hanging="360"/>
      </w:pPr>
      <w:rPr>
        <w:rFonts w:ascii="Symbol" w:hAnsi="Symbol" w:hint="default"/>
      </w:rPr>
    </w:lvl>
    <w:lvl w:ilvl="7" w:tplc="9C92FE7E">
      <w:start w:val="1"/>
      <w:numFmt w:val="bullet"/>
      <w:lvlText w:val="o"/>
      <w:lvlJc w:val="left"/>
      <w:pPr>
        <w:ind w:left="6469" w:hanging="360"/>
      </w:pPr>
      <w:rPr>
        <w:rFonts w:ascii="Courier New" w:hAnsi="Courier New" w:cs="Courier New" w:hint="default"/>
      </w:rPr>
    </w:lvl>
    <w:lvl w:ilvl="8" w:tplc="F4B44360">
      <w:start w:val="1"/>
      <w:numFmt w:val="bullet"/>
      <w:lvlText w:val=""/>
      <w:lvlJc w:val="left"/>
      <w:pPr>
        <w:ind w:left="7189" w:hanging="360"/>
      </w:pPr>
      <w:rPr>
        <w:rFonts w:ascii="Wingdings" w:hAnsi="Wingdings" w:hint="default"/>
      </w:rPr>
    </w:lvl>
  </w:abstractNum>
  <w:abstractNum w:abstractNumId="89" w15:restartNumberingAfterBreak="0">
    <w:nsid w:val="6EC84C27"/>
    <w:multiLevelType w:val="multilevel"/>
    <w:tmpl w:val="C9DC853C"/>
    <w:lvl w:ilvl="0">
      <w:start w:val="24"/>
      <w:numFmt w:val="decimal"/>
      <w:lvlText w:val="%1."/>
      <w:lvlJc w:val="left"/>
      <w:pPr>
        <w:ind w:left="1107" w:hanging="359"/>
      </w:pPr>
      <w:rPr>
        <w:rFonts w:hint="default"/>
        <w:spacing w:val="0"/>
        <w:lang w:val="ru-RU" w:eastAsia="en-US" w:bidi="ar-SA"/>
      </w:rPr>
    </w:lvl>
    <w:lvl w:ilvl="1">
      <w:start w:val="1"/>
      <w:numFmt w:val="decimal"/>
      <w:lvlText w:val="%1.%2."/>
      <w:lvlJc w:val="left"/>
      <w:pPr>
        <w:ind w:left="826" w:hanging="542"/>
      </w:pPr>
      <w:rPr>
        <w:rFonts w:hint="default"/>
        <w:b/>
        <w:spacing w:val="0"/>
        <w:lang w:val="ru-RU" w:eastAsia="en-US" w:bidi="ar-SA"/>
      </w:rPr>
    </w:lvl>
    <w:lvl w:ilvl="2">
      <w:start w:val="1"/>
      <w:numFmt w:val="decimal"/>
      <w:lvlText w:val="%3."/>
      <w:lvlJc w:val="left"/>
      <w:pPr>
        <w:ind w:left="1342" w:hanging="244"/>
      </w:pPr>
      <w:rPr>
        <w:rFonts w:hint="default"/>
        <w:spacing w:val="0"/>
        <w:lang w:val="ru-RU" w:eastAsia="en-US" w:bidi="ar-SA"/>
      </w:rPr>
    </w:lvl>
    <w:lvl w:ilvl="3">
      <w:start w:val="1"/>
      <w:numFmt w:val="bullet"/>
      <w:lvlText w:val="•"/>
      <w:lvlJc w:val="left"/>
      <w:pPr>
        <w:ind w:left="1340" w:hanging="244"/>
      </w:pPr>
      <w:rPr>
        <w:rFonts w:hint="default"/>
        <w:lang w:val="ru-RU" w:eastAsia="en-US" w:bidi="ar-SA"/>
      </w:rPr>
    </w:lvl>
    <w:lvl w:ilvl="4">
      <w:start w:val="1"/>
      <w:numFmt w:val="bullet"/>
      <w:lvlText w:val="•"/>
      <w:lvlJc w:val="left"/>
      <w:pPr>
        <w:ind w:left="2645" w:hanging="244"/>
      </w:pPr>
      <w:rPr>
        <w:rFonts w:hint="default"/>
        <w:lang w:val="ru-RU" w:eastAsia="en-US" w:bidi="ar-SA"/>
      </w:rPr>
    </w:lvl>
    <w:lvl w:ilvl="5">
      <w:start w:val="1"/>
      <w:numFmt w:val="bullet"/>
      <w:lvlText w:val="•"/>
      <w:lvlJc w:val="left"/>
      <w:pPr>
        <w:ind w:left="3951" w:hanging="244"/>
      </w:pPr>
      <w:rPr>
        <w:rFonts w:hint="default"/>
        <w:lang w:val="ru-RU" w:eastAsia="en-US" w:bidi="ar-SA"/>
      </w:rPr>
    </w:lvl>
    <w:lvl w:ilvl="6">
      <w:start w:val="1"/>
      <w:numFmt w:val="bullet"/>
      <w:lvlText w:val="•"/>
      <w:lvlJc w:val="left"/>
      <w:pPr>
        <w:ind w:left="5257" w:hanging="244"/>
      </w:pPr>
      <w:rPr>
        <w:rFonts w:hint="default"/>
        <w:lang w:val="ru-RU" w:eastAsia="en-US" w:bidi="ar-SA"/>
      </w:rPr>
    </w:lvl>
    <w:lvl w:ilvl="7">
      <w:start w:val="1"/>
      <w:numFmt w:val="bullet"/>
      <w:lvlText w:val="•"/>
      <w:lvlJc w:val="left"/>
      <w:pPr>
        <w:ind w:left="6563" w:hanging="244"/>
      </w:pPr>
      <w:rPr>
        <w:rFonts w:hint="default"/>
        <w:lang w:val="ru-RU" w:eastAsia="en-US" w:bidi="ar-SA"/>
      </w:rPr>
    </w:lvl>
    <w:lvl w:ilvl="8">
      <w:start w:val="1"/>
      <w:numFmt w:val="bullet"/>
      <w:lvlText w:val="•"/>
      <w:lvlJc w:val="left"/>
      <w:pPr>
        <w:ind w:left="7869" w:hanging="244"/>
      </w:pPr>
      <w:rPr>
        <w:rFonts w:hint="default"/>
        <w:lang w:val="ru-RU" w:eastAsia="en-US" w:bidi="ar-SA"/>
      </w:rPr>
    </w:lvl>
  </w:abstractNum>
  <w:abstractNum w:abstractNumId="90" w15:restartNumberingAfterBreak="0">
    <w:nsid w:val="6F530833"/>
    <w:multiLevelType w:val="hybridMultilevel"/>
    <w:tmpl w:val="6BE6EFAE"/>
    <w:lvl w:ilvl="0" w:tplc="8B6E6A68">
      <w:start w:val="1"/>
      <w:numFmt w:val="bullet"/>
      <w:lvlText w:val="-"/>
      <w:lvlJc w:val="left"/>
      <w:pPr>
        <w:ind w:left="402" w:hanging="348"/>
      </w:pPr>
      <w:rPr>
        <w:rFonts w:ascii="Times New Roman" w:eastAsia="Times New Roman" w:hAnsi="Times New Roman" w:cs="Times New Roman" w:hint="default"/>
        <w:spacing w:val="0"/>
        <w:lang w:val="ru-RU" w:eastAsia="en-US" w:bidi="ar-SA"/>
      </w:rPr>
    </w:lvl>
    <w:lvl w:ilvl="1" w:tplc="AD24BA52">
      <w:start w:val="1"/>
      <w:numFmt w:val="bullet"/>
      <w:lvlText w:val="•"/>
      <w:lvlJc w:val="left"/>
      <w:pPr>
        <w:ind w:left="1444" w:hanging="348"/>
      </w:pPr>
      <w:rPr>
        <w:rFonts w:hint="default"/>
        <w:lang w:val="ru-RU" w:eastAsia="en-US" w:bidi="ar-SA"/>
      </w:rPr>
    </w:lvl>
    <w:lvl w:ilvl="2" w:tplc="53069C64">
      <w:start w:val="1"/>
      <w:numFmt w:val="bullet"/>
      <w:lvlText w:val="•"/>
      <w:lvlJc w:val="left"/>
      <w:pPr>
        <w:ind w:left="2488" w:hanging="348"/>
      </w:pPr>
      <w:rPr>
        <w:rFonts w:hint="default"/>
        <w:lang w:val="ru-RU" w:eastAsia="en-US" w:bidi="ar-SA"/>
      </w:rPr>
    </w:lvl>
    <w:lvl w:ilvl="3" w:tplc="59F6AC14">
      <w:start w:val="1"/>
      <w:numFmt w:val="bullet"/>
      <w:lvlText w:val="•"/>
      <w:lvlJc w:val="left"/>
      <w:pPr>
        <w:ind w:left="3532" w:hanging="348"/>
      </w:pPr>
      <w:rPr>
        <w:rFonts w:hint="default"/>
        <w:lang w:val="ru-RU" w:eastAsia="en-US" w:bidi="ar-SA"/>
      </w:rPr>
    </w:lvl>
    <w:lvl w:ilvl="4" w:tplc="004E1272">
      <w:start w:val="1"/>
      <w:numFmt w:val="bullet"/>
      <w:lvlText w:val="•"/>
      <w:lvlJc w:val="left"/>
      <w:pPr>
        <w:ind w:left="4576" w:hanging="348"/>
      </w:pPr>
      <w:rPr>
        <w:rFonts w:hint="default"/>
        <w:lang w:val="ru-RU" w:eastAsia="en-US" w:bidi="ar-SA"/>
      </w:rPr>
    </w:lvl>
    <w:lvl w:ilvl="5" w:tplc="EBD87FDE">
      <w:start w:val="1"/>
      <w:numFmt w:val="bullet"/>
      <w:lvlText w:val="•"/>
      <w:lvlJc w:val="left"/>
      <w:pPr>
        <w:ind w:left="5620" w:hanging="348"/>
      </w:pPr>
      <w:rPr>
        <w:rFonts w:hint="default"/>
        <w:lang w:val="ru-RU" w:eastAsia="en-US" w:bidi="ar-SA"/>
      </w:rPr>
    </w:lvl>
    <w:lvl w:ilvl="6" w:tplc="1050168C">
      <w:start w:val="1"/>
      <w:numFmt w:val="bullet"/>
      <w:lvlText w:val="•"/>
      <w:lvlJc w:val="left"/>
      <w:pPr>
        <w:ind w:left="6664" w:hanging="348"/>
      </w:pPr>
      <w:rPr>
        <w:rFonts w:hint="default"/>
        <w:lang w:val="ru-RU" w:eastAsia="en-US" w:bidi="ar-SA"/>
      </w:rPr>
    </w:lvl>
    <w:lvl w:ilvl="7" w:tplc="3CE2183A">
      <w:start w:val="1"/>
      <w:numFmt w:val="bullet"/>
      <w:lvlText w:val="•"/>
      <w:lvlJc w:val="left"/>
      <w:pPr>
        <w:ind w:left="7709" w:hanging="348"/>
      </w:pPr>
      <w:rPr>
        <w:rFonts w:hint="default"/>
        <w:lang w:val="ru-RU" w:eastAsia="en-US" w:bidi="ar-SA"/>
      </w:rPr>
    </w:lvl>
    <w:lvl w:ilvl="8" w:tplc="BC3CDD9C">
      <w:start w:val="1"/>
      <w:numFmt w:val="bullet"/>
      <w:lvlText w:val="•"/>
      <w:lvlJc w:val="left"/>
      <w:pPr>
        <w:ind w:left="8753" w:hanging="348"/>
      </w:pPr>
      <w:rPr>
        <w:rFonts w:hint="default"/>
        <w:lang w:val="ru-RU" w:eastAsia="en-US" w:bidi="ar-SA"/>
      </w:rPr>
    </w:lvl>
  </w:abstractNum>
  <w:abstractNum w:abstractNumId="91" w15:restartNumberingAfterBreak="0">
    <w:nsid w:val="6F5C6F20"/>
    <w:multiLevelType w:val="hybridMultilevel"/>
    <w:tmpl w:val="F110BB06"/>
    <w:lvl w:ilvl="0" w:tplc="4B649FF4">
      <w:start w:val="1"/>
      <w:numFmt w:val="bullet"/>
      <w:lvlText w:val="-"/>
      <w:lvlJc w:val="left"/>
      <w:pPr>
        <w:ind w:left="258" w:hanging="152"/>
      </w:pPr>
      <w:rPr>
        <w:rFonts w:ascii="Times New Roman" w:eastAsia="Times New Roman" w:hAnsi="Times New Roman" w:cs="Times New Roman" w:hint="default"/>
        <w:spacing w:val="0"/>
        <w:lang w:val="ru-RU" w:eastAsia="en-US" w:bidi="ar-SA"/>
      </w:rPr>
    </w:lvl>
    <w:lvl w:ilvl="1" w:tplc="008C6B80">
      <w:start w:val="1"/>
      <w:numFmt w:val="bullet"/>
      <w:lvlText w:val="•"/>
      <w:lvlJc w:val="left"/>
      <w:pPr>
        <w:ind w:left="1282" w:hanging="152"/>
      </w:pPr>
      <w:rPr>
        <w:rFonts w:hint="default"/>
        <w:lang w:val="ru-RU" w:eastAsia="en-US" w:bidi="ar-SA"/>
      </w:rPr>
    </w:lvl>
    <w:lvl w:ilvl="2" w:tplc="AA064214">
      <w:start w:val="1"/>
      <w:numFmt w:val="bullet"/>
      <w:lvlText w:val="•"/>
      <w:lvlJc w:val="left"/>
      <w:pPr>
        <w:ind w:left="2304" w:hanging="152"/>
      </w:pPr>
      <w:rPr>
        <w:rFonts w:hint="default"/>
        <w:lang w:val="ru-RU" w:eastAsia="en-US" w:bidi="ar-SA"/>
      </w:rPr>
    </w:lvl>
    <w:lvl w:ilvl="3" w:tplc="5F584C5E">
      <w:start w:val="1"/>
      <w:numFmt w:val="bullet"/>
      <w:lvlText w:val="•"/>
      <w:lvlJc w:val="left"/>
      <w:pPr>
        <w:ind w:left="3326" w:hanging="152"/>
      </w:pPr>
      <w:rPr>
        <w:rFonts w:hint="default"/>
        <w:lang w:val="ru-RU" w:eastAsia="en-US" w:bidi="ar-SA"/>
      </w:rPr>
    </w:lvl>
    <w:lvl w:ilvl="4" w:tplc="2500B808">
      <w:start w:val="1"/>
      <w:numFmt w:val="bullet"/>
      <w:lvlText w:val="•"/>
      <w:lvlJc w:val="left"/>
      <w:pPr>
        <w:ind w:left="4348" w:hanging="152"/>
      </w:pPr>
      <w:rPr>
        <w:rFonts w:hint="default"/>
        <w:lang w:val="ru-RU" w:eastAsia="en-US" w:bidi="ar-SA"/>
      </w:rPr>
    </w:lvl>
    <w:lvl w:ilvl="5" w:tplc="ABD22206">
      <w:start w:val="1"/>
      <w:numFmt w:val="bullet"/>
      <w:lvlText w:val="•"/>
      <w:lvlJc w:val="left"/>
      <w:pPr>
        <w:ind w:left="5370" w:hanging="152"/>
      </w:pPr>
      <w:rPr>
        <w:rFonts w:hint="default"/>
        <w:lang w:val="ru-RU" w:eastAsia="en-US" w:bidi="ar-SA"/>
      </w:rPr>
    </w:lvl>
    <w:lvl w:ilvl="6" w:tplc="81DE7FA2">
      <w:start w:val="1"/>
      <w:numFmt w:val="bullet"/>
      <w:lvlText w:val="•"/>
      <w:lvlJc w:val="left"/>
      <w:pPr>
        <w:ind w:left="6392" w:hanging="152"/>
      </w:pPr>
      <w:rPr>
        <w:rFonts w:hint="default"/>
        <w:lang w:val="ru-RU" w:eastAsia="en-US" w:bidi="ar-SA"/>
      </w:rPr>
    </w:lvl>
    <w:lvl w:ilvl="7" w:tplc="F19ECC24">
      <w:start w:val="1"/>
      <w:numFmt w:val="bullet"/>
      <w:lvlText w:val="•"/>
      <w:lvlJc w:val="left"/>
      <w:pPr>
        <w:ind w:left="7415" w:hanging="152"/>
      </w:pPr>
      <w:rPr>
        <w:rFonts w:hint="default"/>
        <w:lang w:val="ru-RU" w:eastAsia="en-US" w:bidi="ar-SA"/>
      </w:rPr>
    </w:lvl>
    <w:lvl w:ilvl="8" w:tplc="2820B1C4">
      <w:start w:val="1"/>
      <w:numFmt w:val="bullet"/>
      <w:lvlText w:val="•"/>
      <w:lvlJc w:val="left"/>
      <w:pPr>
        <w:ind w:left="8437" w:hanging="152"/>
      </w:pPr>
      <w:rPr>
        <w:rFonts w:hint="default"/>
        <w:lang w:val="ru-RU" w:eastAsia="en-US" w:bidi="ar-SA"/>
      </w:rPr>
    </w:lvl>
  </w:abstractNum>
  <w:abstractNum w:abstractNumId="92" w15:restartNumberingAfterBreak="0">
    <w:nsid w:val="6F765476"/>
    <w:multiLevelType w:val="multilevel"/>
    <w:tmpl w:val="D9366A16"/>
    <w:lvl w:ilvl="0">
      <w:start w:val="46"/>
      <w:numFmt w:val="decimal"/>
      <w:lvlText w:val="%1."/>
      <w:lvlJc w:val="left"/>
      <w:pPr>
        <w:ind w:left="480" w:hanging="480"/>
      </w:pPr>
      <w:rPr>
        <w:rFonts w:hint="default"/>
      </w:rPr>
    </w:lvl>
    <w:lvl w:ilvl="1">
      <w:start w:val="1"/>
      <w:numFmt w:val="decimal"/>
      <w:lvlText w:val="%1.%2."/>
      <w:lvlJc w:val="left"/>
      <w:pPr>
        <w:ind w:left="2683" w:hanging="48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93" w15:restartNumberingAfterBreak="0">
    <w:nsid w:val="702513EC"/>
    <w:multiLevelType w:val="hybridMultilevel"/>
    <w:tmpl w:val="DB2CCF60"/>
    <w:lvl w:ilvl="0" w:tplc="20640C46">
      <w:start w:val="1"/>
      <w:numFmt w:val="bullet"/>
      <w:lvlText w:val=""/>
      <w:lvlJc w:val="left"/>
      <w:pPr>
        <w:ind w:left="720" w:hanging="360"/>
      </w:pPr>
      <w:rPr>
        <w:rFonts w:ascii="Symbol" w:hAnsi="Symbol" w:hint="default"/>
      </w:rPr>
    </w:lvl>
    <w:lvl w:ilvl="1" w:tplc="30B03D7A">
      <w:start w:val="1"/>
      <w:numFmt w:val="bullet"/>
      <w:lvlText w:val="o"/>
      <w:lvlJc w:val="left"/>
      <w:pPr>
        <w:ind w:left="1440" w:hanging="360"/>
      </w:pPr>
      <w:rPr>
        <w:rFonts w:ascii="Courier New" w:hAnsi="Courier New" w:cs="Courier New" w:hint="default"/>
      </w:rPr>
    </w:lvl>
    <w:lvl w:ilvl="2" w:tplc="CD221262">
      <w:start w:val="1"/>
      <w:numFmt w:val="bullet"/>
      <w:lvlText w:val=""/>
      <w:lvlJc w:val="left"/>
      <w:pPr>
        <w:ind w:left="2160" w:hanging="360"/>
      </w:pPr>
      <w:rPr>
        <w:rFonts w:ascii="Wingdings" w:hAnsi="Wingdings" w:hint="default"/>
      </w:rPr>
    </w:lvl>
    <w:lvl w:ilvl="3" w:tplc="99BA0C34">
      <w:start w:val="1"/>
      <w:numFmt w:val="bullet"/>
      <w:lvlText w:val=""/>
      <w:lvlJc w:val="left"/>
      <w:pPr>
        <w:ind w:left="2880" w:hanging="360"/>
      </w:pPr>
      <w:rPr>
        <w:rFonts w:ascii="Symbol" w:hAnsi="Symbol" w:hint="default"/>
      </w:rPr>
    </w:lvl>
    <w:lvl w:ilvl="4" w:tplc="ACC6A096">
      <w:start w:val="1"/>
      <w:numFmt w:val="bullet"/>
      <w:lvlText w:val="o"/>
      <w:lvlJc w:val="left"/>
      <w:pPr>
        <w:ind w:left="3600" w:hanging="360"/>
      </w:pPr>
      <w:rPr>
        <w:rFonts w:ascii="Courier New" w:hAnsi="Courier New" w:cs="Courier New" w:hint="default"/>
      </w:rPr>
    </w:lvl>
    <w:lvl w:ilvl="5" w:tplc="0A3E5752">
      <w:start w:val="1"/>
      <w:numFmt w:val="bullet"/>
      <w:lvlText w:val=""/>
      <w:lvlJc w:val="left"/>
      <w:pPr>
        <w:ind w:left="4320" w:hanging="360"/>
      </w:pPr>
      <w:rPr>
        <w:rFonts w:ascii="Wingdings" w:hAnsi="Wingdings" w:hint="default"/>
      </w:rPr>
    </w:lvl>
    <w:lvl w:ilvl="6" w:tplc="45B2286E">
      <w:start w:val="1"/>
      <w:numFmt w:val="bullet"/>
      <w:lvlText w:val=""/>
      <w:lvlJc w:val="left"/>
      <w:pPr>
        <w:ind w:left="5040" w:hanging="360"/>
      </w:pPr>
      <w:rPr>
        <w:rFonts w:ascii="Symbol" w:hAnsi="Symbol" w:hint="default"/>
      </w:rPr>
    </w:lvl>
    <w:lvl w:ilvl="7" w:tplc="6FBE5630">
      <w:start w:val="1"/>
      <w:numFmt w:val="bullet"/>
      <w:lvlText w:val="o"/>
      <w:lvlJc w:val="left"/>
      <w:pPr>
        <w:ind w:left="5760" w:hanging="360"/>
      </w:pPr>
      <w:rPr>
        <w:rFonts w:ascii="Courier New" w:hAnsi="Courier New" w:cs="Courier New" w:hint="default"/>
      </w:rPr>
    </w:lvl>
    <w:lvl w:ilvl="8" w:tplc="FE5EF470">
      <w:start w:val="1"/>
      <w:numFmt w:val="bullet"/>
      <w:lvlText w:val=""/>
      <w:lvlJc w:val="left"/>
      <w:pPr>
        <w:ind w:left="6480" w:hanging="360"/>
      </w:pPr>
      <w:rPr>
        <w:rFonts w:ascii="Wingdings" w:hAnsi="Wingdings" w:hint="default"/>
      </w:rPr>
    </w:lvl>
  </w:abstractNum>
  <w:abstractNum w:abstractNumId="94" w15:restartNumberingAfterBreak="0">
    <w:nsid w:val="709C6061"/>
    <w:multiLevelType w:val="multilevel"/>
    <w:tmpl w:val="EDDC920C"/>
    <w:lvl w:ilvl="0">
      <w:start w:val="45"/>
      <w:numFmt w:val="decimal"/>
      <w:lvlText w:val="%1."/>
      <w:lvlJc w:val="left"/>
      <w:pPr>
        <w:ind w:left="660" w:hanging="660"/>
      </w:pPr>
      <w:rPr>
        <w:rFonts w:hint="default"/>
      </w:rPr>
    </w:lvl>
    <w:lvl w:ilvl="1">
      <w:start w:val="2"/>
      <w:numFmt w:val="decimal"/>
      <w:lvlText w:val="%1.%2."/>
      <w:lvlJc w:val="left"/>
      <w:pPr>
        <w:ind w:left="2863" w:hanging="660"/>
      </w:pPr>
      <w:rPr>
        <w:rFonts w:hint="default"/>
      </w:rPr>
    </w:lvl>
    <w:lvl w:ilvl="2">
      <w:start w:val="1"/>
      <w:numFmt w:val="decimal"/>
      <w:lvlText w:val="%1.%2.%3."/>
      <w:lvlJc w:val="left"/>
      <w:pPr>
        <w:ind w:left="5126" w:hanging="720"/>
      </w:pPr>
      <w:rPr>
        <w:rFonts w:hint="default"/>
        <w:b/>
        <w:color w:val="auto"/>
      </w:rPr>
    </w:lvl>
    <w:lvl w:ilvl="3">
      <w:start w:val="1"/>
      <w:numFmt w:val="decimal"/>
      <w:lvlText w:val="%1.%2.%3.%4."/>
      <w:lvlJc w:val="left"/>
      <w:pPr>
        <w:ind w:left="1430"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95" w15:restartNumberingAfterBreak="0">
    <w:nsid w:val="73AC5E7B"/>
    <w:multiLevelType w:val="hybridMultilevel"/>
    <w:tmpl w:val="AC7C9E3C"/>
    <w:lvl w:ilvl="0" w:tplc="103069F2">
      <w:start w:val="1"/>
      <w:numFmt w:val="bullet"/>
      <w:lvlText w:val=""/>
      <w:lvlJc w:val="left"/>
      <w:pPr>
        <w:ind w:left="720" w:hanging="360"/>
      </w:pPr>
      <w:rPr>
        <w:rFonts w:ascii="Symbol" w:hAnsi="Symbol" w:hint="default"/>
      </w:rPr>
    </w:lvl>
    <w:lvl w:ilvl="1" w:tplc="D37846DC">
      <w:start w:val="1"/>
      <w:numFmt w:val="bullet"/>
      <w:lvlText w:val="o"/>
      <w:lvlJc w:val="left"/>
      <w:pPr>
        <w:ind w:left="1440" w:hanging="360"/>
      </w:pPr>
      <w:rPr>
        <w:rFonts w:ascii="Courier New" w:hAnsi="Courier New" w:cs="Courier New" w:hint="default"/>
      </w:rPr>
    </w:lvl>
    <w:lvl w:ilvl="2" w:tplc="ECBA3E06">
      <w:start w:val="1"/>
      <w:numFmt w:val="bullet"/>
      <w:lvlText w:val=""/>
      <w:lvlJc w:val="left"/>
      <w:pPr>
        <w:ind w:left="2160" w:hanging="360"/>
      </w:pPr>
      <w:rPr>
        <w:rFonts w:ascii="Wingdings" w:hAnsi="Wingdings" w:hint="default"/>
      </w:rPr>
    </w:lvl>
    <w:lvl w:ilvl="3" w:tplc="D3AABA78">
      <w:start w:val="1"/>
      <w:numFmt w:val="bullet"/>
      <w:lvlText w:val=""/>
      <w:lvlJc w:val="left"/>
      <w:pPr>
        <w:ind w:left="2880" w:hanging="360"/>
      </w:pPr>
      <w:rPr>
        <w:rFonts w:ascii="Symbol" w:hAnsi="Symbol" w:hint="default"/>
      </w:rPr>
    </w:lvl>
    <w:lvl w:ilvl="4" w:tplc="05562952">
      <w:start w:val="1"/>
      <w:numFmt w:val="bullet"/>
      <w:lvlText w:val="o"/>
      <w:lvlJc w:val="left"/>
      <w:pPr>
        <w:ind w:left="3600" w:hanging="360"/>
      </w:pPr>
      <w:rPr>
        <w:rFonts w:ascii="Courier New" w:hAnsi="Courier New" w:cs="Courier New" w:hint="default"/>
      </w:rPr>
    </w:lvl>
    <w:lvl w:ilvl="5" w:tplc="957C4418">
      <w:start w:val="1"/>
      <w:numFmt w:val="bullet"/>
      <w:lvlText w:val=""/>
      <w:lvlJc w:val="left"/>
      <w:pPr>
        <w:ind w:left="4320" w:hanging="360"/>
      </w:pPr>
      <w:rPr>
        <w:rFonts w:ascii="Wingdings" w:hAnsi="Wingdings" w:hint="default"/>
      </w:rPr>
    </w:lvl>
    <w:lvl w:ilvl="6" w:tplc="D2188FBE">
      <w:start w:val="1"/>
      <w:numFmt w:val="bullet"/>
      <w:lvlText w:val=""/>
      <w:lvlJc w:val="left"/>
      <w:pPr>
        <w:ind w:left="5040" w:hanging="360"/>
      </w:pPr>
      <w:rPr>
        <w:rFonts w:ascii="Symbol" w:hAnsi="Symbol" w:hint="default"/>
      </w:rPr>
    </w:lvl>
    <w:lvl w:ilvl="7" w:tplc="F96E9DD2">
      <w:start w:val="1"/>
      <w:numFmt w:val="bullet"/>
      <w:lvlText w:val="o"/>
      <w:lvlJc w:val="left"/>
      <w:pPr>
        <w:ind w:left="5760" w:hanging="360"/>
      </w:pPr>
      <w:rPr>
        <w:rFonts w:ascii="Courier New" w:hAnsi="Courier New" w:cs="Courier New" w:hint="default"/>
      </w:rPr>
    </w:lvl>
    <w:lvl w:ilvl="8" w:tplc="2FBA6624">
      <w:start w:val="1"/>
      <w:numFmt w:val="bullet"/>
      <w:lvlText w:val=""/>
      <w:lvlJc w:val="left"/>
      <w:pPr>
        <w:ind w:left="6480" w:hanging="360"/>
      </w:pPr>
      <w:rPr>
        <w:rFonts w:ascii="Wingdings" w:hAnsi="Wingdings" w:hint="default"/>
      </w:rPr>
    </w:lvl>
  </w:abstractNum>
  <w:abstractNum w:abstractNumId="96" w15:restartNumberingAfterBreak="0">
    <w:nsid w:val="740066EA"/>
    <w:multiLevelType w:val="multilevel"/>
    <w:tmpl w:val="407AFE7E"/>
    <w:lvl w:ilvl="0">
      <w:start w:val="46"/>
      <w:numFmt w:val="decimal"/>
      <w:lvlText w:val="%1."/>
      <w:lvlJc w:val="left"/>
      <w:pPr>
        <w:ind w:left="660" w:hanging="660"/>
      </w:pPr>
      <w:rPr>
        <w:rFonts w:hint="default"/>
      </w:rPr>
    </w:lvl>
    <w:lvl w:ilvl="1">
      <w:start w:val="1"/>
      <w:numFmt w:val="decimal"/>
      <w:lvlText w:val="%1.%2."/>
      <w:lvlJc w:val="left"/>
      <w:pPr>
        <w:ind w:left="2863" w:hanging="660"/>
      </w:pPr>
      <w:rPr>
        <w:rFonts w:hint="default"/>
      </w:rPr>
    </w:lvl>
    <w:lvl w:ilvl="2">
      <w:start w:val="1"/>
      <w:numFmt w:val="decimal"/>
      <w:lvlText w:val="%1.%2.%3."/>
      <w:lvlJc w:val="left"/>
      <w:pPr>
        <w:ind w:left="5126" w:hanging="720"/>
      </w:pPr>
      <w:rPr>
        <w:rFonts w:hint="default"/>
        <w:b/>
        <w:color w:val="auto"/>
      </w:rPr>
    </w:lvl>
    <w:lvl w:ilvl="3">
      <w:start w:val="1"/>
      <w:numFmt w:val="decimal"/>
      <w:lvlText w:val="%1.%2.%3.%4."/>
      <w:lvlJc w:val="left"/>
      <w:pPr>
        <w:ind w:left="1430"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97" w15:restartNumberingAfterBreak="0">
    <w:nsid w:val="760C0CA3"/>
    <w:multiLevelType w:val="multilevel"/>
    <w:tmpl w:val="E932BC94"/>
    <w:lvl w:ilvl="0">
      <w:start w:val="43"/>
      <w:numFmt w:val="decimal"/>
      <w:lvlText w:val="%1."/>
      <w:lvlJc w:val="left"/>
      <w:pPr>
        <w:ind w:left="480" w:hanging="480"/>
      </w:pPr>
      <w:rPr>
        <w:rFonts w:hint="default"/>
      </w:rPr>
    </w:lvl>
    <w:lvl w:ilvl="1">
      <w:start w:val="1"/>
      <w:numFmt w:val="decimal"/>
      <w:lvlText w:val="%1.%2."/>
      <w:lvlJc w:val="left"/>
      <w:pPr>
        <w:ind w:left="2683" w:hanging="48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98" w15:restartNumberingAfterBreak="0">
    <w:nsid w:val="7762371F"/>
    <w:multiLevelType w:val="multilevel"/>
    <w:tmpl w:val="E046A2B6"/>
    <w:lvl w:ilvl="0">
      <w:start w:val="43"/>
      <w:numFmt w:val="decimal"/>
      <w:lvlText w:val="%1."/>
      <w:lvlJc w:val="left"/>
      <w:pPr>
        <w:ind w:left="660" w:hanging="660"/>
      </w:pPr>
      <w:rPr>
        <w:rFonts w:hint="default"/>
      </w:rPr>
    </w:lvl>
    <w:lvl w:ilvl="1">
      <w:start w:val="2"/>
      <w:numFmt w:val="decimal"/>
      <w:lvlText w:val="%1.%2."/>
      <w:lvlJc w:val="left"/>
      <w:pPr>
        <w:ind w:left="802" w:hanging="66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9" w15:restartNumberingAfterBreak="0">
    <w:nsid w:val="77E97D86"/>
    <w:multiLevelType w:val="multilevel"/>
    <w:tmpl w:val="D088AF5C"/>
    <w:lvl w:ilvl="0">
      <w:start w:val="47"/>
      <w:numFmt w:val="decimal"/>
      <w:lvlText w:val="%1."/>
      <w:lvlJc w:val="left"/>
      <w:pPr>
        <w:ind w:left="480" w:hanging="480"/>
      </w:pPr>
      <w:rPr>
        <w:rFonts w:hint="default"/>
      </w:rPr>
    </w:lvl>
    <w:lvl w:ilvl="1">
      <w:start w:val="1"/>
      <w:numFmt w:val="decimal"/>
      <w:lvlText w:val="%1.%2."/>
      <w:lvlJc w:val="left"/>
      <w:pPr>
        <w:ind w:left="2683" w:hanging="48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100" w15:restartNumberingAfterBreak="0">
    <w:nsid w:val="782C7BD1"/>
    <w:multiLevelType w:val="hybridMultilevel"/>
    <w:tmpl w:val="877ADD64"/>
    <w:lvl w:ilvl="0" w:tplc="06E28D3C">
      <w:start w:val="1"/>
      <w:numFmt w:val="bullet"/>
      <w:lvlText w:val="-"/>
      <w:lvlJc w:val="left"/>
      <w:pPr>
        <w:ind w:left="1429" w:hanging="360"/>
      </w:pPr>
      <w:rPr>
        <w:rFonts w:ascii="Times New Roman" w:eastAsia="Times New Roman" w:hAnsi="Times New Roman" w:cs="Times New Roman" w:hint="default"/>
        <w:spacing w:val="0"/>
        <w:lang w:val="ru-RU" w:eastAsia="en-US" w:bidi="ar-SA"/>
      </w:rPr>
    </w:lvl>
    <w:lvl w:ilvl="1" w:tplc="BC3A9C36">
      <w:start w:val="1"/>
      <w:numFmt w:val="bullet"/>
      <w:lvlText w:val="o"/>
      <w:lvlJc w:val="left"/>
      <w:pPr>
        <w:ind w:left="2149" w:hanging="360"/>
      </w:pPr>
      <w:rPr>
        <w:rFonts w:ascii="Courier New" w:hAnsi="Courier New" w:cs="Courier New" w:hint="default"/>
      </w:rPr>
    </w:lvl>
    <w:lvl w:ilvl="2" w:tplc="4F861E6E">
      <w:start w:val="1"/>
      <w:numFmt w:val="bullet"/>
      <w:lvlText w:val=""/>
      <w:lvlJc w:val="left"/>
      <w:pPr>
        <w:ind w:left="2869" w:hanging="360"/>
      </w:pPr>
      <w:rPr>
        <w:rFonts w:ascii="Wingdings" w:hAnsi="Wingdings" w:hint="default"/>
      </w:rPr>
    </w:lvl>
    <w:lvl w:ilvl="3" w:tplc="C9AE9FCC">
      <w:start w:val="1"/>
      <w:numFmt w:val="bullet"/>
      <w:lvlText w:val=""/>
      <w:lvlJc w:val="left"/>
      <w:pPr>
        <w:ind w:left="3589" w:hanging="360"/>
      </w:pPr>
      <w:rPr>
        <w:rFonts w:ascii="Symbol" w:hAnsi="Symbol" w:hint="default"/>
      </w:rPr>
    </w:lvl>
    <w:lvl w:ilvl="4" w:tplc="E03E6C28">
      <w:start w:val="1"/>
      <w:numFmt w:val="bullet"/>
      <w:lvlText w:val="o"/>
      <w:lvlJc w:val="left"/>
      <w:pPr>
        <w:ind w:left="4309" w:hanging="360"/>
      </w:pPr>
      <w:rPr>
        <w:rFonts w:ascii="Courier New" w:hAnsi="Courier New" w:cs="Courier New" w:hint="default"/>
      </w:rPr>
    </w:lvl>
    <w:lvl w:ilvl="5" w:tplc="9FE238EC">
      <w:start w:val="1"/>
      <w:numFmt w:val="bullet"/>
      <w:lvlText w:val=""/>
      <w:lvlJc w:val="left"/>
      <w:pPr>
        <w:ind w:left="5029" w:hanging="360"/>
      </w:pPr>
      <w:rPr>
        <w:rFonts w:ascii="Wingdings" w:hAnsi="Wingdings" w:hint="default"/>
      </w:rPr>
    </w:lvl>
    <w:lvl w:ilvl="6" w:tplc="3FD4326C">
      <w:start w:val="1"/>
      <w:numFmt w:val="bullet"/>
      <w:lvlText w:val=""/>
      <w:lvlJc w:val="left"/>
      <w:pPr>
        <w:ind w:left="5749" w:hanging="360"/>
      </w:pPr>
      <w:rPr>
        <w:rFonts w:ascii="Symbol" w:hAnsi="Symbol" w:hint="default"/>
      </w:rPr>
    </w:lvl>
    <w:lvl w:ilvl="7" w:tplc="CBFE4B06">
      <w:start w:val="1"/>
      <w:numFmt w:val="bullet"/>
      <w:lvlText w:val="o"/>
      <w:lvlJc w:val="left"/>
      <w:pPr>
        <w:ind w:left="6469" w:hanging="360"/>
      </w:pPr>
      <w:rPr>
        <w:rFonts w:ascii="Courier New" w:hAnsi="Courier New" w:cs="Courier New" w:hint="default"/>
      </w:rPr>
    </w:lvl>
    <w:lvl w:ilvl="8" w:tplc="7B60A938">
      <w:start w:val="1"/>
      <w:numFmt w:val="bullet"/>
      <w:lvlText w:val=""/>
      <w:lvlJc w:val="left"/>
      <w:pPr>
        <w:ind w:left="7189" w:hanging="360"/>
      </w:pPr>
      <w:rPr>
        <w:rFonts w:ascii="Wingdings" w:hAnsi="Wingdings" w:hint="default"/>
      </w:rPr>
    </w:lvl>
  </w:abstractNum>
  <w:abstractNum w:abstractNumId="101" w15:restartNumberingAfterBreak="0">
    <w:nsid w:val="787D17EB"/>
    <w:multiLevelType w:val="hybridMultilevel"/>
    <w:tmpl w:val="9CEEE3E0"/>
    <w:lvl w:ilvl="0" w:tplc="87AEBD36">
      <w:start w:val="1"/>
      <w:numFmt w:val="bullet"/>
      <w:lvlText w:val="-"/>
      <w:lvlJc w:val="left"/>
      <w:pPr>
        <w:ind w:left="344" w:hanging="255"/>
      </w:pPr>
      <w:rPr>
        <w:rFonts w:ascii="Times New Roman" w:eastAsia="Times New Roman" w:hAnsi="Times New Roman" w:cs="Times New Roman" w:hint="default"/>
        <w:b w:val="0"/>
        <w:bCs w:val="0"/>
        <w:i w:val="0"/>
        <w:iCs w:val="0"/>
        <w:color w:val="2D2D2D"/>
        <w:spacing w:val="0"/>
        <w:sz w:val="24"/>
        <w:szCs w:val="24"/>
        <w:lang w:val="ru-RU" w:eastAsia="en-US" w:bidi="ar-SA"/>
      </w:rPr>
    </w:lvl>
    <w:lvl w:ilvl="1" w:tplc="3DDA497A">
      <w:start w:val="1"/>
      <w:numFmt w:val="bullet"/>
      <w:lvlText w:val="•"/>
      <w:lvlJc w:val="left"/>
      <w:pPr>
        <w:ind w:left="1390" w:hanging="255"/>
      </w:pPr>
      <w:rPr>
        <w:rFonts w:hint="default"/>
        <w:lang w:val="ru-RU" w:eastAsia="en-US" w:bidi="ar-SA"/>
      </w:rPr>
    </w:lvl>
    <w:lvl w:ilvl="2" w:tplc="2084B7B0">
      <w:start w:val="1"/>
      <w:numFmt w:val="bullet"/>
      <w:lvlText w:val="•"/>
      <w:lvlJc w:val="left"/>
      <w:pPr>
        <w:ind w:left="2440" w:hanging="255"/>
      </w:pPr>
      <w:rPr>
        <w:rFonts w:hint="default"/>
        <w:lang w:val="ru-RU" w:eastAsia="en-US" w:bidi="ar-SA"/>
      </w:rPr>
    </w:lvl>
    <w:lvl w:ilvl="3" w:tplc="884C5CF4">
      <w:start w:val="1"/>
      <w:numFmt w:val="bullet"/>
      <w:lvlText w:val="•"/>
      <w:lvlJc w:val="left"/>
      <w:pPr>
        <w:ind w:left="3490" w:hanging="255"/>
      </w:pPr>
      <w:rPr>
        <w:rFonts w:hint="default"/>
        <w:lang w:val="ru-RU" w:eastAsia="en-US" w:bidi="ar-SA"/>
      </w:rPr>
    </w:lvl>
    <w:lvl w:ilvl="4" w:tplc="886ABCEC">
      <w:start w:val="1"/>
      <w:numFmt w:val="bullet"/>
      <w:lvlText w:val="•"/>
      <w:lvlJc w:val="left"/>
      <w:pPr>
        <w:ind w:left="4540" w:hanging="255"/>
      </w:pPr>
      <w:rPr>
        <w:rFonts w:hint="default"/>
        <w:lang w:val="ru-RU" w:eastAsia="en-US" w:bidi="ar-SA"/>
      </w:rPr>
    </w:lvl>
    <w:lvl w:ilvl="5" w:tplc="5BD69B14">
      <w:start w:val="1"/>
      <w:numFmt w:val="bullet"/>
      <w:lvlText w:val="•"/>
      <w:lvlJc w:val="left"/>
      <w:pPr>
        <w:ind w:left="5590" w:hanging="255"/>
      </w:pPr>
      <w:rPr>
        <w:rFonts w:hint="default"/>
        <w:lang w:val="ru-RU" w:eastAsia="en-US" w:bidi="ar-SA"/>
      </w:rPr>
    </w:lvl>
    <w:lvl w:ilvl="6" w:tplc="F3FE144A">
      <w:start w:val="1"/>
      <w:numFmt w:val="bullet"/>
      <w:lvlText w:val="•"/>
      <w:lvlJc w:val="left"/>
      <w:pPr>
        <w:ind w:left="6640" w:hanging="255"/>
      </w:pPr>
      <w:rPr>
        <w:rFonts w:hint="default"/>
        <w:lang w:val="ru-RU" w:eastAsia="en-US" w:bidi="ar-SA"/>
      </w:rPr>
    </w:lvl>
    <w:lvl w:ilvl="7" w:tplc="C548024C">
      <w:start w:val="1"/>
      <w:numFmt w:val="bullet"/>
      <w:lvlText w:val="•"/>
      <w:lvlJc w:val="left"/>
      <w:pPr>
        <w:ind w:left="7691" w:hanging="255"/>
      </w:pPr>
      <w:rPr>
        <w:rFonts w:hint="default"/>
        <w:lang w:val="ru-RU" w:eastAsia="en-US" w:bidi="ar-SA"/>
      </w:rPr>
    </w:lvl>
    <w:lvl w:ilvl="8" w:tplc="A0FC58CE">
      <w:start w:val="1"/>
      <w:numFmt w:val="bullet"/>
      <w:lvlText w:val="•"/>
      <w:lvlJc w:val="left"/>
      <w:pPr>
        <w:ind w:left="8741" w:hanging="255"/>
      </w:pPr>
      <w:rPr>
        <w:rFonts w:hint="default"/>
        <w:lang w:val="ru-RU" w:eastAsia="en-US" w:bidi="ar-SA"/>
      </w:rPr>
    </w:lvl>
  </w:abstractNum>
  <w:abstractNum w:abstractNumId="102" w15:restartNumberingAfterBreak="0">
    <w:nsid w:val="796D0B48"/>
    <w:multiLevelType w:val="hybridMultilevel"/>
    <w:tmpl w:val="167278FE"/>
    <w:lvl w:ilvl="0" w:tplc="1C066CE8">
      <w:start w:val="1"/>
      <w:numFmt w:val="bullet"/>
      <w:lvlText w:val=""/>
      <w:lvlJc w:val="left"/>
      <w:pPr>
        <w:tabs>
          <w:tab w:val="num" w:pos="720"/>
        </w:tabs>
        <w:ind w:left="720" w:hanging="360"/>
      </w:pPr>
      <w:rPr>
        <w:rFonts w:ascii="Symbol" w:hAnsi="Symbol" w:hint="default"/>
        <w:sz w:val="20"/>
      </w:rPr>
    </w:lvl>
    <w:lvl w:ilvl="1" w:tplc="933262E8">
      <w:start w:val="1"/>
      <w:numFmt w:val="bullet"/>
      <w:lvlText w:val="o"/>
      <w:lvlJc w:val="left"/>
      <w:pPr>
        <w:tabs>
          <w:tab w:val="num" w:pos="1440"/>
        </w:tabs>
        <w:ind w:left="1440" w:hanging="360"/>
      </w:pPr>
      <w:rPr>
        <w:rFonts w:ascii="Courier New" w:hAnsi="Courier New" w:hint="default"/>
        <w:sz w:val="20"/>
      </w:rPr>
    </w:lvl>
    <w:lvl w:ilvl="2" w:tplc="EEA86584">
      <w:start w:val="1"/>
      <w:numFmt w:val="bullet"/>
      <w:lvlText w:val=""/>
      <w:lvlJc w:val="left"/>
      <w:pPr>
        <w:tabs>
          <w:tab w:val="num" w:pos="2160"/>
        </w:tabs>
        <w:ind w:left="2160" w:hanging="360"/>
      </w:pPr>
      <w:rPr>
        <w:rFonts w:ascii="Wingdings" w:hAnsi="Wingdings" w:hint="default"/>
        <w:sz w:val="20"/>
      </w:rPr>
    </w:lvl>
    <w:lvl w:ilvl="3" w:tplc="150239A8">
      <w:start w:val="1"/>
      <w:numFmt w:val="bullet"/>
      <w:lvlText w:val=""/>
      <w:lvlJc w:val="left"/>
      <w:pPr>
        <w:tabs>
          <w:tab w:val="num" w:pos="2880"/>
        </w:tabs>
        <w:ind w:left="2880" w:hanging="360"/>
      </w:pPr>
      <w:rPr>
        <w:rFonts w:ascii="Wingdings" w:hAnsi="Wingdings" w:hint="default"/>
        <w:sz w:val="20"/>
      </w:rPr>
    </w:lvl>
    <w:lvl w:ilvl="4" w:tplc="358223E4">
      <w:start w:val="1"/>
      <w:numFmt w:val="bullet"/>
      <w:lvlText w:val=""/>
      <w:lvlJc w:val="left"/>
      <w:pPr>
        <w:tabs>
          <w:tab w:val="num" w:pos="3600"/>
        </w:tabs>
        <w:ind w:left="3600" w:hanging="360"/>
      </w:pPr>
      <w:rPr>
        <w:rFonts w:ascii="Wingdings" w:hAnsi="Wingdings" w:hint="default"/>
        <w:sz w:val="20"/>
      </w:rPr>
    </w:lvl>
    <w:lvl w:ilvl="5" w:tplc="65109C92">
      <w:start w:val="1"/>
      <w:numFmt w:val="bullet"/>
      <w:lvlText w:val=""/>
      <w:lvlJc w:val="left"/>
      <w:pPr>
        <w:tabs>
          <w:tab w:val="num" w:pos="4320"/>
        </w:tabs>
        <w:ind w:left="4320" w:hanging="360"/>
      </w:pPr>
      <w:rPr>
        <w:rFonts w:ascii="Wingdings" w:hAnsi="Wingdings" w:hint="default"/>
        <w:sz w:val="20"/>
      </w:rPr>
    </w:lvl>
    <w:lvl w:ilvl="6" w:tplc="152A2D70">
      <w:start w:val="1"/>
      <w:numFmt w:val="bullet"/>
      <w:lvlText w:val=""/>
      <w:lvlJc w:val="left"/>
      <w:pPr>
        <w:tabs>
          <w:tab w:val="num" w:pos="5040"/>
        </w:tabs>
        <w:ind w:left="5040" w:hanging="360"/>
      </w:pPr>
      <w:rPr>
        <w:rFonts w:ascii="Wingdings" w:hAnsi="Wingdings" w:hint="default"/>
        <w:sz w:val="20"/>
      </w:rPr>
    </w:lvl>
    <w:lvl w:ilvl="7" w:tplc="9BF8FB58">
      <w:start w:val="1"/>
      <w:numFmt w:val="bullet"/>
      <w:lvlText w:val=""/>
      <w:lvlJc w:val="left"/>
      <w:pPr>
        <w:tabs>
          <w:tab w:val="num" w:pos="5760"/>
        </w:tabs>
        <w:ind w:left="5760" w:hanging="360"/>
      </w:pPr>
      <w:rPr>
        <w:rFonts w:ascii="Wingdings" w:hAnsi="Wingdings" w:hint="default"/>
        <w:sz w:val="20"/>
      </w:rPr>
    </w:lvl>
    <w:lvl w:ilvl="8" w:tplc="12C8E95A">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9F460F6"/>
    <w:multiLevelType w:val="hybridMultilevel"/>
    <w:tmpl w:val="29BECB2C"/>
    <w:lvl w:ilvl="0" w:tplc="F642C57A">
      <w:start w:val="1"/>
      <w:numFmt w:val="upperRoman"/>
      <w:lvlText w:val="%1."/>
      <w:lvlJc w:val="left"/>
      <w:pPr>
        <w:ind w:left="1429" w:hanging="720"/>
      </w:pPr>
      <w:rPr>
        <w:rFonts w:hint="default"/>
        <w:color w:val="141615"/>
      </w:rPr>
    </w:lvl>
    <w:lvl w:ilvl="1" w:tplc="4AB448A0">
      <w:start w:val="1"/>
      <w:numFmt w:val="lowerLetter"/>
      <w:lvlText w:val="%2."/>
      <w:lvlJc w:val="left"/>
      <w:pPr>
        <w:ind w:left="1789" w:hanging="360"/>
      </w:pPr>
    </w:lvl>
    <w:lvl w:ilvl="2" w:tplc="8020CDC6">
      <w:start w:val="1"/>
      <w:numFmt w:val="lowerRoman"/>
      <w:lvlText w:val="%3."/>
      <w:lvlJc w:val="right"/>
      <w:pPr>
        <w:ind w:left="2509" w:hanging="180"/>
      </w:pPr>
    </w:lvl>
    <w:lvl w:ilvl="3" w:tplc="A7481946">
      <w:start w:val="1"/>
      <w:numFmt w:val="decimal"/>
      <w:lvlText w:val="%4."/>
      <w:lvlJc w:val="left"/>
      <w:pPr>
        <w:ind w:left="3229" w:hanging="360"/>
      </w:pPr>
    </w:lvl>
    <w:lvl w:ilvl="4" w:tplc="0F64D96C">
      <w:start w:val="1"/>
      <w:numFmt w:val="lowerLetter"/>
      <w:lvlText w:val="%5."/>
      <w:lvlJc w:val="left"/>
      <w:pPr>
        <w:ind w:left="3949" w:hanging="360"/>
      </w:pPr>
    </w:lvl>
    <w:lvl w:ilvl="5" w:tplc="80944FF2">
      <w:start w:val="1"/>
      <w:numFmt w:val="lowerRoman"/>
      <w:lvlText w:val="%6."/>
      <w:lvlJc w:val="right"/>
      <w:pPr>
        <w:ind w:left="4669" w:hanging="180"/>
      </w:pPr>
    </w:lvl>
    <w:lvl w:ilvl="6" w:tplc="672809F0">
      <w:start w:val="1"/>
      <w:numFmt w:val="decimal"/>
      <w:lvlText w:val="%7."/>
      <w:lvlJc w:val="left"/>
      <w:pPr>
        <w:ind w:left="5389" w:hanging="360"/>
      </w:pPr>
    </w:lvl>
    <w:lvl w:ilvl="7" w:tplc="97D2F4CE">
      <w:start w:val="1"/>
      <w:numFmt w:val="lowerLetter"/>
      <w:lvlText w:val="%8."/>
      <w:lvlJc w:val="left"/>
      <w:pPr>
        <w:ind w:left="6109" w:hanging="360"/>
      </w:pPr>
    </w:lvl>
    <w:lvl w:ilvl="8" w:tplc="2392F4D6">
      <w:start w:val="1"/>
      <w:numFmt w:val="lowerRoman"/>
      <w:lvlText w:val="%9."/>
      <w:lvlJc w:val="right"/>
      <w:pPr>
        <w:ind w:left="6829" w:hanging="180"/>
      </w:pPr>
    </w:lvl>
  </w:abstractNum>
  <w:abstractNum w:abstractNumId="104" w15:restartNumberingAfterBreak="0">
    <w:nsid w:val="7A1244CB"/>
    <w:multiLevelType w:val="multilevel"/>
    <w:tmpl w:val="7B083E7C"/>
    <w:lvl w:ilvl="0">
      <w:start w:val="45"/>
      <w:numFmt w:val="decimal"/>
      <w:lvlText w:val="%1."/>
      <w:lvlJc w:val="left"/>
      <w:pPr>
        <w:ind w:left="660" w:hanging="660"/>
      </w:pPr>
      <w:rPr>
        <w:rFonts w:hint="default"/>
        <w:color w:val="313131"/>
      </w:rPr>
    </w:lvl>
    <w:lvl w:ilvl="1">
      <w:start w:val="1"/>
      <w:numFmt w:val="decimal"/>
      <w:lvlText w:val="%1.%2."/>
      <w:lvlJc w:val="left"/>
      <w:pPr>
        <w:ind w:left="1156" w:hanging="660"/>
      </w:pPr>
      <w:rPr>
        <w:rFonts w:hint="default"/>
        <w:color w:val="313131"/>
      </w:rPr>
    </w:lvl>
    <w:lvl w:ilvl="2">
      <w:start w:val="1"/>
      <w:numFmt w:val="decimal"/>
      <w:lvlText w:val="%1.%2.%3."/>
      <w:lvlJc w:val="left"/>
      <w:pPr>
        <w:ind w:left="1712" w:hanging="720"/>
      </w:pPr>
      <w:rPr>
        <w:rFonts w:hint="default"/>
        <w:b/>
        <w:color w:val="313131"/>
      </w:rPr>
    </w:lvl>
    <w:lvl w:ilvl="3">
      <w:start w:val="1"/>
      <w:numFmt w:val="decimal"/>
      <w:lvlText w:val="%1.%2.%3.%4."/>
      <w:lvlJc w:val="left"/>
      <w:pPr>
        <w:ind w:left="2208" w:hanging="720"/>
      </w:pPr>
      <w:rPr>
        <w:rFonts w:hint="default"/>
        <w:color w:val="313131"/>
      </w:rPr>
    </w:lvl>
    <w:lvl w:ilvl="4">
      <w:start w:val="1"/>
      <w:numFmt w:val="decimal"/>
      <w:lvlText w:val="%1.%2.%3.%4.%5."/>
      <w:lvlJc w:val="left"/>
      <w:pPr>
        <w:ind w:left="3064" w:hanging="1080"/>
      </w:pPr>
      <w:rPr>
        <w:rFonts w:hint="default"/>
        <w:color w:val="313131"/>
      </w:rPr>
    </w:lvl>
    <w:lvl w:ilvl="5">
      <w:start w:val="1"/>
      <w:numFmt w:val="decimal"/>
      <w:lvlText w:val="%1.%2.%3.%4.%5.%6."/>
      <w:lvlJc w:val="left"/>
      <w:pPr>
        <w:ind w:left="3560" w:hanging="1080"/>
      </w:pPr>
      <w:rPr>
        <w:rFonts w:hint="default"/>
        <w:color w:val="313131"/>
      </w:rPr>
    </w:lvl>
    <w:lvl w:ilvl="6">
      <w:start w:val="1"/>
      <w:numFmt w:val="decimal"/>
      <w:lvlText w:val="%1.%2.%3.%4.%5.%6.%7."/>
      <w:lvlJc w:val="left"/>
      <w:pPr>
        <w:ind w:left="4416" w:hanging="1440"/>
      </w:pPr>
      <w:rPr>
        <w:rFonts w:hint="default"/>
        <w:color w:val="313131"/>
      </w:rPr>
    </w:lvl>
    <w:lvl w:ilvl="7">
      <w:start w:val="1"/>
      <w:numFmt w:val="decimal"/>
      <w:lvlText w:val="%1.%2.%3.%4.%5.%6.%7.%8."/>
      <w:lvlJc w:val="left"/>
      <w:pPr>
        <w:ind w:left="4912" w:hanging="1440"/>
      </w:pPr>
      <w:rPr>
        <w:rFonts w:hint="default"/>
        <w:color w:val="313131"/>
      </w:rPr>
    </w:lvl>
    <w:lvl w:ilvl="8">
      <w:start w:val="1"/>
      <w:numFmt w:val="decimal"/>
      <w:lvlText w:val="%1.%2.%3.%4.%5.%6.%7.%8.%9."/>
      <w:lvlJc w:val="left"/>
      <w:pPr>
        <w:ind w:left="5768" w:hanging="1800"/>
      </w:pPr>
      <w:rPr>
        <w:rFonts w:hint="default"/>
        <w:color w:val="313131"/>
      </w:rPr>
    </w:lvl>
  </w:abstractNum>
  <w:abstractNum w:abstractNumId="105" w15:restartNumberingAfterBreak="0">
    <w:nsid w:val="7BEA07CA"/>
    <w:multiLevelType w:val="hybridMultilevel"/>
    <w:tmpl w:val="DE004226"/>
    <w:lvl w:ilvl="0" w:tplc="40881D32">
      <w:start w:val="1"/>
      <w:numFmt w:val="bullet"/>
      <w:lvlText w:val=""/>
      <w:lvlJc w:val="left"/>
      <w:pPr>
        <w:ind w:left="381" w:hanging="242"/>
      </w:pPr>
      <w:rPr>
        <w:rFonts w:ascii="Symbol" w:hAnsi="Symbol" w:hint="default"/>
        <w:spacing w:val="0"/>
        <w:lang w:val="ru-RU" w:eastAsia="en-US" w:bidi="ar-SA"/>
      </w:rPr>
    </w:lvl>
    <w:lvl w:ilvl="1" w:tplc="5382F3E2">
      <w:start w:val="1"/>
      <w:numFmt w:val="bullet"/>
      <w:lvlText w:val="•"/>
      <w:lvlJc w:val="left"/>
      <w:pPr>
        <w:ind w:left="1426" w:hanging="242"/>
      </w:pPr>
      <w:rPr>
        <w:rFonts w:hint="default"/>
        <w:lang w:val="ru-RU" w:eastAsia="en-US" w:bidi="ar-SA"/>
      </w:rPr>
    </w:lvl>
    <w:lvl w:ilvl="2" w:tplc="C18E156C">
      <w:start w:val="1"/>
      <w:numFmt w:val="bullet"/>
      <w:lvlText w:val="•"/>
      <w:lvlJc w:val="left"/>
      <w:pPr>
        <w:ind w:left="2472" w:hanging="242"/>
      </w:pPr>
      <w:rPr>
        <w:rFonts w:hint="default"/>
        <w:lang w:val="ru-RU" w:eastAsia="en-US" w:bidi="ar-SA"/>
      </w:rPr>
    </w:lvl>
    <w:lvl w:ilvl="3" w:tplc="3368898A">
      <w:start w:val="1"/>
      <w:numFmt w:val="bullet"/>
      <w:lvlText w:val="•"/>
      <w:lvlJc w:val="left"/>
      <w:pPr>
        <w:ind w:left="3518" w:hanging="242"/>
      </w:pPr>
      <w:rPr>
        <w:rFonts w:hint="default"/>
        <w:lang w:val="ru-RU" w:eastAsia="en-US" w:bidi="ar-SA"/>
      </w:rPr>
    </w:lvl>
    <w:lvl w:ilvl="4" w:tplc="0876FF66">
      <w:start w:val="1"/>
      <w:numFmt w:val="bullet"/>
      <w:lvlText w:val="•"/>
      <w:lvlJc w:val="left"/>
      <w:pPr>
        <w:ind w:left="4564" w:hanging="242"/>
      </w:pPr>
      <w:rPr>
        <w:rFonts w:hint="default"/>
        <w:lang w:val="ru-RU" w:eastAsia="en-US" w:bidi="ar-SA"/>
      </w:rPr>
    </w:lvl>
    <w:lvl w:ilvl="5" w:tplc="7DF0F60E">
      <w:start w:val="1"/>
      <w:numFmt w:val="bullet"/>
      <w:lvlText w:val="•"/>
      <w:lvlJc w:val="left"/>
      <w:pPr>
        <w:ind w:left="5610" w:hanging="242"/>
      </w:pPr>
      <w:rPr>
        <w:rFonts w:hint="default"/>
        <w:lang w:val="ru-RU" w:eastAsia="en-US" w:bidi="ar-SA"/>
      </w:rPr>
    </w:lvl>
    <w:lvl w:ilvl="6" w:tplc="00E4AC0E">
      <w:start w:val="1"/>
      <w:numFmt w:val="bullet"/>
      <w:lvlText w:val="•"/>
      <w:lvlJc w:val="left"/>
      <w:pPr>
        <w:ind w:left="6656" w:hanging="242"/>
      </w:pPr>
      <w:rPr>
        <w:rFonts w:hint="default"/>
        <w:lang w:val="ru-RU" w:eastAsia="en-US" w:bidi="ar-SA"/>
      </w:rPr>
    </w:lvl>
    <w:lvl w:ilvl="7" w:tplc="038C5550">
      <w:start w:val="1"/>
      <w:numFmt w:val="bullet"/>
      <w:lvlText w:val="•"/>
      <w:lvlJc w:val="left"/>
      <w:pPr>
        <w:ind w:left="7703" w:hanging="242"/>
      </w:pPr>
      <w:rPr>
        <w:rFonts w:hint="default"/>
        <w:lang w:val="ru-RU" w:eastAsia="en-US" w:bidi="ar-SA"/>
      </w:rPr>
    </w:lvl>
    <w:lvl w:ilvl="8" w:tplc="4630F330">
      <w:start w:val="1"/>
      <w:numFmt w:val="bullet"/>
      <w:lvlText w:val="•"/>
      <w:lvlJc w:val="left"/>
      <w:pPr>
        <w:ind w:left="8749" w:hanging="242"/>
      </w:pPr>
      <w:rPr>
        <w:rFonts w:hint="default"/>
        <w:lang w:val="ru-RU" w:eastAsia="en-US" w:bidi="ar-SA"/>
      </w:rPr>
    </w:lvl>
  </w:abstractNum>
  <w:abstractNum w:abstractNumId="106" w15:restartNumberingAfterBreak="0">
    <w:nsid w:val="7D94732F"/>
    <w:multiLevelType w:val="multilevel"/>
    <w:tmpl w:val="2BB04656"/>
    <w:lvl w:ilvl="0">
      <w:start w:val="45"/>
      <w:numFmt w:val="decimal"/>
      <w:lvlText w:val="%1."/>
      <w:lvlJc w:val="left"/>
      <w:pPr>
        <w:ind w:left="840" w:hanging="840"/>
      </w:pPr>
      <w:rPr>
        <w:rFonts w:hint="default"/>
      </w:rPr>
    </w:lvl>
    <w:lvl w:ilvl="1">
      <w:start w:val="2"/>
      <w:numFmt w:val="decimal"/>
      <w:lvlText w:val="%1.%2."/>
      <w:lvlJc w:val="left"/>
      <w:pPr>
        <w:ind w:left="1214" w:hanging="840"/>
      </w:pPr>
      <w:rPr>
        <w:rFonts w:hint="default"/>
      </w:rPr>
    </w:lvl>
    <w:lvl w:ilvl="2">
      <w:start w:val="2"/>
      <w:numFmt w:val="decimal"/>
      <w:lvlText w:val="%1.%2.%3."/>
      <w:lvlJc w:val="left"/>
      <w:pPr>
        <w:ind w:left="1588" w:hanging="840"/>
      </w:pPr>
      <w:rPr>
        <w:rFonts w:hint="default"/>
      </w:rPr>
    </w:lvl>
    <w:lvl w:ilvl="3">
      <w:start w:val="1"/>
      <w:numFmt w:val="decimal"/>
      <w:lvlText w:val="%1.%2.%3.%4."/>
      <w:lvlJc w:val="left"/>
      <w:pPr>
        <w:ind w:left="1962" w:hanging="840"/>
      </w:pPr>
      <w:rPr>
        <w:rFonts w:hint="default"/>
      </w:rPr>
    </w:lvl>
    <w:lvl w:ilvl="4">
      <w:start w:val="1"/>
      <w:numFmt w:val="decimal"/>
      <w:lvlText w:val="%1.%2.%3.%4.%5."/>
      <w:lvlJc w:val="left"/>
      <w:pPr>
        <w:ind w:left="2576" w:hanging="1080"/>
      </w:pPr>
      <w:rPr>
        <w:rFonts w:hint="default"/>
      </w:rPr>
    </w:lvl>
    <w:lvl w:ilvl="5">
      <w:start w:val="1"/>
      <w:numFmt w:val="decimal"/>
      <w:lvlText w:val="%1.%2.%3.%4.%5.%6."/>
      <w:lvlJc w:val="left"/>
      <w:pPr>
        <w:ind w:left="2950" w:hanging="1080"/>
      </w:pPr>
      <w:rPr>
        <w:rFonts w:hint="default"/>
      </w:rPr>
    </w:lvl>
    <w:lvl w:ilvl="6">
      <w:start w:val="1"/>
      <w:numFmt w:val="decimal"/>
      <w:lvlText w:val="%1.%2.%3.%4.%5.%6.%7."/>
      <w:lvlJc w:val="left"/>
      <w:pPr>
        <w:ind w:left="3684" w:hanging="1440"/>
      </w:pPr>
      <w:rPr>
        <w:rFonts w:hint="default"/>
      </w:rPr>
    </w:lvl>
    <w:lvl w:ilvl="7">
      <w:start w:val="1"/>
      <w:numFmt w:val="decimal"/>
      <w:lvlText w:val="%1.%2.%3.%4.%5.%6.%7.%8."/>
      <w:lvlJc w:val="left"/>
      <w:pPr>
        <w:ind w:left="4058" w:hanging="1440"/>
      </w:pPr>
      <w:rPr>
        <w:rFonts w:hint="default"/>
      </w:rPr>
    </w:lvl>
    <w:lvl w:ilvl="8">
      <w:start w:val="1"/>
      <w:numFmt w:val="decimal"/>
      <w:lvlText w:val="%1.%2.%3.%4.%5.%6.%7.%8.%9."/>
      <w:lvlJc w:val="left"/>
      <w:pPr>
        <w:ind w:left="4792" w:hanging="1800"/>
      </w:pPr>
      <w:rPr>
        <w:rFonts w:hint="default"/>
      </w:rPr>
    </w:lvl>
  </w:abstractNum>
  <w:abstractNum w:abstractNumId="107" w15:restartNumberingAfterBreak="0">
    <w:nsid w:val="7E54273F"/>
    <w:multiLevelType w:val="hybridMultilevel"/>
    <w:tmpl w:val="A474969A"/>
    <w:lvl w:ilvl="0" w:tplc="34BEE6EC">
      <w:start w:val="1"/>
      <w:numFmt w:val="bullet"/>
      <w:lvlText w:val="-"/>
      <w:lvlJc w:val="left"/>
      <w:pPr>
        <w:ind w:left="400" w:hanging="351"/>
      </w:pPr>
      <w:rPr>
        <w:rFonts w:ascii="Times New Roman" w:eastAsia="Times New Roman" w:hAnsi="Times New Roman" w:cs="Times New Roman" w:hint="default"/>
        <w:spacing w:val="0"/>
        <w:lang w:val="ru-RU" w:eastAsia="en-US" w:bidi="ar-SA"/>
      </w:rPr>
    </w:lvl>
    <w:lvl w:ilvl="1" w:tplc="A4A01278">
      <w:start w:val="1"/>
      <w:numFmt w:val="bullet"/>
      <w:lvlText w:val="•"/>
      <w:lvlJc w:val="left"/>
      <w:pPr>
        <w:ind w:left="1444" w:hanging="351"/>
      </w:pPr>
      <w:rPr>
        <w:rFonts w:hint="default"/>
        <w:lang w:val="ru-RU" w:eastAsia="en-US" w:bidi="ar-SA"/>
      </w:rPr>
    </w:lvl>
    <w:lvl w:ilvl="2" w:tplc="DF66CC4C">
      <w:start w:val="1"/>
      <w:numFmt w:val="bullet"/>
      <w:lvlText w:val="•"/>
      <w:lvlJc w:val="left"/>
      <w:pPr>
        <w:ind w:left="2488" w:hanging="351"/>
      </w:pPr>
      <w:rPr>
        <w:rFonts w:hint="default"/>
        <w:lang w:val="ru-RU" w:eastAsia="en-US" w:bidi="ar-SA"/>
      </w:rPr>
    </w:lvl>
    <w:lvl w:ilvl="3" w:tplc="3D9AA1E4">
      <w:start w:val="1"/>
      <w:numFmt w:val="bullet"/>
      <w:lvlText w:val="•"/>
      <w:lvlJc w:val="left"/>
      <w:pPr>
        <w:ind w:left="3532" w:hanging="351"/>
      </w:pPr>
      <w:rPr>
        <w:rFonts w:hint="default"/>
        <w:lang w:val="ru-RU" w:eastAsia="en-US" w:bidi="ar-SA"/>
      </w:rPr>
    </w:lvl>
    <w:lvl w:ilvl="4" w:tplc="1EDEAA52">
      <w:start w:val="1"/>
      <w:numFmt w:val="bullet"/>
      <w:lvlText w:val="•"/>
      <w:lvlJc w:val="left"/>
      <w:pPr>
        <w:ind w:left="4576" w:hanging="351"/>
      </w:pPr>
      <w:rPr>
        <w:rFonts w:hint="default"/>
        <w:lang w:val="ru-RU" w:eastAsia="en-US" w:bidi="ar-SA"/>
      </w:rPr>
    </w:lvl>
    <w:lvl w:ilvl="5" w:tplc="B3CACD7C">
      <w:start w:val="1"/>
      <w:numFmt w:val="bullet"/>
      <w:lvlText w:val="•"/>
      <w:lvlJc w:val="left"/>
      <w:pPr>
        <w:ind w:left="5620" w:hanging="351"/>
      </w:pPr>
      <w:rPr>
        <w:rFonts w:hint="default"/>
        <w:lang w:val="ru-RU" w:eastAsia="en-US" w:bidi="ar-SA"/>
      </w:rPr>
    </w:lvl>
    <w:lvl w:ilvl="6" w:tplc="AEC6675E">
      <w:start w:val="1"/>
      <w:numFmt w:val="bullet"/>
      <w:lvlText w:val="•"/>
      <w:lvlJc w:val="left"/>
      <w:pPr>
        <w:ind w:left="6664" w:hanging="351"/>
      </w:pPr>
      <w:rPr>
        <w:rFonts w:hint="default"/>
        <w:lang w:val="ru-RU" w:eastAsia="en-US" w:bidi="ar-SA"/>
      </w:rPr>
    </w:lvl>
    <w:lvl w:ilvl="7" w:tplc="FFAACF9E">
      <w:start w:val="1"/>
      <w:numFmt w:val="bullet"/>
      <w:lvlText w:val="•"/>
      <w:lvlJc w:val="left"/>
      <w:pPr>
        <w:ind w:left="7709" w:hanging="351"/>
      </w:pPr>
      <w:rPr>
        <w:rFonts w:hint="default"/>
        <w:lang w:val="ru-RU" w:eastAsia="en-US" w:bidi="ar-SA"/>
      </w:rPr>
    </w:lvl>
    <w:lvl w:ilvl="8" w:tplc="A106E258">
      <w:start w:val="1"/>
      <w:numFmt w:val="bullet"/>
      <w:lvlText w:val="•"/>
      <w:lvlJc w:val="left"/>
      <w:pPr>
        <w:ind w:left="8753" w:hanging="351"/>
      </w:pPr>
      <w:rPr>
        <w:rFonts w:hint="default"/>
        <w:lang w:val="ru-RU" w:eastAsia="en-US" w:bidi="ar-SA"/>
      </w:rPr>
    </w:lvl>
  </w:abstractNum>
  <w:num w:numId="1">
    <w:abstractNumId w:val="7"/>
  </w:num>
  <w:num w:numId="2">
    <w:abstractNumId w:val="91"/>
  </w:num>
  <w:num w:numId="3">
    <w:abstractNumId w:val="76"/>
  </w:num>
  <w:num w:numId="4">
    <w:abstractNumId w:val="29"/>
  </w:num>
  <w:num w:numId="5">
    <w:abstractNumId w:val="28"/>
  </w:num>
  <w:num w:numId="6">
    <w:abstractNumId w:val="40"/>
  </w:num>
  <w:num w:numId="7">
    <w:abstractNumId w:val="75"/>
  </w:num>
  <w:num w:numId="8">
    <w:abstractNumId w:val="68"/>
  </w:num>
  <w:num w:numId="9">
    <w:abstractNumId w:val="47"/>
  </w:num>
  <w:num w:numId="10">
    <w:abstractNumId w:val="85"/>
  </w:num>
  <w:num w:numId="11">
    <w:abstractNumId w:val="66"/>
  </w:num>
  <w:num w:numId="12">
    <w:abstractNumId w:val="23"/>
  </w:num>
  <w:num w:numId="13">
    <w:abstractNumId w:val="3"/>
  </w:num>
  <w:num w:numId="14">
    <w:abstractNumId w:val="63"/>
  </w:num>
  <w:num w:numId="15">
    <w:abstractNumId w:val="37"/>
  </w:num>
  <w:num w:numId="16">
    <w:abstractNumId w:val="27"/>
  </w:num>
  <w:num w:numId="17">
    <w:abstractNumId w:val="41"/>
  </w:num>
  <w:num w:numId="18">
    <w:abstractNumId w:val="1"/>
  </w:num>
  <w:num w:numId="19">
    <w:abstractNumId w:val="17"/>
  </w:num>
  <w:num w:numId="20">
    <w:abstractNumId w:val="8"/>
  </w:num>
  <w:num w:numId="21">
    <w:abstractNumId w:val="10"/>
  </w:num>
  <w:num w:numId="22">
    <w:abstractNumId w:val="107"/>
  </w:num>
  <w:num w:numId="23">
    <w:abstractNumId w:val="2"/>
  </w:num>
  <w:num w:numId="24">
    <w:abstractNumId w:val="5"/>
  </w:num>
  <w:num w:numId="25">
    <w:abstractNumId w:val="42"/>
  </w:num>
  <w:num w:numId="26">
    <w:abstractNumId w:val="81"/>
  </w:num>
  <w:num w:numId="27">
    <w:abstractNumId w:val="90"/>
  </w:num>
  <w:num w:numId="28">
    <w:abstractNumId w:val="55"/>
  </w:num>
  <w:num w:numId="29">
    <w:abstractNumId w:val="82"/>
  </w:num>
  <w:num w:numId="30">
    <w:abstractNumId w:val="77"/>
  </w:num>
  <w:num w:numId="31">
    <w:abstractNumId w:val="26"/>
  </w:num>
  <w:num w:numId="32">
    <w:abstractNumId w:val="101"/>
  </w:num>
  <w:num w:numId="33">
    <w:abstractNumId w:val="62"/>
  </w:num>
  <w:num w:numId="34">
    <w:abstractNumId w:val="44"/>
  </w:num>
  <w:num w:numId="35">
    <w:abstractNumId w:val="35"/>
  </w:num>
  <w:num w:numId="36">
    <w:abstractNumId w:val="13"/>
  </w:num>
  <w:num w:numId="37">
    <w:abstractNumId w:val="88"/>
  </w:num>
  <w:num w:numId="38">
    <w:abstractNumId w:val="11"/>
  </w:num>
  <w:num w:numId="39">
    <w:abstractNumId w:val="16"/>
  </w:num>
  <w:num w:numId="40">
    <w:abstractNumId w:val="105"/>
  </w:num>
  <w:num w:numId="41">
    <w:abstractNumId w:val="72"/>
  </w:num>
  <w:num w:numId="42">
    <w:abstractNumId w:val="67"/>
  </w:num>
  <w:num w:numId="43">
    <w:abstractNumId w:val="9"/>
  </w:num>
  <w:num w:numId="44">
    <w:abstractNumId w:val="38"/>
  </w:num>
  <w:num w:numId="45">
    <w:abstractNumId w:val="95"/>
  </w:num>
  <w:num w:numId="46">
    <w:abstractNumId w:val="36"/>
  </w:num>
  <w:num w:numId="47">
    <w:abstractNumId w:val="53"/>
  </w:num>
  <w:num w:numId="48">
    <w:abstractNumId w:val="34"/>
  </w:num>
  <w:num w:numId="49">
    <w:abstractNumId w:val="56"/>
  </w:num>
  <w:num w:numId="50">
    <w:abstractNumId w:val="52"/>
  </w:num>
  <w:num w:numId="51">
    <w:abstractNumId w:val="103"/>
  </w:num>
  <w:num w:numId="52">
    <w:abstractNumId w:val="31"/>
  </w:num>
  <w:num w:numId="53">
    <w:abstractNumId w:val="86"/>
  </w:num>
  <w:num w:numId="54">
    <w:abstractNumId w:val="84"/>
  </w:num>
  <w:num w:numId="55">
    <w:abstractNumId w:val="61"/>
  </w:num>
  <w:num w:numId="56">
    <w:abstractNumId w:val="54"/>
  </w:num>
  <w:num w:numId="57">
    <w:abstractNumId w:val="73"/>
  </w:num>
  <w:num w:numId="58">
    <w:abstractNumId w:val="104"/>
  </w:num>
  <w:num w:numId="59">
    <w:abstractNumId w:val="94"/>
  </w:num>
  <w:num w:numId="60">
    <w:abstractNumId w:val="43"/>
  </w:num>
  <w:num w:numId="61">
    <w:abstractNumId w:val="19"/>
  </w:num>
  <w:num w:numId="62">
    <w:abstractNumId w:val="100"/>
  </w:num>
  <w:num w:numId="63">
    <w:abstractNumId w:val="96"/>
  </w:num>
  <w:num w:numId="64">
    <w:abstractNumId w:val="33"/>
  </w:num>
  <w:num w:numId="65">
    <w:abstractNumId w:val="21"/>
  </w:num>
  <w:num w:numId="66">
    <w:abstractNumId w:val="99"/>
  </w:num>
  <w:num w:numId="67">
    <w:abstractNumId w:val="80"/>
  </w:num>
  <w:num w:numId="68">
    <w:abstractNumId w:val="48"/>
  </w:num>
  <w:num w:numId="69">
    <w:abstractNumId w:val="50"/>
  </w:num>
  <w:num w:numId="70">
    <w:abstractNumId w:val="30"/>
  </w:num>
  <w:num w:numId="71">
    <w:abstractNumId w:val="45"/>
  </w:num>
  <w:num w:numId="72">
    <w:abstractNumId w:val="20"/>
  </w:num>
  <w:num w:numId="73">
    <w:abstractNumId w:val="89"/>
  </w:num>
  <w:num w:numId="74">
    <w:abstractNumId w:val="102"/>
  </w:num>
  <w:num w:numId="75">
    <w:abstractNumId w:val="93"/>
  </w:num>
  <w:num w:numId="76">
    <w:abstractNumId w:val="4"/>
  </w:num>
  <w:num w:numId="77">
    <w:abstractNumId w:val="24"/>
  </w:num>
  <w:num w:numId="78">
    <w:abstractNumId w:val="79"/>
  </w:num>
  <w:num w:numId="79">
    <w:abstractNumId w:val="70"/>
  </w:num>
  <w:num w:numId="80">
    <w:abstractNumId w:val="25"/>
  </w:num>
  <w:num w:numId="81">
    <w:abstractNumId w:val="49"/>
  </w:num>
  <w:num w:numId="82">
    <w:abstractNumId w:val="14"/>
  </w:num>
  <w:num w:numId="83">
    <w:abstractNumId w:val="64"/>
  </w:num>
  <w:num w:numId="84">
    <w:abstractNumId w:val="74"/>
  </w:num>
  <w:num w:numId="85">
    <w:abstractNumId w:val="71"/>
  </w:num>
  <w:num w:numId="86">
    <w:abstractNumId w:val="69"/>
  </w:num>
  <w:num w:numId="87">
    <w:abstractNumId w:val="59"/>
  </w:num>
  <w:num w:numId="88">
    <w:abstractNumId w:val="6"/>
  </w:num>
  <w:num w:numId="89">
    <w:abstractNumId w:val="58"/>
  </w:num>
  <w:num w:numId="90">
    <w:abstractNumId w:val="106"/>
  </w:num>
  <w:num w:numId="91">
    <w:abstractNumId w:val="60"/>
  </w:num>
  <w:num w:numId="92">
    <w:abstractNumId w:val="92"/>
  </w:num>
  <w:num w:numId="93">
    <w:abstractNumId w:val="87"/>
  </w:num>
  <w:num w:numId="94">
    <w:abstractNumId w:val="83"/>
  </w:num>
  <w:num w:numId="95">
    <w:abstractNumId w:val="32"/>
  </w:num>
  <w:num w:numId="96">
    <w:abstractNumId w:val="15"/>
  </w:num>
  <w:num w:numId="97">
    <w:abstractNumId w:val="78"/>
  </w:num>
  <w:num w:numId="98">
    <w:abstractNumId w:val="65"/>
  </w:num>
  <w:num w:numId="99">
    <w:abstractNumId w:val="46"/>
  </w:num>
  <w:num w:numId="100">
    <w:abstractNumId w:val="57"/>
  </w:num>
  <w:num w:numId="101">
    <w:abstractNumId w:val="97"/>
  </w:num>
  <w:num w:numId="102">
    <w:abstractNumId w:val="22"/>
  </w:num>
  <w:num w:numId="103">
    <w:abstractNumId w:val="12"/>
  </w:num>
  <w:num w:numId="104">
    <w:abstractNumId w:val="98"/>
  </w:num>
  <w:num w:numId="105">
    <w:abstractNumId w:val="51"/>
  </w:num>
  <w:num w:numId="106">
    <w:abstractNumId w:val="0"/>
  </w:num>
  <w:num w:numId="107">
    <w:abstractNumId w:val="39"/>
  </w:num>
  <w:num w:numId="108">
    <w:abstractNumId w:val="18"/>
  </w:num>
  <w:numIdMacAtCleanup w:val="10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O">
    <w15:presenceInfo w15:providerId="None" w15:userId="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FE2"/>
    <w:rsid w:val="00006254"/>
    <w:rsid w:val="00017C75"/>
    <w:rsid w:val="00040126"/>
    <w:rsid w:val="000463C7"/>
    <w:rsid w:val="000726A3"/>
    <w:rsid w:val="000A1505"/>
    <w:rsid w:val="000D70E4"/>
    <w:rsid w:val="0010096F"/>
    <w:rsid w:val="00100EB5"/>
    <w:rsid w:val="001670FC"/>
    <w:rsid w:val="001679F4"/>
    <w:rsid w:val="0018593C"/>
    <w:rsid w:val="001B62C4"/>
    <w:rsid w:val="001D149B"/>
    <w:rsid w:val="001F2E15"/>
    <w:rsid w:val="002032E7"/>
    <w:rsid w:val="0022171A"/>
    <w:rsid w:val="002326D7"/>
    <w:rsid w:val="002676B6"/>
    <w:rsid w:val="0028444B"/>
    <w:rsid w:val="00286796"/>
    <w:rsid w:val="002A5A37"/>
    <w:rsid w:val="002B6443"/>
    <w:rsid w:val="002E1344"/>
    <w:rsid w:val="00323BAC"/>
    <w:rsid w:val="003410D0"/>
    <w:rsid w:val="00397A4F"/>
    <w:rsid w:val="0043132E"/>
    <w:rsid w:val="00441027"/>
    <w:rsid w:val="00444D9C"/>
    <w:rsid w:val="00477E11"/>
    <w:rsid w:val="004C76BA"/>
    <w:rsid w:val="004D34D8"/>
    <w:rsid w:val="004D3540"/>
    <w:rsid w:val="004F5939"/>
    <w:rsid w:val="00553AC2"/>
    <w:rsid w:val="00575949"/>
    <w:rsid w:val="00614493"/>
    <w:rsid w:val="0063063D"/>
    <w:rsid w:val="00646CD0"/>
    <w:rsid w:val="00687D5E"/>
    <w:rsid w:val="006E3FCD"/>
    <w:rsid w:val="00733250"/>
    <w:rsid w:val="0074079B"/>
    <w:rsid w:val="007413FA"/>
    <w:rsid w:val="0074666A"/>
    <w:rsid w:val="0075798C"/>
    <w:rsid w:val="00784375"/>
    <w:rsid w:val="007900C6"/>
    <w:rsid w:val="007B1366"/>
    <w:rsid w:val="007D0EDC"/>
    <w:rsid w:val="00810A32"/>
    <w:rsid w:val="008205A2"/>
    <w:rsid w:val="00832A03"/>
    <w:rsid w:val="00835F4A"/>
    <w:rsid w:val="008B595F"/>
    <w:rsid w:val="008B7BF0"/>
    <w:rsid w:val="008C2060"/>
    <w:rsid w:val="008E71B8"/>
    <w:rsid w:val="00910DC5"/>
    <w:rsid w:val="00913375"/>
    <w:rsid w:val="009329C5"/>
    <w:rsid w:val="00943BE2"/>
    <w:rsid w:val="00977FE2"/>
    <w:rsid w:val="009B2839"/>
    <w:rsid w:val="009D39DA"/>
    <w:rsid w:val="009D5E1C"/>
    <w:rsid w:val="009E0315"/>
    <w:rsid w:val="009E0971"/>
    <w:rsid w:val="00A02BE1"/>
    <w:rsid w:val="00A1547F"/>
    <w:rsid w:val="00A43771"/>
    <w:rsid w:val="00A45B2F"/>
    <w:rsid w:val="00AB2C85"/>
    <w:rsid w:val="00AE5B13"/>
    <w:rsid w:val="00B17E73"/>
    <w:rsid w:val="00B505BD"/>
    <w:rsid w:val="00B838DD"/>
    <w:rsid w:val="00BC07D0"/>
    <w:rsid w:val="00BE1582"/>
    <w:rsid w:val="00BE5AD7"/>
    <w:rsid w:val="00C222D6"/>
    <w:rsid w:val="00C23089"/>
    <w:rsid w:val="00C91E86"/>
    <w:rsid w:val="00C951E1"/>
    <w:rsid w:val="00CE3EB4"/>
    <w:rsid w:val="00CE5055"/>
    <w:rsid w:val="00D46F42"/>
    <w:rsid w:val="00D62E3D"/>
    <w:rsid w:val="00D7495E"/>
    <w:rsid w:val="00D855FC"/>
    <w:rsid w:val="00D935BD"/>
    <w:rsid w:val="00DA4228"/>
    <w:rsid w:val="00DA7A1A"/>
    <w:rsid w:val="00DB3082"/>
    <w:rsid w:val="00DC401A"/>
    <w:rsid w:val="00E128CC"/>
    <w:rsid w:val="00E27373"/>
    <w:rsid w:val="00E73A45"/>
    <w:rsid w:val="00E905D9"/>
    <w:rsid w:val="00ED38D7"/>
    <w:rsid w:val="00ED60E5"/>
    <w:rsid w:val="00F52BD4"/>
    <w:rsid w:val="00F56867"/>
    <w:rsid w:val="00FE5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99FAEC-6CAD-4EAA-A3E2-BA72B4040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ru-RU"/>
    </w:rPr>
  </w:style>
  <w:style w:type="paragraph" w:styleId="1">
    <w:name w:val="heading 1"/>
    <w:basedOn w:val="a"/>
    <w:link w:val="10"/>
    <w:uiPriority w:val="9"/>
    <w:qFormat/>
    <w:pPr>
      <w:ind w:left="129" w:firstLine="571"/>
      <w:jc w:val="both"/>
      <w:outlineLvl w:val="0"/>
    </w:pPr>
    <w:rPr>
      <w:b/>
      <w:bCs/>
      <w:sz w:val="26"/>
      <w:szCs w:val="26"/>
    </w:rPr>
  </w:style>
  <w:style w:type="paragraph" w:styleId="2">
    <w:name w:val="heading 2"/>
    <w:basedOn w:val="a"/>
    <w:link w:val="20"/>
    <w:uiPriority w:val="9"/>
    <w:unhideWhenUsed/>
    <w:qFormat/>
    <w:pPr>
      <w:spacing w:line="272" w:lineRule="exact"/>
      <w:ind w:left="841"/>
      <w:outlineLvl w:val="1"/>
    </w:pPr>
    <w:rPr>
      <w:b/>
      <w:bCs/>
      <w:sz w:val="25"/>
      <w:szCs w:val="25"/>
    </w:rPr>
  </w:style>
  <w:style w:type="paragraph" w:styleId="3">
    <w:name w:val="heading 3"/>
    <w:basedOn w:val="a"/>
    <w:link w:val="30"/>
    <w:uiPriority w:val="9"/>
    <w:unhideWhenUsed/>
    <w:qFormat/>
    <w:pPr>
      <w:spacing w:before="5" w:line="273" w:lineRule="exact"/>
      <w:ind w:left="825"/>
      <w:outlineLvl w:val="2"/>
    </w:pPr>
    <w:rPr>
      <w:b/>
      <w:bCs/>
      <w:sz w:val="24"/>
      <w:szCs w:val="24"/>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character" w:customStyle="1" w:styleId="a4">
    <w:name w:val="Название Знак"/>
    <w:basedOn w:val="a0"/>
    <w:link w:val="a5"/>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val="ru-RU"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val="ru-RU"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val="ru-RU"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val="ru-RU"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val="ru-RU"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val="ru-RU"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Pr>
      <w:color w:val="0000FF" w:themeColor="hyperlink"/>
      <w:u w:val="single"/>
    </w:r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f4">
    <w:name w:val="Body Text"/>
    <w:basedOn w:val="a"/>
    <w:uiPriority w:val="1"/>
    <w:qFormat/>
    <w:pPr>
      <w:jc w:val="both"/>
    </w:pPr>
    <w:rPr>
      <w:sz w:val="24"/>
      <w:szCs w:val="24"/>
    </w:rPr>
  </w:style>
  <w:style w:type="paragraph" w:styleId="a5">
    <w:name w:val="Title"/>
    <w:basedOn w:val="a"/>
    <w:link w:val="a4"/>
    <w:uiPriority w:val="10"/>
    <w:qFormat/>
    <w:pPr>
      <w:ind w:left="91"/>
      <w:jc w:val="center"/>
    </w:pPr>
    <w:rPr>
      <w:rFonts w:ascii="Lucida Sans Unicode" w:eastAsia="Lucida Sans Unicode" w:hAnsi="Lucida Sans Unicode" w:cs="Lucida Sans Unicode"/>
      <w:sz w:val="28"/>
      <w:szCs w:val="28"/>
    </w:rPr>
  </w:style>
  <w:style w:type="paragraph" w:styleId="af5">
    <w:name w:val="List Paragraph"/>
    <w:basedOn w:val="a"/>
    <w:uiPriority w:val="1"/>
    <w:qFormat/>
    <w:pPr>
      <w:ind w:left="315" w:firstLine="567"/>
      <w:jc w:val="both"/>
    </w:pPr>
  </w:style>
  <w:style w:type="paragraph" w:customStyle="1" w:styleId="TableParagraph">
    <w:name w:val="Table Paragraph"/>
    <w:basedOn w:val="a"/>
    <w:uiPriority w:val="1"/>
    <w:qFormat/>
  </w:style>
  <w:style w:type="paragraph" w:styleId="af6">
    <w:name w:val="header"/>
    <w:basedOn w:val="a"/>
    <w:link w:val="af7"/>
    <w:uiPriority w:val="99"/>
    <w:unhideWhenUsed/>
    <w:pPr>
      <w:tabs>
        <w:tab w:val="center" w:pos="4677"/>
        <w:tab w:val="right" w:pos="9355"/>
      </w:tabs>
    </w:pPr>
  </w:style>
  <w:style w:type="character" w:customStyle="1" w:styleId="af7">
    <w:name w:val="Верхний колонтитул Знак"/>
    <w:basedOn w:val="a0"/>
    <w:link w:val="af6"/>
    <w:uiPriority w:val="99"/>
    <w:rPr>
      <w:rFonts w:ascii="Times New Roman" w:eastAsia="Times New Roman" w:hAnsi="Times New Roman" w:cs="Times New Roman"/>
      <w:lang w:val="ru-RU"/>
    </w:rPr>
  </w:style>
  <w:style w:type="paragraph" w:styleId="af8">
    <w:name w:val="footer"/>
    <w:basedOn w:val="a"/>
    <w:link w:val="af9"/>
    <w:uiPriority w:val="99"/>
    <w:unhideWhenUsed/>
    <w:pPr>
      <w:tabs>
        <w:tab w:val="center" w:pos="4677"/>
        <w:tab w:val="right" w:pos="9355"/>
      </w:tabs>
    </w:pPr>
  </w:style>
  <w:style w:type="character" w:customStyle="1" w:styleId="af9">
    <w:name w:val="Нижний колонтитул Знак"/>
    <w:basedOn w:val="a0"/>
    <w:link w:val="af8"/>
    <w:uiPriority w:val="99"/>
    <w:rPr>
      <w:rFonts w:ascii="Times New Roman" w:eastAsia="Times New Roman" w:hAnsi="Times New Roman" w:cs="Times New Roman"/>
      <w:lang w:val="ru-RU"/>
    </w:rPr>
  </w:style>
  <w:style w:type="table" w:styleId="afa">
    <w:name w:val="Table Grid"/>
    <w:basedOn w:val="a1"/>
    <w:uiPriority w:val="39"/>
    <w:pPr>
      <w:widowControl/>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
    <w:name w:val="Основной текст (2)_"/>
    <w:basedOn w:val="a0"/>
    <w:link w:val="26"/>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pPr>
      <w:shd w:val="clear" w:color="auto" w:fill="FFFFFF"/>
      <w:spacing w:line="346" w:lineRule="exact"/>
      <w:jc w:val="both"/>
    </w:pPr>
    <w:rPr>
      <w:sz w:val="28"/>
      <w:szCs w:val="28"/>
      <w:lang w:val="en-US"/>
    </w:rPr>
  </w:style>
  <w:style w:type="character" w:customStyle="1" w:styleId="afb">
    <w:name w:val="Основной текст_"/>
    <w:basedOn w:val="a0"/>
    <w:link w:val="33"/>
    <w:rPr>
      <w:rFonts w:ascii="Times New Roman" w:eastAsia="Times New Roman" w:hAnsi="Times New Roman" w:cs="Times New Roman"/>
      <w:sz w:val="23"/>
      <w:szCs w:val="23"/>
      <w:shd w:val="clear" w:color="auto" w:fill="FFFFFF"/>
    </w:rPr>
  </w:style>
  <w:style w:type="character" w:customStyle="1" w:styleId="afc">
    <w:name w:val="Основной текст + Полужирный"/>
    <w:basedOn w:val="afb"/>
    <w:rPr>
      <w:rFonts w:ascii="Times New Roman" w:eastAsia="Times New Roman" w:hAnsi="Times New Roman" w:cs="Times New Roman"/>
      <w:b/>
      <w:bCs/>
      <w:color w:val="000000"/>
      <w:spacing w:val="0"/>
      <w:position w:val="0"/>
      <w:sz w:val="23"/>
      <w:szCs w:val="23"/>
      <w:shd w:val="clear" w:color="auto" w:fill="FFFFFF"/>
      <w:lang w:val="ru-RU"/>
    </w:rPr>
  </w:style>
  <w:style w:type="character" w:customStyle="1" w:styleId="13">
    <w:name w:val="Основной текст1"/>
    <w:basedOn w:val="afb"/>
    <w:rPr>
      <w:rFonts w:ascii="Times New Roman" w:eastAsia="Times New Roman" w:hAnsi="Times New Roman" w:cs="Times New Roman"/>
      <w:color w:val="000000"/>
      <w:spacing w:val="0"/>
      <w:position w:val="0"/>
      <w:sz w:val="23"/>
      <w:szCs w:val="23"/>
      <w:shd w:val="clear" w:color="auto" w:fill="FFFFFF"/>
      <w:lang w:val="ru-RU"/>
    </w:rPr>
  </w:style>
  <w:style w:type="character" w:customStyle="1" w:styleId="Arial155pt0pt">
    <w:name w:val="Основной текст + Arial;15;5 pt;Интервал 0 pt"/>
    <w:basedOn w:val="afb"/>
    <w:rPr>
      <w:rFonts w:ascii="Arial" w:eastAsia="Arial" w:hAnsi="Arial" w:cs="Arial"/>
      <w:color w:val="000000"/>
      <w:spacing w:val="-10"/>
      <w:position w:val="0"/>
      <w:sz w:val="31"/>
      <w:szCs w:val="31"/>
      <w:shd w:val="clear" w:color="auto" w:fill="FFFFFF"/>
      <w:lang w:val="ru-RU"/>
    </w:rPr>
  </w:style>
  <w:style w:type="paragraph" w:customStyle="1" w:styleId="33">
    <w:name w:val="Основной текст3"/>
    <w:basedOn w:val="a"/>
    <w:link w:val="afb"/>
    <w:pPr>
      <w:shd w:val="clear" w:color="auto" w:fill="FFFFFF"/>
      <w:spacing w:line="277" w:lineRule="exact"/>
      <w:jc w:val="both"/>
    </w:pPr>
    <w:rPr>
      <w:sz w:val="23"/>
      <w:szCs w:val="23"/>
      <w:lang w:val="en-US"/>
    </w:rPr>
  </w:style>
  <w:style w:type="paragraph" w:styleId="afd">
    <w:name w:val="Balloon Text"/>
    <w:basedOn w:val="a"/>
    <w:link w:val="afe"/>
    <w:uiPriority w:val="99"/>
    <w:semiHidden/>
    <w:unhideWhenUsed/>
    <w:pPr>
      <w:widowControl/>
    </w:pPr>
    <w:rPr>
      <w:rFonts w:ascii="Segoe UI" w:eastAsiaTheme="minorHAnsi" w:hAnsi="Segoe UI" w:cs="Segoe UI"/>
      <w:sz w:val="18"/>
      <w:szCs w:val="18"/>
    </w:rPr>
  </w:style>
  <w:style w:type="character" w:customStyle="1" w:styleId="afe">
    <w:name w:val="Текст выноски Знак"/>
    <w:basedOn w:val="a0"/>
    <w:link w:val="afd"/>
    <w:uiPriority w:val="99"/>
    <w:semiHidden/>
    <w:rPr>
      <w:rFonts w:ascii="Segoe UI" w:hAnsi="Segoe UI" w:cs="Segoe UI"/>
      <w:sz w:val="18"/>
      <w:szCs w:val="18"/>
      <w:lang w:val="ru-RU"/>
    </w:rPr>
  </w:style>
  <w:style w:type="character" w:styleId="aff">
    <w:name w:val="Strong"/>
    <w:basedOn w:val="a0"/>
    <w:uiPriority w:val="22"/>
    <w:qFormat/>
    <w:rPr>
      <w:b/>
      <w:bCs/>
    </w:rPr>
  </w:style>
  <w:style w:type="paragraph" w:customStyle="1" w:styleId="Default">
    <w:name w:val="Default"/>
    <w:pPr>
      <w:widowControl/>
    </w:pPr>
    <w:rPr>
      <w:rFonts w:ascii="Times New Roman" w:eastAsia="Tahoma" w:hAnsi="Times New Roman" w:cs="Times New Roman"/>
      <w:color w:val="000000"/>
      <w:sz w:val="24"/>
      <w:szCs w:val="24"/>
      <w:lang w:val="ru-RU" w:eastAsia="ru-RU"/>
    </w:rPr>
  </w:style>
  <w:style w:type="character" w:customStyle="1" w:styleId="34">
    <w:name w:val="Основной текст (3)_"/>
    <w:basedOn w:val="a0"/>
    <w:link w:val="35"/>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
    <w:link w:val="34"/>
    <w:pPr>
      <w:shd w:val="clear" w:color="auto" w:fill="FFFFFF"/>
      <w:spacing w:line="320" w:lineRule="exact"/>
    </w:pPr>
    <w:rPr>
      <w:b/>
      <w:bCs/>
      <w:sz w:val="28"/>
      <w:szCs w:val="28"/>
      <w:lang w:val="en-US"/>
    </w:rPr>
  </w:style>
  <w:style w:type="character" w:customStyle="1" w:styleId="43">
    <w:name w:val="Заголовок №4_"/>
    <w:basedOn w:val="a0"/>
    <w:link w:val="44"/>
    <w:rPr>
      <w:rFonts w:ascii="Times New Roman" w:eastAsia="Times New Roman" w:hAnsi="Times New Roman" w:cs="Times New Roman"/>
      <w:b/>
      <w:bCs/>
      <w:sz w:val="28"/>
      <w:szCs w:val="28"/>
      <w:shd w:val="clear" w:color="auto" w:fill="FFFFFF"/>
    </w:rPr>
  </w:style>
  <w:style w:type="paragraph" w:customStyle="1" w:styleId="44">
    <w:name w:val="Заголовок №4"/>
    <w:basedOn w:val="a"/>
    <w:link w:val="43"/>
    <w:pPr>
      <w:shd w:val="clear" w:color="auto" w:fill="FFFFFF"/>
      <w:spacing w:before="420" w:line="320" w:lineRule="exact"/>
      <w:jc w:val="center"/>
      <w:outlineLvl w:val="3"/>
    </w:pPr>
    <w:rPr>
      <w:b/>
      <w:bCs/>
      <w:sz w:val="28"/>
      <w:szCs w:val="28"/>
      <w:lang w:val="en-US"/>
    </w:rPr>
  </w:style>
  <w:style w:type="character" w:customStyle="1" w:styleId="13pt">
    <w:name w:val="Колонтитул + 13 pt;Полужирный"/>
    <w:basedOn w:val="a0"/>
    <w:rPr>
      <w:rFonts w:ascii="Times New Roman" w:eastAsia="Times New Roman" w:hAnsi="Times New Roman" w:cs="Times New Roman"/>
      <w:b/>
      <w:bCs/>
      <w:i w:val="0"/>
      <w:iCs w:val="0"/>
      <w:smallCaps w:val="0"/>
      <w:strike w:val="0"/>
      <w:color w:val="000000"/>
      <w:spacing w:val="0"/>
      <w:position w:val="0"/>
      <w:sz w:val="26"/>
      <w:szCs w:val="26"/>
      <w:u w:val="none"/>
      <w:lang w:val="ru-RU" w:eastAsia="ru-RU" w:bidi="ru-RU"/>
    </w:rPr>
  </w:style>
  <w:style w:type="paragraph" w:customStyle="1" w:styleId="10882">
    <w:name w:val="10882"/>
    <w:pPr>
      <w:widowControl/>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14">
    <w:name w:val="Обычный (веб)1"/>
    <w:uiPriority w:val="99"/>
    <w:semiHidden/>
    <w:unhideWhenUsed/>
    <w:pPr>
      <w:widowControl/>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17273">
    <w:name w:val="17273"/>
    <w:pPr>
      <w:widowControl/>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6297">
    <w:name w:val="6297"/>
    <w:pPr>
      <w:widowControl/>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docdata">
    <w:name w:val="docdata"/>
  </w:style>
  <w:style w:type="paragraph" w:styleId="aff0">
    <w:name w:val="Revision"/>
    <w:hidden/>
    <w:uiPriority w:val="99"/>
    <w:semiHidden/>
    <w:rsid w:val="00A1547F"/>
    <w:pPr>
      <w:widowControl/>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3896E-5D5D-44F7-B11A-1443284F1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135</Pages>
  <Words>24135</Words>
  <Characters>137571</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Кузьменко О А</dc:creator>
  <cp:lastModifiedBy>AO</cp:lastModifiedBy>
  <cp:revision>2</cp:revision>
  <cp:lastPrinted>2024-11-26T14:46:00Z</cp:lastPrinted>
  <dcterms:created xsi:type="dcterms:W3CDTF">2024-12-11T05:59:00Z</dcterms:created>
  <dcterms:modified xsi:type="dcterms:W3CDTF">2024-12-11T05:59:00Z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2024-10-16T00:00:00Z</vt:filetime>
  </property>
  <property fmtid="{D5CDD505-2E9C-101B-9397-08002B2CF9AE}" pid="3" name="LastSaved">
    <vt:filetime>2024-10-28T00:00:00Z</vt:filetime>
  </property>
</Properties>
</file>